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pPr>
        <w:jc w:val="center"/>
        <w:rPr>
          <w:rFonts w:ascii="Arial" w:hAnsi="Arial" w:cs="Arial"/>
          <w:b/>
          <w:bCs/>
          <w:sz w:val="40"/>
        </w:rPr>
      </w:pPr>
      <w:r>
        <w:rPr>
          <w:rFonts w:ascii="Arial" w:hAnsi="Arial" w:cs="Arial"/>
          <w:b/>
          <w:bCs/>
          <w:sz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422366C3" w:rsidR="0077747B" w:rsidRPr="004747AC" w:rsidRDefault="00AE7398">
      <w:pPr>
        <w:jc w:val="center"/>
        <w:rPr>
          <w:sz w:val="28"/>
          <w:szCs w:val="28"/>
        </w:rPr>
      </w:pPr>
      <w:r w:rsidRPr="004747AC">
        <w:rPr>
          <w:sz w:val="28"/>
          <w:szCs w:val="28"/>
        </w:rPr>
        <w:t xml:space="preserve">Versio </w:t>
      </w:r>
      <w:r w:rsidR="00C6782B">
        <w:rPr>
          <w:sz w:val="28"/>
          <w:szCs w:val="28"/>
        </w:rPr>
        <w:t>4.0.1.</w:t>
      </w:r>
    </w:p>
    <w:p w14:paraId="034FA9DD" w14:textId="77DEDDA9" w:rsidR="009A71C5" w:rsidRPr="00883906" w:rsidRDefault="00F1422C">
      <w:pPr>
        <w:jc w:val="center"/>
        <w:rPr>
          <w:sz w:val="28"/>
          <w:szCs w:val="28"/>
        </w:rPr>
      </w:pPr>
      <w:r>
        <w:rPr>
          <w:sz w:val="28"/>
          <w:szCs w:val="28"/>
        </w:rPr>
        <w:t>21.12</w:t>
      </w:r>
      <w:r w:rsidR="00CB3EF9">
        <w:rPr>
          <w:sz w:val="28"/>
          <w:szCs w:val="28"/>
        </w:rPr>
        <w:t>.2022</w:t>
      </w:r>
    </w:p>
    <w:p w14:paraId="7E1B6B93" w14:textId="77777777" w:rsidR="0077747B" w:rsidRPr="00883906" w:rsidRDefault="0077747B">
      <w:pPr>
        <w:jc w:val="center"/>
      </w:pPr>
    </w:p>
    <w:p w14:paraId="6E579813" w14:textId="77777777" w:rsidR="0077747B" w:rsidRPr="00883906" w:rsidRDefault="0077747B">
      <w:pPr>
        <w:jc w:val="center"/>
      </w:pPr>
    </w:p>
    <w:p w14:paraId="0C45280E" w14:textId="77777777" w:rsidR="0077747B" w:rsidRPr="00883906" w:rsidRDefault="0077747B">
      <w:pPr>
        <w:jc w:val="center"/>
      </w:pPr>
    </w:p>
    <w:p w14:paraId="4134187E" w14:textId="26E3EDF7" w:rsidR="0077747B" w:rsidRPr="00CB3EF9" w:rsidRDefault="0077747B">
      <w:pPr>
        <w:pStyle w:val="OID"/>
      </w:pPr>
      <w:r w:rsidRPr="00CB3EF9">
        <w:t xml:space="preserve">OID: </w:t>
      </w:r>
      <w:r w:rsidR="00386774" w:rsidRPr="00CB3EF9">
        <w:rPr>
          <w:szCs w:val="32"/>
        </w:rPr>
        <w:t>1.2.246.777.11.2020.3</w:t>
      </w:r>
    </w:p>
    <w:p w14:paraId="7C1FD415" w14:textId="77777777" w:rsidR="0077747B" w:rsidRPr="00CB3EF9" w:rsidRDefault="0077747B">
      <w:pPr>
        <w:jc w:val="center"/>
      </w:pPr>
    </w:p>
    <w:p w14:paraId="68AA330F" w14:textId="77777777" w:rsidR="0077747B" w:rsidRPr="00CB3EF9" w:rsidRDefault="0077747B">
      <w:r w:rsidRPr="00CB3EF9">
        <w:br w:type="page"/>
      </w:r>
    </w:p>
    <w:p w14:paraId="00F4747B" w14:textId="77777777" w:rsidR="0077747B" w:rsidRPr="00386774" w:rsidRDefault="0077747B">
      <w:pPr>
        <w:rPr>
          <w:b/>
          <w:bCs/>
          <w:lang w:val="en-US"/>
        </w:rPr>
      </w:pPr>
      <w:r w:rsidRPr="00386774">
        <w:rPr>
          <w:b/>
          <w:bCs/>
          <w:lang w:val="en-US"/>
        </w:rPr>
        <w:lastRenderedPageBreak/>
        <w:t>Sisällysluettelo</w:t>
      </w:r>
    </w:p>
    <w:p w14:paraId="6D9F304A" w14:textId="77777777" w:rsidR="0077747B" w:rsidRPr="00386774" w:rsidRDefault="0077747B">
      <w:pPr>
        <w:rPr>
          <w:lang w:val="en-US"/>
        </w:rPr>
      </w:pPr>
    </w:p>
    <w:p w14:paraId="6E9A2744" w14:textId="3B4849E0" w:rsidR="00F1422C"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122512790" w:history="1">
        <w:r w:rsidR="00F1422C" w:rsidRPr="00175214">
          <w:rPr>
            <w:rStyle w:val="Hyperlinkki"/>
          </w:rPr>
          <w:t>1</w:t>
        </w:r>
        <w:r w:rsidR="00F1422C">
          <w:rPr>
            <w:rFonts w:asciiTheme="minorHAnsi" w:eastAsiaTheme="minorEastAsia" w:hAnsiTheme="minorHAnsi" w:cstheme="minorBidi"/>
            <w:szCs w:val="22"/>
            <w:lang w:eastAsia="fi-FI"/>
          </w:rPr>
          <w:tab/>
        </w:r>
        <w:r w:rsidR="00F1422C" w:rsidRPr="00175214">
          <w:rPr>
            <w:rStyle w:val="Hyperlinkki"/>
          </w:rPr>
          <w:t>Mallinnuksen lähtötilanne</w:t>
        </w:r>
        <w:r w:rsidR="00F1422C">
          <w:rPr>
            <w:webHidden/>
          </w:rPr>
          <w:tab/>
        </w:r>
        <w:r w:rsidR="00F1422C">
          <w:rPr>
            <w:webHidden/>
          </w:rPr>
          <w:fldChar w:fldCharType="begin"/>
        </w:r>
        <w:r w:rsidR="00F1422C">
          <w:rPr>
            <w:webHidden/>
          </w:rPr>
          <w:instrText xml:space="preserve"> PAGEREF _Toc122512790 \h </w:instrText>
        </w:r>
        <w:r w:rsidR="00F1422C">
          <w:rPr>
            <w:webHidden/>
          </w:rPr>
        </w:r>
        <w:r w:rsidR="00F1422C">
          <w:rPr>
            <w:webHidden/>
          </w:rPr>
          <w:fldChar w:fldCharType="separate"/>
        </w:r>
        <w:r w:rsidR="00F1422C">
          <w:rPr>
            <w:webHidden/>
          </w:rPr>
          <w:t>10</w:t>
        </w:r>
        <w:r w:rsidR="00F1422C">
          <w:rPr>
            <w:webHidden/>
          </w:rPr>
          <w:fldChar w:fldCharType="end"/>
        </w:r>
      </w:hyperlink>
    </w:p>
    <w:p w14:paraId="2AE13EAF" w14:textId="34B21A71" w:rsidR="00F1422C" w:rsidRDefault="00F1422C">
      <w:pPr>
        <w:pStyle w:val="Sisluet1"/>
        <w:rPr>
          <w:rFonts w:asciiTheme="minorHAnsi" w:eastAsiaTheme="minorEastAsia" w:hAnsiTheme="minorHAnsi" w:cstheme="minorBidi"/>
          <w:szCs w:val="22"/>
          <w:lang w:eastAsia="fi-FI"/>
        </w:rPr>
      </w:pPr>
      <w:hyperlink w:anchor="_Toc122512791" w:history="1">
        <w:r w:rsidRPr="00175214">
          <w:rPr>
            <w:rStyle w:val="Hyperlinkki"/>
          </w:rPr>
          <w:t>2</w:t>
        </w:r>
        <w:r>
          <w:rPr>
            <w:rFonts w:asciiTheme="minorHAnsi" w:eastAsiaTheme="minorEastAsia" w:hAnsiTheme="minorHAnsi" w:cstheme="minorBidi"/>
            <w:szCs w:val="22"/>
            <w:lang w:eastAsia="fi-FI"/>
          </w:rPr>
          <w:tab/>
        </w:r>
        <w:r w:rsidRPr="00175214">
          <w:rPr>
            <w:rStyle w:val="Hyperlinkki"/>
          </w:rPr>
          <w:t>Perusrakenne</w:t>
        </w:r>
        <w:r>
          <w:rPr>
            <w:webHidden/>
          </w:rPr>
          <w:tab/>
        </w:r>
        <w:r>
          <w:rPr>
            <w:webHidden/>
          </w:rPr>
          <w:fldChar w:fldCharType="begin"/>
        </w:r>
        <w:r>
          <w:rPr>
            <w:webHidden/>
          </w:rPr>
          <w:instrText xml:space="preserve"> PAGEREF _Toc122512791 \h </w:instrText>
        </w:r>
        <w:r>
          <w:rPr>
            <w:webHidden/>
          </w:rPr>
        </w:r>
        <w:r>
          <w:rPr>
            <w:webHidden/>
          </w:rPr>
          <w:fldChar w:fldCharType="separate"/>
        </w:r>
        <w:r>
          <w:rPr>
            <w:webHidden/>
          </w:rPr>
          <w:t>11</w:t>
        </w:r>
        <w:r>
          <w:rPr>
            <w:webHidden/>
          </w:rPr>
          <w:fldChar w:fldCharType="end"/>
        </w:r>
      </w:hyperlink>
    </w:p>
    <w:p w14:paraId="1E2E9778" w14:textId="597BD84F" w:rsidR="00F1422C" w:rsidRDefault="00F1422C">
      <w:pPr>
        <w:pStyle w:val="Sisluet2"/>
        <w:rPr>
          <w:rFonts w:asciiTheme="minorHAnsi" w:eastAsiaTheme="minorEastAsia" w:hAnsiTheme="minorHAnsi" w:cstheme="minorBidi"/>
          <w:szCs w:val="22"/>
          <w:lang w:eastAsia="fi-FI"/>
        </w:rPr>
      </w:pPr>
      <w:hyperlink w:anchor="_Toc122512792" w:history="1">
        <w:r w:rsidRPr="00175214">
          <w:rPr>
            <w:rStyle w:val="Hyperlinkki"/>
          </w:rPr>
          <w:t>2.1</w:t>
        </w:r>
        <w:r>
          <w:rPr>
            <w:rFonts w:asciiTheme="minorHAnsi" w:eastAsiaTheme="minorEastAsia" w:hAnsiTheme="minorHAnsi" w:cstheme="minorBidi"/>
            <w:szCs w:val="22"/>
            <w:lang w:eastAsia="fi-FI"/>
          </w:rPr>
          <w:tab/>
        </w:r>
        <w:r w:rsidRPr="00175214">
          <w:rPr>
            <w:rStyle w:val="Hyperlinkki"/>
          </w:rPr>
          <w:t>Rakenteen tasot</w:t>
        </w:r>
        <w:r>
          <w:rPr>
            <w:webHidden/>
          </w:rPr>
          <w:tab/>
        </w:r>
        <w:r>
          <w:rPr>
            <w:webHidden/>
          </w:rPr>
          <w:fldChar w:fldCharType="begin"/>
        </w:r>
        <w:r>
          <w:rPr>
            <w:webHidden/>
          </w:rPr>
          <w:instrText xml:space="preserve"> PAGEREF _Toc122512792 \h </w:instrText>
        </w:r>
        <w:r>
          <w:rPr>
            <w:webHidden/>
          </w:rPr>
        </w:r>
        <w:r>
          <w:rPr>
            <w:webHidden/>
          </w:rPr>
          <w:fldChar w:fldCharType="separate"/>
        </w:r>
        <w:r>
          <w:rPr>
            <w:webHidden/>
          </w:rPr>
          <w:t>12</w:t>
        </w:r>
        <w:r>
          <w:rPr>
            <w:webHidden/>
          </w:rPr>
          <w:fldChar w:fldCharType="end"/>
        </w:r>
      </w:hyperlink>
    </w:p>
    <w:p w14:paraId="7C758C8A" w14:textId="621337DD" w:rsidR="00F1422C" w:rsidRDefault="00F1422C">
      <w:pPr>
        <w:pStyle w:val="Sisluet1"/>
        <w:rPr>
          <w:rFonts w:asciiTheme="minorHAnsi" w:eastAsiaTheme="minorEastAsia" w:hAnsiTheme="minorHAnsi" w:cstheme="minorBidi"/>
          <w:szCs w:val="22"/>
          <w:lang w:eastAsia="fi-FI"/>
        </w:rPr>
      </w:pPr>
      <w:hyperlink w:anchor="_Toc122512793" w:history="1">
        <w:r w:rsidRPr="00175214">
          <w:rPr>
            <w:rStyle w:val="Hyperlinkki"/>
          </w:rPr>
          <w:t>3</w:t>
        </w:r>
        <w:r>
          <w:rPr>
            <w:rFonts w:asciiTheme="minorHAnsi" w:eastAsiaTheme="minorEastAsia" w:hAnsiTheme="minorHAnsi" w:cstheme="minorBidi"/>
            <w:szCs w:val="22"/>
            <w:lang w:eastAsia="fi-FI"/>
          </w:rPr>
          <w:tab/>
        </w:r>
        <w:r w:rsidRPr="00175214">
          <w:rPr>
            <w:rStyle w:val="Hyperlinkki"/>
          </w:rPr>
          <w:t>Kenttien tunnisteet</w:t>
        </w:r>
        <w:r>
          <w:rPr>
            <w:webHidden/>
          </w:rPr>
          <w:tab/>
        </w:r>
        <w:r>
          <w:rPr>
            <w:webHidden/>
          </w:rPr>
          <w:fldChar w:fldCharType="begin"/>
        </w:r>
        <w:r>
          <w:rPr>
            <w:webHidden/>
          </w:rPr>
          <w:instrText xml:space="preserve"> PAGEREF _Toc122512793 \h </w:instrText>
        </w:r>
        <w:r>
          <w:rPr>
            <w:webHidden/>
          </w:rPr>
        </w:r>
        <w:r>
          <w:rPr>
            <w:webHidden/>
          </w:rPr>
          <w:fldChar w:fldCharType="separate"/>
        </w:r>
        <w:r>
          <w:rPr>
            <w:webHidden/>
          </w:rPr>
          <w:t>16</w:t>
        </w:r>
        <w:r>
          <w:rPr>
            <w:webHidden/>
          </w:rPr>
          <w:fldChar w:fldCharType="end"/>
        </w:r>
      </w:hyperlink>
    </w:p>
    <w:p w14:paraId="449D81F1" w14:textId="17EC21BB" w:rsidR="00F1422C" w:rsidRDefault="00F1422C">
      <w:pPr>
        <w:pStyle w:val="Sisluet1"/>
        <w:rPr>
          <w:rFonts w:asciiTheme="minorHAnsi" w:eastAsiaTheme="minorEastAsia" w:hAnsiTheme="minorHAnsi" w:cstheme="minorBidi"/>
          <w:szCs w:val="22"/>
          <w:lang w:eastAsia="fi-FI"/>
        </w:rPr>
      </w:pPr>
      <w:hyperlink w:anchor="_Toc122512794" w:history="1">
        <w:r w:rsidRPr="00175214">
          <w:rPr>
            <w:rStyle w:val="Hyperlinkki"/>
          </w:rPr>
          <w:t>4</w:t>
        </w:r>
        <w:r>
          <w:rPr>
            <w:rFonts w:asciiTheme="minorHAnsi" w:eastAsiaTheme="minorEastAsia" w:hAnsiTheme="minorHAnsi" w:cstheme="minorBidi"/>
            <w:szCs w:val="22"/>
            <w:lang w:eastAsia="fi-FI"/>
          </w:rPr>
          <w:tab/>
        </w:r>
        <w:r w:rsidRPr="00175214">
          <w:rPr>
            <w:rStyle w:val="Hyperlinkki"/>
          </w:rPr>
          <w:t>LÄÄKEMÄÄRÄYS - rakenteinen muoto (computable structures)</w:t>
        </w:r>
        <w:r>
          <w:rPr>
            <w:webHidden/>
          </w:rPr>
          <w:tab/>
        </w:r>
        <w:r>
          <w:rPr>
            <w:webHidden/>
          </w:rPr>
          <w:fldChar w:fldCharType="begin"/>
        </w:r>
        <w:r>
          <w:rPr>
            <w:webHidden/>
          </w:rPr>
          <w:instrText xml:space="preserve"> PAGEREF _Toc122512794 \h </w:instrText>
        </w:r>
        <w:r>
          <w:rPr>
            <w:webHidden/>
          </w:rPr>
        </w:r>
        <w:r>
          <w:rPr>
            <w:webHidden/>
          </w:rPr>
          <w:fldChar w:fldCharType="separate"/>
        </w:r>
        <w:r>
          <w:rPr>
            <w:webHidden/>
          </w:rPr>
          <w:t>20</w:t>
        </w:r>
        <w:r>
          <w:rPr>
            <w:webHidden/>
          </w:rPr>
          <w:fldChar w:fldCharType="end"/>
        </w:r>
      </w:hyperlink>
    </w:p>
    <w:p w14:paraId="698EE579" w14:textId="7D16D2E7" w:rsidR="00F1422C" w:rsidRDefault="00F1422C">
      <w:pPr>
        <w:pStyle w:val="Sisluet2"/>
        <w:rPr>
          <w:rFonts w:asciiTheme="minorHAnsi" w:eastAsiaTheme="minorEastAsia" w:hAnsiTheme="minorHAnsi" w:cstheme="minorBidi"/>
          <w:szCs w:val="22"/>
          <w:lang w:eastAsia="fi-FI"/>
        </w:rPr>
      </w:pPr>
      <w:hyperlink w:anchor="_Toc122512795" w:history="1">
        <w:r w:rsidRPr="00175214">
          <w:rPr>
            <w:rStyle w:val="Hyperlinkki"/>
          </w:rPr>
          <w:t>4.1</w:t>
        </w:r>
        <w:r>
          <w:rPr>
            <w:rFonts w:asciiTheme="minorHAnsi" w:eastAsiaTheme="minorEastAsia" w:hAnsiTheme="minorHAnsi" w:cstheme="minorBidi"/>
            <w:szCs w:val="22"/>
            <w:lang w:eastAsia="fi-FI"/>
          </w:rPr>
          <w:tab/>
        </w:r>
        <w:r w:rsidRPr="00175214">
          <w:rPr>
            <w:rStyle w:val="Hyperlinkki"/>
          </w:rPr>
          <w:t>Lääkemääräyksen rakenteisen muodon periaatteet</w:t>
        </w:r>
        <w:r>
          <w:rPr>
            <w:webHidden/>
          </w:rPr>
          <w:tab/>
        </w:r>
        <w:r>
          <w:rPr>
            <w:webHidden/>
          </w:rPr>
          <w:fldChar w:fldCharType="begin"/>
        </w:r>
        <w:r>
          <w:rPr>
            <w:webHidden/>
          </w:rPr>
          <w:instrText xml:space="preserve"> PAGEREF _Toc122512795 \h </w:instrText>
        </w:r>
        <w:r>
          <w:rPr>
            <w:webHidden/>
          </w:rPr>
        </w:r>
        <w:r>
          <w:rPr>
            <w:webHidden/>
          </w:rPr>
          <w:fldChar w:fldCharType="separate"/>
        </w:r>
        <w:r>
          <w:rPr>
            <w:webHidden/>
          </w:rPr>
          <w:t>20</w:t>
        </w:r>
        <w:r>
          <w:rPr>
            <w:webHidden/>
          </w:rPr>
          <w:fldChar w:fldCharType="end"/>
        </w:r>
      </w:hyperlink>
    </w:p>
    <w:p w14:paraId="2A063484" w14:textId="3BD8D6F9" w:rsidR="00F1422C" w:rsidRDefault="00F1422C">
      <w:pPr>
        <w:pStyle w:val="Sisluet2"/>
        <w:rPr>
          <w:rFonts w:asciiTheme="minorHAnsi" w:eastAsiaTheme="minorEastAsia" w:hAnsiTheme="minorHAnsi" w:cstheme="minorBidi"/>
          <w:szCs w:val="22"/>
          <w:lang w:eastAsia="fi-FI"/>
        </w:rPr>
      </w:pPr>
      <w:hyperlink w:anchor="_Toc122512796" w:history="1">
        <w:r w:rsidRPr="00175214">
          <w:rPr>
            <w:rStyle w:val="Hyperlinkki"/>
          </w:rPr>
          <w:t>4.2</w:t>
        </w:r>
        <w:r>
          <w:rPr>
            <w:rFonts w:asciiTheme="minorHAnsi" w:eastAsiaTheme="minorEastAsia" w:hAnsiTheme="minorHAnsi" w:cstheme="minorBidi"/>
            <w:szCs w:val="22"/>
            <w:lang w:eastAsia="fi-FI"/>
          </w:rPr>
          <w:tab/>
        </w:r>
        <w:r w:rsidRPr="00175214">
          <w:rPr>
            <w:rStyle w:val="Hyperlinkki"/>
          </w:rPr>
          <w:t>Määrätyn lääkkeen yksilöivä tunniste</w:t>
        </w:r>
        <w:r>
          <w:rPr>
            <w:webHidden/>
          </w:rPr>
          <w:tab/>
        </w:r>
        <w:r>
          <w:rPr>
            <w:webHidden/>
          </w:rPr>
          <w:fldChar w:fldCharType="begin"/>
        </w:r>
        <w:r>
          <w:rPr>
            <w:webHidden/>
          </w:rPr>
          <w:instrText xml:space="preserve"> PAGEREF _Toc122512796 \h </w:instrText>
        </w:r>
        <w:r>
          <w:rPr>
            <w:webHidden/>
          </w:rPr>
        </w:r>
        <w:r>
          <w:rPr>
            <w:webHidden/>
          </w:rPr>
          <w:fldChar w:fldCharType="separate"/>
        </w:r>
        <w:r>
          <w:rPr>
            <w:webHidden/>
          </w:rPr>
          <w:t>20</w:t>
        </w:r>
        <w:r>
          <w:rPr>
            <w:webHidden/>
          </w:rPr>
          <w:fldChar w:fldCharType="end"/>
        </w:r>
      </w:hyperlink>
    </w:p>
    <w:p w14:paraId="4B197276" w14:textId="024F43F3" w:rsidR="00F1422C" w:rsidRDefault="00F1422C">
      <w:pPr>
        <w:pStyle w:val="Sisluet3"/>
        <w:rPr>
          <w:rFonts w:asciiTheme="minorHAnsi" w:eastAsiaTheme="minorEastAsia" w:hAnsiTheme="minorHAnsi" w:cstheme="minorBidi"/>
          <w:szCs w:val="22"/>
        </w:rPr>
      </w:pPr>
      <w:hyperlink w:anchor="_Toc122512797" w:history="1">
        <w:r w:rsidRPr="00175214">
          <w:rPr>
            <w:rStyle w:val="Hyperlinkki"/>
          </w:rPr>
          <w:t>4.2.1</w:t>
        </w:r>
        <w:r>
          <w:rPr>
            <w:rFonts w:asciiTheme="minorHAnsi" w:eastAsiaTheme="minorEastAsia" w:hAnsiTheme="minorHAnsi" w:cstheme="minorBidi"/>
            <w:szCs w:val="22"/>
          </w:rPr>
          <w:tab/>
        </w:r>
        <w:r w:rsidRPr="00175214">
          <w:rPr>
            <w:rStyle w:val="Hyperlinkki"/>
          </w:rPr>
          <w:t>Määrätyn lääkkeen yksilöivä tunniste -observation</w:t>
        </w:r>
        <w:r>
          <w:rPr>
            <w:webHidden/>
          </w:rPr>
          <w:tab/>
        </w:r>
        <w:r>
          <w:rPr>
            <w:webHidden/>
          </w:rPr>
          <w:fldChar w:fldCharType="begin"/>
        </w:r>
        <w:r>
          <w:rPr>
            <w:webHidden/>
          </w:rPr>
          <w:instrText xml:space="preserve"> PAGEREF _Toc122512797 \h </w:instrText>
        </w:r>
        <w:r>
          <w:rPr>
            <w:webHidden/>
          </w:rPr>
        </w:r>
        <w:r>
          <w:rPr>
            <w:webHidden/>
          </w:rPr>
          <w:fldChar w:fldCharType="separate"/>
        </w:r>
        <w:r>
          <w:rPr>
            <w:webHidden/>
          </w:rPr>
          <w:t>20</w:t>
        </w:r>
        <w:r>
          <w:rPr>
            <w:webHidden/>
          </w:rPr>
          <w:fldChar w:fldCharType="end"/>
        </w:r>
      </w:hyperlink>
    </w:p>
    <w:p w14:paraId="2A48EFC9" w14:textId="547693F9" w:rsidR="00F1422C" w:rsidRDefault="00F1422C">
      <w:pPr>
        <w:pStyle w:val="Sisluet4"/>
        <w:rPr>
          <w:rFonts w:asciiTheme="minorHAnsi" w:eastAsiaTheme="minorEastAsia" w:hAnsiTheme="minorHAnsi" w:cstheme="minorBidi"/>
          <w:szCs w:val="22"/>
        </w:rPr>
      </w:pPr>
      <w:hyperlink w:anchor="_Toc122512798" w:history="1">
        <w:r w:rsidRPr="00175214">
          <w:rPr>
            <w:rStyle w:val="Hyperlinkki"/>
          </w:rPr>
          <w:t>4.2.1.1</w:t>
        </w:r>
        <w:r>
          <w:rPr>
            <w:rFonts w:asciiTheme="minorHAnsi" w:eastAsiaTheme="minorEastAsia" w:hAnsiTheme="minorHAnsi" w:cstheme="minorBidi"/>
            <w:szCs w:val="22"/>
          </w:rPr>
          <w:tab/>
        </w:r>
        <w:r w:rsidRPr="00175214">
          <w:rPr>
            <w:rStyle w:val="Hyperlinkki"/>
          </w:rPr>
          <w:t>Määrätyn lääkkeen osatunniste – observation</w:t>
        </w:r>
        <w:r>
          <w:rPr>
            <w:webHidden/>
          </w:rPr>
          <w:tab/>
        </w:r>
        <w:r>
          <w:rPr>
            <w:webHidden/>
          </w:rPr>
          <w:fldChar w:fldCharType="begin"/>
        </w:r>
        <w:r>
          <w:rPr>
            <w:webHidden/>
          </w:rPr>
          <w:instrText xml:space="preserve"> PAGEREF _Toc122512798 \h </w:instrText>
        </w:r>
        <w:r>
          <w:rPr>
            <w:webHidden/>
          </w:rPr>
        </w:r>
        <w:r>
          <w:rPr>
            <w:webHidden/>
          </w:rPr>
          <w:fldChar w:fldCharType="separate"/>
        </w:r>
        <w:r>
          <w:rPr>
            <w:webHidden/>
          </w:rPr>
          <w:t>21</w:t>
        </w:r>
        <w:r>
          <w:rPr>
            <w:webHidden/>
          </w:rPr>
          <w:fldChar w:fldCharType="end"/>
        </w:r>
      </w:hyperlink>
    </w:p>
    <w:p w14:paraId="4B23C078" w14:textId="16A54D80" w:rsidR="00F1422C" w:rsidRDefault="00F1422C">
      <w:pPr>
        <w:pStyle w:val="Sisluet2"/>
        <w:rPr>
          <w:rFonts w:asciiTheme="minorHAnsi" w:eastAsiaTheme="minorEastAsia" w:hAnsiTheme="minorHAnsi" w:cstheme="minorBidi"/>
          <w:szCs w:val="22"/>
          <w:lang w:eastAsia="fi-FI"/>
        </w:rPr>
      </w:pPr>
      <w:hyperlink w:anchor="_Toc122512799" w:history="1">
        <w:r w:rsidRPr="00175214">
          <w:rPr>
            <w:rStyle w:val="Hyperlinkki"/>
          </w:rPr>
          <w:t>4.3</w:t>
        </w:r>
        <w:r>
          <w:rPr>
            <w:rFonts w:asciiTheme="minorHAnsi" w:eastAsiaTheme="minorEastAsia" w:hAnsiTheme="minorHAnsi" w:cstheme="minorBidi"/>
            <w:szCs w:val="22"/>
            <w:lang w:eastAsia="fi-FI"/>
          </w:rPr>
          <w:tab/>
        </w:r>
        <w:r w:rsidRPr="00175214">
          <w:rPr>
            <w:rStyle w:val="Hyperlinkki"/>
          </w:rPr>
          <w:t>Lääkevalmisteen ja pakkauksen tiedot sekä reseptin perustiedot</w:t>
        </w:r>
        <w:r>
          <w:rPr>
            <w:webHidden/>
          </w:rPr>
          <w:tab/>
        </w:r>
        <w:r>
          <w:rPr>
            <w:webHidden/>
          </w:rPr>
          <w:fldChar w:fldCharType="begin"/>
        </w:r>
        <w:r>
          <w:rPr>
            <w:webHidden/>
          </w:rPr>
          <w:instrText xml:space="preserve"> PAGEREF _Toc122512799 \h </w:instrText>
        </w:r>
        <w:r>
          <w:rPr>
            <w:webHidden/>
          </w:rPr>
        </w:r>
        <w:r>
          <w:rPr>
            <w:webHidden/>
          </w:rPr>
          <w:fldChar w:fldCharType="separate"/>
        </w:r>
        <w:r>
          <w:rPr>
            <w:webHidden/>
          </w:rPr>
          <w:t>22</w:t>
        </w:r>
        <w:r>
          <w:rPr>
            <w:webHidden/>
          </w:rPr>
          <w:fldChar w:fldCharType="end"/>
        </w:r>
      </w:hyperlink>
    </w:p>
    <w:p w14:paraId="359B9C41" w14:textId="74C1B04C" w:rsidR="00F1422C" w:rsidRDefault="00F1422C">
      <w:pPr>
        <w:pStyle w:val="Sisluet3"/>
        <w:rPr>
          <w:rFonts w:asciiTheme="minorHAnsi" w:eastAsiaTheme="minorEastAsia" w:hAnsiTheme="minorHAnsi" w:cstheme="minorBidi"/>
          <w:szCs w:val="22"/>
        </w:rPr>
      </w:pPr>
      <w:hyperlink w:anchor="_Toc122512800" w:history="1">
        <w:r w:rsidRPr="00175214">
          <w:rPr>
            <w:rStyle w:val="Hyperlinkki"/>
          </w:rPr>
          <w:t>4.3.1</w:t>
        </w:r>
        <w:r>
          <w:rPr>
            <w:rFonts w:asciiTheme="minorHAnsi" w:eastAsiaTheme="minorEastAsia" w:hAnsiTheme="minorHAnsi" w:cstheme="minorBidi"/>
            <w:szCs w:val="22"/>
          </w:rPr>
          <w:tab/>
        </w:r>
        <w:r w:rsidRPr="00175214">
          <w:rPr>
            <w:rStyle w:val="Hyperlinkki"/>
          </w:rPr>
          <w:t>Tietojen yhteenveto</w:t>
        </w:r>
        <w:r>
          <w:rPr>
            <w:webHidden/>
          </w:rPr>
          <w:tab/>
        </w:r>
        <w:r>
          <w:rPr>
            <w:webHidden/>
          </w:rPr>
          <w:fldChar w:fldCharType="begin"/>
        </w:r>
        <w:r>
          <w:rPr>
            <w:webHidden/>
          </w:rPr>
          <w:instrText xml:space="preserve"> PAGEREF _Toc122512800 \h </w:instrText>
        </w:r>
        <w:r>
          <w:rPr>
            <w:webHidden/>
          </w:rPr>
        </w:r>
        <w:r>
          <w:rPr>
            <w:webHidden/>
          </w:rPr>
          <w:fldChar w:fldCharType="separate"/>
        </w:r>
        <w:r>
          <w:rPr>
            <w:webHidden/>
          </w:rPr>
          <w:t>22</w:t>
        </w:r>
        <w:r>
          <w:rPr>
            <w:webHidden/>
          </w:rPr>
          <w:fldChar w:fldCharType="end"/>
        </w:r>
      </w:hyperlink>
    </w:p>
    <w:p w14:paraId="2DC6293B" w14:textId="5FC65F8B" w:rsidR="00F1422C" w:rsidRDefault="00F1422C">
      <w:pPr>
        <w:pStyle w:val="Sisluet3"/>
        <w:rPr>
          <w:rFonts w:asciiTheme="minorHAnsi" w:eastAsiaTheme="minorEastAsia" w:hAnsiTheme="minorHAnsi" w:cstheme="minorBidi"/>
          <w:szCs w:val="22"/>
        </w:rPr>
      </w:pPr>
      <w:hyperlink w:anchor="_Toc122512801" w:history="1">
        <w:r w:rsidRPr="00175214">
          <w:rPr>
            <w:rStyle w:val="Hyperlinkki"/>
          </w:rPr>
          <w:t>4.3.2</w:t>
        </w:r>
        <w:r>
          <w:rPr>
            <w:rFonts w:asciiTheme="minorHAnsi" w:eastAsiaTheme="minorEastAsia" w:hAnsiTheme="minorHAnsi" w:cstheme="minorBidi"/>
            <w:szCs w:val="22"/>
          </w:rPr>
          <w:tab/>
        </w:r>
        <w:r w:rsidRPr="00175214">
          <w:rPr>
            <w:rStyle w:val="Hyperlinkki"/>
          </w:rPr>
          <w:t>Lääkevalmisteen vahvuus,  valmistusohje ja ajankohta</w:t>
        </w:r>
        <w:r>
          <w:rPr>
            <w:webHidden/>
          </w:rPr>
          <w:tab/>
        </w:r>
        <w:r>
          <w:rPr>
            <w:webHidden/>
          </w:rPr>
          <w:fldChar w:fldCharType="begin"/>
        </w:r>
        <w:r>
          <w:rPr>
            <w:webHidden/>
          </w:rPr>
          <w:instrText xml:space="preserve"> PAGEREF _Toc122512801 \h </w:instrText>
        </w:r>
        <w:r>
          <w:rPr>
            <w:webHidden/>
          </w:rPr>
        </w:r>
        <w:r>
          <w:rPr>
            <w:webHidden/>
          </w:rPr>
          <w:fldChar w:fldCharType="separate"/>
        </w:r>
        <w:r>
          <w:rPr>
            <w:webHidden/>
          </w:rPr>
          <w:t>25</w:t>
        </w:r>
        <w:r>
          <w:rPr>
            <w:webHidden/>
          </w:rPr>
          <w:fldChar w:fldCharType="end"/>
        </w:r>
      </w:hyperlink>
    </w:p>
    <w:p w14:paraId="26287814" w14:textId="13AF2836" w:rsidR="00F1422C" w:rsidRDefault="00F1422C">
      <w:pPr>
        <w:pStyle w:val="Sisluet3"/>
        <w:rPr>
          <w:rFonts w:asciiTheme="minorHAnsi" w:eastAsiaTheme="minorEastAsia" w:hAnsiTheme="minorHAnsi" w:cstheme="minorBidi"/>
          <w:szCs w:val="22"/>
        </w:rPr>
      </w:pPr>
      <w:hyperlink w:anchor="_Toc122512802" w:history="1">
        <w:r w:rsidRPr="00175214">
          <w:rPr>
            <w:rStyle w:val="Hyperlinkki"/>
            <w:highlight w:val="white"/>
          </w:rPr>
          <w:t>4.3.3</w:t>
        </w:r>
        <w:r>
          <w:rPr>
            <w:rFonts w:asciiTheme="minorHAnsi" w:eastAsiaTheme="minorEastAsia" w:hAnsiTheme="minorHAnsi" w:cstheme="minorBidi"/>
            <w:szCs w:val="22"/>
          </w:rPr>
          <w:tab/>
        </w:r>
        <w:r w:rsidRPr="00175214">
          <w:rPr>
            <w:rStyle w:val="Hyperlinkki"/>
            <w:highlight w:val="white"/>
          </w:rPr>
          <w:t>Lääkevalmisteen ATC-koodi ja nimi sekä Lääketietokantaan kuulumaton valmiste</w:t>
        </w:r>
        <w:r>
          <w:rPr>
            <w:webHidden/>
          </w:rPr>
          <w:tab/>
        </w:r>
        <w:r>
          <w:rPr>
            <w:webHidden/>
          </w:rPr>
          <w:fldChar w:fldCharType="begin"/>
        </w:r>
        <w:r>
          <w:rPr>
            <w:webHidden/>
          </w:rPr>
          <w:instrText xml:space="preserve"> PAGEREF _Toc122512802 \h </w:instrText>
        </w:r>
        <w:r>
          <w:rPr>
            <w:webHidden/>
          </w:rPr>
        </w:r>
        <w:r>
          <w:rPr>
            <w:webHidden/>
          </w:rPr>
          <w:fldChar w:fldCharType="separate"/>
        </w:r>
        <w:r>
          <w:rPr>
            <w:webHidden/>
          </w:rPr>
          <w:t>26</w:t>
        </w:r>
        <w:r>
          <w:rPr>
            <w:webHidden/>
          </w:rPr>
          <w:fldChar w:fldCharType="end"/>
        </w:r>
      </w:hyperlink>
    </w:p>
    <w:p w14:paraId="79936137" w14:textId="7731D186" w:rsidR="00F1422C" w:rsidRDefault="00F1422C">
      <w:pPr>
        <w:pStyle w:val="Sisluet3"/>
        <w:rPr>
          <w:rFonts w:asciiTheme="minorHAnsi" w:eastAsiaTheme="minorEastAsia" w:hAnsiTheme="minorHAnsi" w:cstheme="minorBidi"/>
          <w:szCs w:val="22"/>
        </w:rPr>
      </w:pPr>
      <w:hyperlink w:anchor="_Toc122512803" w:history="1">
        <w:r w:rsidRPr="00175214">
          <w:rPr>
            <w:rStyle w:val="Hyperlinkki"/>
          </w:rPr>
          <w:t>4.3.4</w:t>
        </w:r>
        <w:r>
          <w:rPr>
            <w:rFonts w:asciiTheme="minorHAnsi" w:eastAsiaTheme="minorEastAsia" w:hAnsiTheme="minorHAnsi" w:cstheme="minorBidi"/>
            <w:szCs w:val="22"/>
          </w:rPr>
          <w:tab/>
        </w:r>
        <w:r w:rsidRPr="00175214">
          <w:rPr>
            <w:rStyle w:val="Hyperlinkki"/>
          </w:rPr>
          <w:t>Pakkauskoko tekstimuotoisena, pakkauskoko, pakkauskoon kerroin, pakkausten lukumäärä, lääkkeen kokonaismäärä, lääkettä tietyksi ajaksi ja pakkauksen muut tiedot</w:t>
        </w:r>
        <w:r>
          <w:rPr>
            <w:webHidden/>
          </w:rPr>
          <w:tab/>
        </w:r>
        <w:r>
          <w:rPr>
            <w:webHidden/>
          </w:rPr>
          <w:fldChar w:fldCharType="begin"/>
        </w:r>
        <w:r>
          <w:rPr>
            <w:webHidden/>
          </w:rPr>
          <w:instrText xml:space="preserve"> PAGEREF _Toc122512803 \h </w:instrText>
        </w:r>
        <w:r>
          <w:rPr>
            <w:webHidden/>
          </w:rPr>
        </w:r>
        <w:r>
          <w:rPr>
            <w:webHidden/>
          </w:rPr>
          <w:fldChar w:fldCharType="separate"/>
        </w:r>
        <w:r>
          <w:rPr>
            <w:webHidden/>
          </w:rPr>
          <w:t>27</w:t>
        </w:r>
        <w:r>
          <w:rPr>
            <w:webHidden/>
          </w:rPr>
          <w:fldChar w:fldCharType="end"/>
        </w:r>
      </w:hyperlink>
    </w:p>
    <w:p w14:paraId="260585E6" w14:textId="6A12ECB7" w:rsidR="00F1422C" w:rsidRDefault="00F1422C">
      <w:pPr>
        <w:pStyle w:val="Sisluet3"/>
        <w:rPr>
          <w:rFonts w:asciiTheme="minorHAnsi" w:eastAsiaTheme="minorEastAsia" w:hAnsiTheme="minorHAnsi" w:cstheme="minorBidi"/>
          <w:szCs w:val="22"/>
        </w:rPr>
      </w:pPr>
      <w:hyperlink w:anchor="_Toc122512804" w:history="1">
        <w:r w:rsidRPr="00175214">
          <w:rPr>
            <w:rStyle w:val="Hyperlinkki"/>
          </w:rPr>
          <w:t>4.3.5</w:t>
        </w:r>
        <w:r>
          <w:rPr>
            <w:rFonts w:asciiTheme="minorHAnsi" w:eastAsiaTheme="minorEastAsia" w:hAnsiTheme="minorHAnsi" w:cstheme="minorBidi"/>
            <w:szCs w:val="22"/>
          </w:rPr>
          <w:tab/>
        </w:r>
        <w:r w:rsidRPr="00175214">
          <w:rPr>
            <w:rStyle w:val="Hyperlinkki"/>
          </w:rPr>
          <w:t>Lääkkeen kauppanimi ja VNR-numero</w:t>
        </w:r>
        <w:r>
          <w:rPr>
            <w:webHidden/>
          </w:rPr>
          <w:tab/>
        </w:r>
        <w:r>
          <w:rPr>
            <w:webHidden/>
          </w:rPr>
          <w:fldChar w:fldCharType="begin"/>
        </w:r>
        <w:r>
          <w:rPr>
            <w:webHidden/>
          </w:rPr>
          <w:instrText xml:space="preserve"> PAGEREF _Toc122512804 \h </w:instrText>
        </w:r>
        <w:r>
          <w:rPr>
            <w:webHidden/>
          </w:rPr>
        </w:r>
        <w:r>
          <w:rPr>
            <w:webHidden/>
          </w:rPr>
          <w:fldChar w:fldCharType="separate"/>
        </w:r>
        <w:r>
          <w:rPr>
            <w:webHidden/>
          </w:rPr>
          <w:t>31</w:t>
        </w:r>
        <w:r>
          <w:rPr>
            <w:webHidden/>
          </w:rPr>
          <w:fldChar w:fldCharType="end"/>
        </w:r>
      </w:hyperlink>
    </w:p>
    <w:p w14:paraId="3CEE9967" w14:textId="308D74FB" w:rsidR="00F1422C" w:rsidRDefault="00F1422C">
      <w:pPr>
        <w:pStyle w:val="Sisluet3"/>
        <w:rPr>
          <w:rFonts w:asciiTheme="minorHAnsi" w:eastAsiaTheme="minorEastAsia" w:hAnsiTheme="minorHAnsi" w:cstheme="minorBidi"/>
          <w:szCs w:val="22"/>
        </w:rPr>
      </w:pPr>
      <w:hyperlink w:anchor="_Toc122512805" w:history="1">
        <w:r w:rsidRPr="00175214">
          <w:rPr>
            <w:rStyle w:val="Hyperlinkki"/>
          </w:rPr>
          <w:t>4.3.6</w:t>
        </w:r>
        <w:r>
          <w:rPr>
            <w:rFonts w:asciiTheme="minorHAnsi" w:eastAsiaTheme="minorEastAsia" w:hAnsiTheme="minorHAnsi" w:cstheme="minorBidi"/>
            <w:szCs w:val="22"/>
          </w:rPr>
          <w:tab/>
        </w:r>
        <w:r w:rsidRPr="00175214">
          <w:rPr>
            <w:rStyle w:val="Hyperlinkki"/>
          </w:rPr>
          <w:t>Lääkemuoto ja iterointi</w:t>
        </w:r>
        <w:r>
          <w:rPr>
            <w:webHidden/>
          </w:rPr>
          <w:tab/>
        </w:r>
        <w:r>
          <w:rPr>
            <w:webHidden/>
          </w:rPr>
          <w:fldChar w:fldCharType="begin"/>
        </w:r>
        <w:r>
          <w:rPr>
            <w:webHidden/>
          </w:rPr>
          <w:instrText xml:space="preserve"> PAGEREF _Toc122512805 \h </w:instrText>
        </w:r>
        <w:r>
          <w:rPr>
            <w:webHidden/>
          </w:rPr>
        </w:r>
        <w:r>
          <w:rPr>
            <w:webHidden/>
          </w:rPr>
          <w:fldChar w:fldCharType="separate"/>
        </w:r>
        <w:r>
          <w:rPr>
            <w:webHidden/>
          </w:rPr>
          <w:t>32</w:t>
        </w:r>
        <w:r>
          <w:rPr>
            <w:webHidden/>
          </w:rPr>
          <w:fldChar w:fldCharType="end"/>
        </w:r>
      </w:hyperlink>
    </w:p>
    <w:p w14:paraId="287FDDE2" w14:textId="212B13C1" w:rsidR="00F1422C" w:rsidRDefault="00F1422C">
      <w:pPr>
        <w:pStyle w:val="Sisluet3"/>
        <w:rPr>
          <w:rFonts w:asciiTheme="minorHAnsi" w:eastAsiaTheme="minorEastAsia" w:hAnsiTheme="minorHAnsi" w:cstheme="minorBidi"/>
          <w:szCs w:val="22"/>
        </w:rPr>
      </w:pPr>
      <w:hyperlink w:anchor="_Toc122512806" w:history="1">
        <w:r w:rsidRPr="00175214">
          <w:rPr>
            <w:rStyle w:val="Hyperlinkki"/>
          </w:rPr>
          <w:t>4.3.7</w:t>
        </w:r>
        <w:r>
          <w:rPr>
            <w:rFonts w:asciiTheme="minorHAnsi" w:eastAsiaTheme="minorEastAsia" w:hAnsiTheme="minorHAnsi" w:cstheme="minorBidi"/>
            <w:szCs w:val="22"/>
          </w:rPr>
          <w:tab/>
        </w:r>
        <w:r w:rsidRPr="00175214">
          <w:rPr>
            <w:rStyle w:val="Hyperlinkki"/>
          </w:rPr>
          <w:t>Lääkkeen määrääjän ja organisaation tiedot</w:t>
        </w:r>
        <w:r>
          <w:rPr>
            <w:webHidden/>
          </w:rPr>
          <w:tab/>
        </w:r>
        <w:r>
          <w:rPr>
            <w:webHidden/>
          </w:rPr>
          <w:fldChar w:fldCharType="begin"/>
        </w:r>
        <w:r>
          <w:rPr>
            <w:webHidden/>
          </w:rPr>
          <w:instrText xml:space="preserve"> PAGEREF _Toc122512806 \h </w:instrText>
        </w:r>
        <w:r>
          <w:rPr>
            <w:webHidden/>
          </w:rPr>
        </w:r>
        <w:r>
          <w:rPr>
            <w:webHidden/>
          </w:rPr>
          <w:fldChar w:fldCharType="separate"/>
        </w:r>
        <w:r>
          <w:rPr>
            <w:webHidden/>
          </w:rPr>
          <w:t>32</w:t>
        </w:r>
        <w:r>
          <w:rPr>
            <w:webHidden/>
          </w:rPr>
          <w:fldChar w:fldCharType="end"/>
        </w:r>
      </w:hyperlink>
    </w:p>
    <w:p w14:paraId="4C6FFC4B" w14:textId="0005983C" w:rsidR="00F1422C" w:rsidRDefault="00F1422C">
      <w:pPr>
        <w:pStyle w:val="Sisluet3"/>
        <w:rPr>
          <w:rFonts w:asciiTheme="minorHAnsi" w:eastAsiaTheme="minorEastAsia" w:hAnsiTheme="minorHAnsi" w:cstheme="minorBidi"/>
          <w:szCs w:val="22"/>
        </w:rPr>
      </w:pPr>
      <w:hyperlink w:anchor="_Toc122512807" w:history="1">
        <w:r w:rsidRPr="00175214">
          <w:rPr>
            <w:rStyle w:val="Hyperlinkki"/>
          </w:rPr>
          <w:t>4.3.8</w:t>
        </w:r>
        <w:r>
          <w:rPr>
            <w:rFonts w:asciiTheme="minorHAnsi" w:eastAsiaTheme="minorEastAsia" w:hAnsiTheme="minorHAnsi" w:cstheme="minorBidi"/>
            <w:szCs w:val="22"/>
          </w:rPr>
          <w:tab/>
        </w:r>
        <w:r w:rsidRPr="00175214">
          <w:rPr>
            <w:rStyle w:val="Hyperlinkki"/>
          </w:rPr>
          <w:t>Potilaan tiedot</w:t>
        </w:r>
        <w:r>
          <w:rPr>
            <w:webHidden/>
          </w:rPr>
          <w:tab/>
        </w:r>
        <w:r>
          <w:rPr>
            <w:webHidden/>
          </w:rPr>
          <w:fldChar w:fldCharType="begin"/>
        </w:r>
        <w:r>
          <w:rPr>
            <w:webHidden/>
          </w:rPr>
          <w:instrText xml:space="preserve"> PAGEREF _Toc122512807 \h </w:instrText>
        </w:r>
        <w:r>
          <w:rPr>
            <w:webHidden/>
          </w:rPr>
        </w:r>
        <w:r>
          <w:rPr>
            <w:webHidden/>
          </w:rPr>
          <w:fldChar w:fldCharType="separate"/>
        </w:r>
        <w:r>
          <w:rPr>
            <w:webHidden/>
          </w:rPr>
          <w:t>35</w:t>
        </w:r>
        <w:r>
          <w:rPr>
            <w:webHidden/>
          </w:rPr>
          <w:fldChar w:fldCharType="end"/>
        </w:r>
      </w:hyperlink>
    </w:p>
    <w:p w14:paraId="7F2EB73D" w14:textId="7FF4125A" w:rsidR="00F1422C" w:rsidRDefault="00F1422C">
      <w:pPr>
        <w:pStyle w:val="Sisluet3"/>
        <w:rPr>
          <w:rFonts w:asciiTheme="minorHAnsi" w:eastAsiaTheme="minorEastAsia" w:hAnsiTheme="minorHAnsi" w:cstheme="minorBidi"/>
          <w:szCs w:val="22"/>
        </w:rPr>
      </w:pPr>
      <w:hyperlink w:anchor="_Toc122512808" w:history="1">
        <w:r w:rsidRPr="00175214">
          <w:rPr>
            <w:rStyle w:val="Hyperlinkki"/>
          </w:rPr>
          <w:t>4.3.9</w:t>
        </w:r>
        <w:r>
          <w:rPr>
            <w:rFonts w:asciiTheme="minorHAnsi" w:eastAsiaTheme="minorEastAsia" w:hAnsiTheme="minorHAnsi" w:cstheme="minorBidi"/>
            <w:szCs w:val="22"/>
          </w:rPr>
          <w:tab/>
        </w:r>
        <w:r w:rsidRPr="00175214">
          <w:rPr>
            <w:rStyle w:val="Hyperlinkki"/>
          </w:rPr>
          <w:t>Alkuperäisen lääkemääräyksen id sekä lääkemääräyksen id</w:t>
        </w:r>
        <w:r>
          <w:rPr>
            <w:webHidden/>
          </w:rPr>
          <w:tab/>
        </w:r>
        <w:r>
          <w:rPr>
            <w:webHidden/>
          </w:rPr>
          <w:fldChar w:fldCharType="begin"/>
        </w:r>
        <w:r>
          <w:rPr>
            <w:webHidden/>
          </w:rPr>
          <w:instrText xml:space="preserve"> PAGEREF _Toc122512808 \h </w:instrText>
        </w:r>
        <w:r>
          <w:rPr>
            <w:webHidden/>
          </w:rPr>
        </w:r>
        <w:r>
          <w:rPr>
            <w:webHidden/>
          </w:rPr>
          <w:fldChar w:fldCharType="separate"/>
        </w:r>
        <w:r>
          <w:rPr>
            <w:webHidden/>
          </w:rPr>
          <w:t>35</w:t>
        </w:r>
        <w:r>
          <w:rPr>
            <w:webHidden/>
          </w:rPr>
          <w:fldChar w:fldCharType="end"/>
        </w:r>
      </w:hyperlink>
    </w:p>
    <w:p w14:paraId="3E3891E0" w14:textId="50AC593D" w:rsidR="00F1422C" w:rsidRDefault="00F1422C">
      <w:pPr>
        <w:pStyle w:val="Sisluet2"/>
        <w:rPr>
          <w:rFonts w:asciiTheme="minorHAnsi" w:eastAsiaTheme="minorEastAsia" w:hAnsiTheme="minorHAnsi" w:cstheme="minorBidi"/>
          <w:szCs w:val="22"/>
          <w:lang w:eastAsia="fi-FI"/>
        </w:rPr>
      </w:pPr>
      <w:hyperlink w:anchor="_Toc122512809" w:history="1">
        <w:r w:rsidRPr="00175214">
          <w:rPr>
            <w:rStyle w:val="Hyperlinkki"/>
            <w:lang w:val="en-GB"/>
          </w:rPr>
          <w:t>4.4</w:t>
        </w:r>
        <w:r>
          <w:rPr>
            <w:rFonts w:asciiTheme="minorHAnsi" w:eastAsiaTheme="minorEastAsia" w:hAnsiTheme="minorHAnsi" w:cstheme="minorBidi"/>
            <w:szCs w:val="22"/>
            <w:lang w:eastAsia="fi-FI"/>
          </w:rPr>
          <w:tab/>
        </w:r>
        <w:r w:rsidRPr="00175214">
          <w:rPr>
            <w:rStyle w:val="Hyperlinkki"/>
            <w:lang w:val="en-GB"/>
          </w:rPr>
          <w:t>Vaikuttavat ainesosat</w:t>
        </w:r>
        <w:r>
          <w:rPr>
            <w:webHidden/>
          </w:rPr>
          <w:tab/>
        </w:r>
        <w:r>
          <w:rPr>
            <w:webHidden/>
          </w:rPr>
          <w:fldChar w:fldCharType="begin"/>
        </w:r>
        <w:r>
          <w:rPr>
            <w:webHidden/>
          </w:rPr>
          <w:instrText xml:space="preserve"> PAGEREF _Toc122512809 \h </w:instrText>
        </w:r>
        <w:r>
          <w:rPr>
            <w:webHidden/>
          </w:rPr>
        </w:r>
        <w:r>
          <w:rPr>
            <w:webHidden/>
          </w:rPr>
          <w:fldChar w:fldCharType="separate"/>
        </w:r>
        <w:r>
          <w:rPr>
            <w:webHidden/>
          </w:rPr>
          <w:t>37</w:t>
        </w:r>
        <w:r>
          <w:rPr>
            <w:webHidden/>
          </w:rPr>
          <w:fldChar w:fldCharType="end"/>
        </w:r>
      </w:hyperlink>
    </w:p>
    <w:p w14:paraId="1B411BD0" w14:textId="480EF247" w:rsidR="00F1422C" w:rsidRDefault="00F1422C">
      <w:pPr>
        <w:pStyle w:val="Sisluet3"/>
        <w:rPr>
          <w:rFonts w:asciiTheme="minorHAnsi" w:eastAsiaTheme="minorEastAsia" w:hAnsiTheme="minorHAnsi" w:cstheme="minorBidi"/>
          <w:szCs w:val="22"/>
        </w:rPr>
      </w:pPr>
      <w:hyperlink w:anchor="_Toc122512810" w:history="1">
        <w:r w:rsidRPr="00175214">
          <w:rPr>
            <w:rStyle w:val="Hyperlinkki"/>
          </w:rPr>
          <w:t>4.4.1</w:t>
        </w:r>
        <w:r>
          <w:rPr>
            <w:rFonts w:asciiTheme="minorHAnsi" w:eastAsiaTheme="minorEastAsia" w:hAnsiTheme="minorHAnsi" w:cstheme="minorBidi"/>
            <w:szCs w:val="22"/>
          </w:rPr>
          <w:tab/>
        </w:r>
        <w:r w:rsidRPr="00175214">
          <w:rPr>
            <w:rStyle w:val="Hyperlinkki"/>
          </w:rPr>
          <w:t>Tietojen yhteenveto</w:t>
        </w:r>
        <w:r>
          <w:rPr>
            <w:webHidden/>
          </w:rPr>
          <w:tab/>
        </w:r>
        <w:r>
          <w:rPr>
            <w:webHidden/>
          </w:rPr>
          <w:fldChar w:fldCharType="begin"/>
        </w:r>
        <w:r>
          <w:rPr>
            <w:webHidden/>
          </w:rPr>
          <w:instrText xml:space="preserve"> PAGEREF _Toc122512810 \h </w:instrText>
        </w:r>
        <w:r>
          <w:rPr>
            <w:webHidden/>
          </w:rPr>
        </w:r>
        <w:r>
          <w:rPr>
            <w:webHidden/>
          </w:rPr>
          <w:fldChar w:fldCharType="separate"/>
        </w:r>
        <w:r>
          <w:rPr>
            <w:webHidden/>
          </w:rPr>
          <w:t>37</w:t>
        </w:r>
        <w:r>
          <w:rPr>
            <w:webHidden/>
          </w:rPr>
          <w:fldChar w:fldCharType="end"/>
        </w:r>
      </w:hyperlink>
    </w:p>
    <w:p w14:paraId="2BD4C172" w14:textId="5A402419" w:rsidR="00F1422C" w:rsidRDefault="00F1422C">
      <w:pPr>
        <w:pStyle w:val="Sisluet3"/>
        <w:rPr>
          <w:rFonts w:asciiTheme="minorHAnsi" w:eastAsiaTheme="minorEastAsia" w:hAnsiTheme="minorHAnsi" w:cstheme="minorBidi"/>
          <w:szCs w:val="22"/>
        </w:rPr>
      </w:pPr>
      <w:hyperlink w:anchor="_Toc122512811" w:history="1">
        <w:r w:rsidRPr="00175214">
          <w:rPr>
            <w:rStyle w:val="Hyperlinkki"/>
          </w:rPr>
          <w:t>4.4.2</w:t>
        </w:r>
        <w:r>
          <w:rPr>
            <w:rFonts w:asciiTheme="minorHAnsi" w:eastAsiaTheme="minorEastAsia" w:hAnsiTheme="minorHAnsi" w:cstheme="minorBidi"/>
            <w:szCs w:val="22"/>
          </w:rPr>
          <w:tab/>
        </w:r>
        <w:r w:rsidRPr="00175214">
          <w:rPr>
            <w:rStyle w:val="Hyperlinkki"/>
          </w:rPr>
          <w:t>Määrä (vahvuus), nimi ja ATC-koodi</w:t>
        </w:r>
        <w:r>
          <w:rPr>
            <w:webHidden/>
          </w:rPr>
          <w:tab/>
        </w:r>
        <w:r>
          <w:rPr>
            <w:webHidden/>
          </w:rPr>
          <w:fldChar w:fldCharType="begin"/>
        </w:r>
        <w:r>
          <w:rPr>
            <w:webHidden/>
          </w:rPr>
          <w:instrText xml:space="preserve"> PAGEREF _Toc122512811 \h </w:instrText>
        </w:r>
        <w:r>
          <w:rPr>
            <w:webHidden/>
          </w:rPr>
        </w:r>
        <w:r>
          <w:rPr>
            <w:webHidden/>
          </w:rPr>
          <w:fldChar w:fldCharType="separate"/>
        </w:r>
        <w:r>
          <w:rPr>
            <w:webHidden/>
          </w:rPr>
          <w:t>38</w:t>
        </w:r>
        <w:r>
          <w:rPr>
            <w:webHidden/>
          </w:rPr>
          <w:fldChar w:fldCharType="end"/>
        </w:r>
      </w:hyperlink>
    </w:p>
    <w:p w14:paraId="1C0E05D0" w14:textId="50B74508" w:rsidR="00F1422C" w:rsidRDefault="00F1422C">
      <w:pPr>
        <w:pStyle w:val="Sisluet2"/>
        <w:rPr>
          <w:rFonts w:asciiTheme="minorHAnsi" w:eastAsiaTheme="minorEastAsia" w:hAnsiTheme="minorHAnsi" w:cstheme="minorBidi"/>
          <w:szCs w:val="22"/>
          <w:lang w:eastAsia="fi-FI"/>
        </w:rPr>
      </w:pPr>
      <w:hyperlink w:anchor="_Toc122512812" w:history="1">
        <w:r w:rsidRPr="00175214">
          <w:rPr>
            <w:rStyle w:val="Hyperlinkki"/>
          </w:rPr>
          <w:t>4.5</w:t>
        </w:r>
        <w:r>
          <w:rPr>
            <w:rFonts w:asciiTheme="minorHAnsi" w:eastAsiaTheme="minorEastAsia" w:hAnsiTheme="minorHAnsi" w:cstheme="minorBidi"/>
            <w:szCs w:val="22"/>
            <w:lang w:eastAsia="fi-FI"/>
          </w:rPr>
          <w:tab/>
        </w:r>
        <w:r w:rsidRPr="00175214">
          <w:rPr>
            <w:rStyle w:val="Hyperlinkki"/>
          </w:rPr>
          <w:t>Muut  ainesosat</w:t>
        </w:r>
        <w:r>
          <w:rPr>
            <w:webHidden/>
          </w:rPr>
          <w:tab/>
        </w:r>
        <w:r>
          <w:rPr>
            <w:webHidden/>
          </w:rPr>
          <w:fldChar w:fldCharType="begin"/>
        </w:r>
        <w:r>
          <w:rPr>
            <w:webHidden/>
          </w:rPr>
          <w:instrText xml:space="preserve"> PAGEREF _Toc122512812 \h </w:instrText>
        </w:r>
        <w:r>
          <w:rPr>
            <w:webHidden/>
          </w:rPr>
        </w:r>
        <w:r>
          <w:rPr>
            <w:webHidden/>
          </w:rPr>
          <w:fldChar w:fldCharType="separate"/>
        </w:r>
        <w:r>
          <w:rPr>
            <w:webHidden/>
          </w:rPr>
          <w:t>42</w:t>
        </w:r>
        <w:r>
          <w:rPr>
            <w:webHidden/>
          </w:rPr>
          <w:fldChar w:fldCharType="end"/>
        </w:r>
      </w:hyperlink>
    </w:p>
    <w:p w14:paraId="6101B668" w14:textId="15F712AA" w:rsidR="00F1422C" w:rsidRDefault="00F1422C">
      <w:pPr>
        <w:pStyle w:val="Sisluet3"/>
        <w:rPr>
          <w:rFonts w:asciiTheme="minorHAnsi" w:eastAsiaTheme="minorEastAsia" w:hAnsiTheme="minorHAnsi" w:cstheme="minorBidi"/>
          <w:szCs w:val="22"/>
        </w:rPr>
      </w:pPr>
      <w:hyperlink w:anchor="_Toc122512813" w:history="1">
        <w:r w:rsidRPr="00175214">
          <w:rPr>
            <w:rStyle w:val="Hyperlinkki"/>
          </w:rPr>
          <w:t>4.5.1</w:t>
        </w:r>
        <w:r>
          <w:rPr>
            <w:rFonts w:asciiTheme="minorHAnsi" w:eastAsiaTheme="minorEastAsia" w:hAnsiTheme="minorHAnsi" w:cstheme="minorBidi"/>
            <w:szCs w:val="22"/>
          </w:rPr>
          <w:tab/>
        </w:r>
        <w:r w:rsidRPr="00175214">
          <w:rPr>
            <w:rStyle w:val="Hyperlinkki"/>
          </w:rPr>
          <w:t>Tietojen yhteenveto</w:t>
        </w:r>
        <w:r>
          <w:rPr>
            <w:webHidden/>
          </w:rPr>
          <w:tab/>
        </w:r>
        <w:r>
          <w:rPr>
            <w:webHidden/>
          </w:rPr>
          <w:fldChar w:fldCharType="begin"/>
        </w:r>
        <w:r>
          <w:rPr>
            <w:webHidden/>
          </w:rPr>
          <w:instrText xml:space="preserve"> PAGEREF _Toc122512813 \h </w:instrText>
        </w:r>
        <w:r>
          <w:rPr>
            <w:webHidden/>
          </w:rPr>
        </w:r>
        <w:r>
          <w:rPr>
            <w:webHidden/>
          </w:rPr>
          <w:fldChar w:fldCharType="separate"/>
        </w:r>
        <w:r>
          <w:rPr>
            <w:webHidden/>
          </w:rPr>
          <w:t>42</w:t>
        </w:r>
        <w:r>
          <w:rPr>
            <w:webHidden/>
          </w:rPr>
          <w:fldChar w:fldCharType="end"/>
        </w:r>
      </w:hyperlink>
    </w:p>
    <w:p w14:paraId="19BF9651" w14:textId="320D6D23" w:rsidR="00F1422C" w:rsidRDefault="00F1422C">
      <w:pPr>
        <w:pStyle w:val="Sisluet3"/>
        <w:rPr>
          <w:rFonts w:asciiTheme="minorHAnsi" w:eastAsiaTheme="minorEastAsia" w:hAnsiTheme="minorHAnsi" w:cstheme="minorBidi"/>
          <w:szCs w:val="22"/>
        </w:rPr>
      </w:pPr>
      <w:hyperlink w:anchor="_Toc122512814" w:history="1">
        <w:r w:rsidRPr="00175214">
          <w:rPr>
            <w:rStyle w:val="Hyperlinkki"/>
            <w:highlight w:val="white"/>
          </w:rPr>
          <w:t>4.5.2</w:t>
        </w:r>
        <w:r>
          <w:rPr>
            <w:rFonts w:asciiTheme="minorHAnsi" w:eastAsiaTheme="minorEastAsia" w:hAnsiTheme="minorHAnsi" w:cstheme="minorBidi"/>
            <w:szCs w:val="22"/>
          </w:rPr>
          <w:tab/>
        </w:r>
        <w:r w:rsidRPr="00175214">
          <w:rPr>
            <w:rStyle w:val="Hyperlinkki"/>
            <w:highlight w:val="white"/>
          </w:rPr>
          <w:t>Muun aineen määrä (vahvuus)</w:t>
        </w:r>
        <w:r>
          <w:rPr>
            <w:webHidden/>
          </w:rPr>
          <w:tab/>
        </w:r>
        <w:r>
          <w:rPr>
            <w:webHidden/>
          </w:rPr>
          <w:fldChar w:fldCharType="begin"/>
        </w:r>
        <w:r>
          <w:rPr>
            <w:webHidden/>
          </w:rPr>
          <w:instrText xml:space="preserve"> PAGEREF _Toc122512814 \h </w:instrText>
        </w:r>
        <w:r>
          <w:rPr>
            <w:webHidden/>
          </w:rPr>
        </w:r>
        <w:r>
          <w:rPr>
            <w:webHidden/>
          </w:rPr>
          <w:fldChar w:fldCharType="separate"/>
        </w:r>
        <w:r>
          <w:rPr>
            <w:webHidden/>
          </w:rPr>
          <w:t>42</w:t>
        </w:r>
        <w:r>
          <w:rPr>
            <w:webHidden/>
          </w:rPr>
          <w:fldChar w:fldCharType="end"/>
        </w:r>
      </w:hyperlink>
    </w:p>
    <w:p w14:paraId="65F64F6E" w14:textId="401AB9A5" w:rsidR="00F1422C" w:rsidRDefault="00F1422C">
      <w:pPr>
        <w:pStyle w:val="Sisluet3"/>
        <w:rPr>
          <w:rFonts w:asciiTheme="minorHAnsi" w:eastAsiaTheme="minorEastAsia" w:hAnsiTheme="minorHAnsi" w:cstheme="minorBidi"/>
          <w:szCs w:val="22"/>
        </w:rPr>
      </w:pPr>
      <w:hyperlink w:anchor="_Toc122512815" w:history="1">
        <w:r w:rsidRPr="00175214">
          <w:rPr>
            <w:rStyle w:val="Hyperlinkki"/>
            <w:highlight w:val="white"/>
          </w:rPr>
          <w:t>4.5.3</w:t>
        </w:r>
        <w:r>
          <w:rPr>
            <w:rFonts w:asciiTheme="minorHAnsi" w:eastAsiaTheme="minorEastAsia" w:hAnsiTheme="minorHAnsi" w:cstheme="minorBidi"/>
            <w:szCs w:val="22"/>
          </w:rPr>
          <w:tab/>
        </w:r>
        <w:r w:rsidRPr="00175214">
          <w:rPr>
            <w:rStyle w:val="Hyperlinkki"/>
            <w:highlight w:val="white"/>
          </w:rPr>
          <w:t>Nimi ja ATC-koodi</w:t>
        </w:r>
        <w:r>
          <w:rPr>
            <w:webHidden/>
          </w:rPr>
          <w:tab/>
        </w:r>
        <w:r>
          <w:rPr>
            <w:webHidden/>
          </w:rPr>
          <w:fldChar w:fldCharType="begin"/>
        </w:r>
        <w:r>
          <w:rPr>
            <w:webHidden/>
          </w:rPr>
          <w:instrText xml:space="preserve"> PAGEREF _Toc122512815 \h </w:instrText>
        </w:r>
        <w:r>
          <w:rPr>
            <w:webHidden/>
          </w:rPr>
        </w:r>
        <w:r>
          <w:rPr>
            <w:webHidden/>
          </w:rPr>
          <w:fldChar w:fldCharType="separate"/>
        </w:r>
        <w:r>
          <w:rPr>
            <w:webHidden/>
          </w:rPr>
          <w:t>43</w:t>
        </w:r>
        <w:r>
          <w:rPr>
            <w:webHidden/>
          </w:rPr>
          <w:fldChar w:fldCharType="end"/>
        </w:r>
      </w:hyperlink>
    </w:p>
    <w:p w14:paraId="35521D08" w14:textId="2F3FCEA5" w:rsidR="00F1422C" w:rsidRDefault="00F1422C">
      <w:pPr>
        <w:pStyle w:val="Sisluet2"/>
        <w:rPr>
          <w:rFonts w:asciiTheme="minorHAnsi" w:eastAsiaTheme="minorEastAsia" w:hAnsiTheme="minorHAnsi" w:cstheme="minorBidi"/>
          <w:szCs w:val="22"/>
          <w:lang w:eastAsia="fi-FI"/>
        </w:rPr>
      </w:pPr>
      <w:hyperlink w:anchor="_Toc122512816" w:history="1">
        <w:r w:rsidRPr="00175214">
          <w:rPr>
            <w:rStyle w:val="Hyperlinkki"/>
          </w:rPr>
          <w:t>4.6</w:t>
        </w:r>
        <w:r>
          <w:rPr>
            <w:rFonts w:asciiTheme="minorHAnsi" w:eastAsiaTheme="minorEastAsia" w:hAnsiTheme="minorHAnsi" w:cstheme="minorBidi"/>
            <w:szCs w:val="22"/>
            <w:lang w:eastAsia="fi-FI"/>
          </w:rPr>
          <w:tab/>
        </w:r>
        <w:r w:rsidRPr="00175214">
          <w:rPr>
            <w:rStyle w:val="Hyperlinkki"/>
          </w:rPr>
          <w:t>Annostus</w:t>
        </w:r>
        <w:r>
          <w:rPr>
            <w:webHidden/>
          </w:rPr>
          <w:tab/>
        </w:r>
        <w:r>
          <w:rPr>
            <w:webHidden/>
          </w:rPr>
          <w:fldChar w:fldCharType="begin"/>
        </w:r>
        <w:r>
          <w:rPr>
            <w:webHidden/>
          </w:rPr>
          <w:instrText xml:space="preserve"> PAGEREF _Toc122512816 \h </w:instrText>
        </w:r>
        <w:r>
          <w:rPr>
            <w:webHidden/>
          </w:rPr>
        </w:r>
        <w:r>
          <w:rPr>
            <w:webHidden/>
          </w:rPr>
          <w:fldChar w:fldCharType="separate"/>
        </w:r>
        <w:r>
          <w:rPr>
            <w:webHidden/>
          </w:rPr>
          <w:t>44</w:t>
        </w:r>
        <w:r>
          <w:rPr>
            <w:webHidden/>
          </w:rPr>
          <w:fldChar w:fldCharType="end"/>
        </w:r>
      </w:hyperlink>
    </w:p>
    <w:p w14:paraId="2A308F3A" w14:textId="4F73D8F4" w:rsidR="00F1422C" w:rsidRDefault="00F1422C">
      <w:pPr>
        <w:pStyle w:val="Sisluet3"/>
        <w:rPr>
          <w:rFonts w:asciiTheme="minorHAnsi" w:eastAsiaTheme="minorEastAsia" w:hAnsiTheme="minorHAnsi" w:cstheme="minorBidi"/>
          <w:szCs w:val="22"/>
        </w:rPr>
      </w:pPr>
      <w:hyperlink w:anchor="_Toc122512817" w:history="1">
        <w:r w:rsidRPr="00175214">
          <w:rPr>
            <w:rStyle w:val="Hyperlinkki"/>
          </w:rPr>
          <w:t>4.6.1</w:t>
        </w:r>
        <w:r>
          <w:rPr>
            <w:rFonts w:asciiTheme="minorHAnsi" w:eastAsiaTheme="minorEastAsia" w:hAnsiTheme="minorHAnsi" w:cstheme="minorBidi"/>
            <w:szCs w:val="22"/>
          </w:rPr>
          <w:tab/>
        </w:r>
        <w:r w:rsidRPr="00175214">
          <w:rPr>
            <w:rStyle w:val="Hyperlinkki"/>
          </w:rPr>
          <w:t>Tietojen yhteenveto</w:t>
        </w:r>
        <w:r>
          <w:rPr>
            <w:webHidden/>
          </w:rPr>
          <w:tab/>
        </w:r>
        <w:r>
          <w:rPr>
            <w:webHidden/>
          </w:rPr>
          <w:fldChar w:fldCharType="begin"/>
        </w:r>
        <w:r>
          <w:rPr>
            <w:webHidden/>
          </w:rPr>
          <w:instrText xml:space="preserve"> PAGEREF _Toc122512817 \h </w:instrText>
        </w:r>
        <w:r>
          <w:rPr>
            <w:webHidden/>
          </w:rPr>
        </w:r>
        <w:r>
          <w:rPr>
            <w:webHidden/>
          </w:rPr>
          <w:fldChar w:fldCharType="separate"/>
        </w:r>
        <w:r>
          <w:rPr>
            <w:webHidden/>
          </w:rPr>
          <w:t>44</w:t>
        </w:r>
        <w:r>
          <w:rPr>
            <w:webHidden/>
          </w:rPr>
          <w:fldChar w:fldCharType="end"/>
        </w:r>
      </w:hyperlink>
    </w:p>
    <w:p w14:paraId="23F37D50" w14:textId="2D912B4C" w:rsidR="00F1422C" w:rsidRDefault="00F1422C">
      <w:pPr>
        <w:pStyle w:val="Sisluet3"/>
        <w:rPr>
          <w:rFonts w:asciiTheme="minorHAnsi" w:eastAsiaTheme="minorEastAsia" w:hAnsiTheme="minorHAnsi" w:cstheme="minorBidi"/>
          <w:szCs w:val="22"/>
        </w:rPr>
      </w:pPr>
      <w:hyperlink w:anchor="_Toc122512818" w:history="1">
        <w:r w:rsidRPr="00175214">
          <w:rPr>
            <w:rStyle w:val="Hyperlinkki"/>
          </w:rPr>
          <w:t>4.6.2</w:t>
        </w:r>
        <w:r>
          <w:rPr>
            <w:rFonts w:asciiTheme="minorHAnsi" w:eastAsiaTheme="minorEastAsia" w:hAnsiTheme="minorHAnsi" w:cstheme="minorBidi"/>
            <w:szCs w:val="22"/>
          </w:rPr>
          <w:tab/>
        </w:r>
        <w:r w:rsidRPr="00175214">
          <w:rPr>
            <w:rStyle w:val="Hyperlinkki"/>
          </w:rPr>
          <w:t>Annososio ja jatko-osiot - organizer</w:t>
        </w:r>
        <w:r>
          <w:rPr>
            <w:webHidden/>
          </w:rPr>
          <w:tab/>
        </w:r>
        <w:r>
          <w:rPr>
            <w:webHidden/>
          </w:rPr>
          <w:fldChar w:fldCharType="begin"/>
        </w:r>
        <w:r>
          <w:rPr>
            <w:webHidden/>
          </w:rPr>
          <w:instrText xml:space="preserve"> PAGEREF _Toc122512818 \h </w:instrText>
        </w:r>
        <w:r>
          <w:rPr>
            <w:webHidden/>
          </w:rPr>
        </w:r>
        <w:r>
          <w:rPr>
            <w:webHidden/>
          </w:rPr>
          <w:fldChar w:fldCharType="separate"/>
        </w:r>
        <w:r>
          <w:rPr>
            <w:webHidden/>
          </w:rPr>
          <w:t>45</w:t>
        </w:r>
        <w:r>
          <w:rPr>
            <w:webHidden/>
          </w:rPr>
          <w:fldChar w:fldCharType="end"/>
        </w:r>
      </w:hyperlink>
    </w:p>
    <w:p w14:paraId="4F1B265A" w14:textId="35DEFAC5" w:rsidR="00F1422C" w:rsidRDefault="00F1422C">
      <w:pPr>
        <w:pStyle w:val="Sisluet4"/>
        <w:rPr>
          <w:rFonts w:asciiTheme="minorHAnsi" w:eastAsiaTheme="minorEastAsia" w:hAnsiTheme="minorHAnsi" w:cstheme="minorBidi"/>
          <w:szCs w:val="22"/>
        </w:rPr>
      </w:pPr>
      <w:hyperlink w:anchor="_Toc122512819" w:history="1">
        <w:r w:rsidRPr="00175214">
          <w:rPr>
            <w:rStyle w:val="Hyperlinkki"/>
          </w:rPr>
          <w:t>4.6.2.1</w:t>
        </w:r>
        <w:r>
          <w:rPr>
            <w:rFonts w:asciiTheme="minorHAnsi" w:eastAsiaTheme="minorEastAsia" w:hAnsiTheme="minorHAnsi" w:cstheme="minorBidi"/>
            <w:szCs w:val="22"/>
          </w:rPr>
          <w:tab/>
        </w:r>
        <w:r w:rsidRPr="00175214">
          <w:rPr>
            <w:rStyle w:val="Hyperlinkki"/>
          </w:rPr>
          <w:t>annostelu vain tekstinä - observation</w:t>
        </w:r>
        <w:r>
          <w:rPr>
            <w:webHidden/>
          </w:rPr>
          <w:tab/>
        </w:r>
        <w:r>
          <w:rPr>
            <w:webHidden/>
          </w:rPr>
          <w:fldChar w:fldCharType="begin"/>
        </w:r>
        <w:r>
          <w:rPr>
            <w:webHidden/>
          </w:rPr>
          <w:instrText xml:space="preserve"> PAGEREF _Toc122512819 \h </w:instrText>
        </w:r>
        <w:r>
          <w:rPr>
            <w:webHidden/>
          </w:rPr>
        </w:r>
        <w:r>
          <w:rPr>
            <w:webHidden/>
          </w:rPr>
          <w:fldChar w:fldCharType="separate"/>
        </w:r>
        <w:r>
          <w:rPr>
            <w:webHidden/>
          </w:rPr>
          <w:t>45</w:t>
        </w:r>
        <w:r>
          <w:rPr>
            <w:webHidden/>
          </w:rPr>
          <w:fldChar w:fldCharType="end"/>
        </w:r>
      </w:hyperlink>
    </w:p>
    <w:p w14:paraId="5F9B1EB0" w14:textId="3E146CA6" w:rsidR="00F1422C" w:rsidRDefault="00F1422C">
      <w:pPr>
        <w:pStyle w:val="Sisluet4"/>
        <w:rPr>
          <w:rFonts w:asciiTheme="minorHAnsi" w:eastAsiaTheme="minorEastAsia" w:hAnsiTheme="minorHAnsi" w:cstheme="minorBidi"/>
          <w:szCs w:val="22"/>
        </w:rPr>
      </w:pPr>
      <w:hyperlink w:anchor="_Toc122512820" w:history="1">
        <w:r w:rsidRPr="00175214">
          <w:rPr>
            <w:rStyle w:val="Hyperlinkki"/>
          </w:rPr>
          <w:t>4.6.2.2</w:t>
        </w:r>
        <w:r>
          <w:rPr>
            <w:rFonts w:asciiTheme="minorHAnsi" w:eastAsiaTheme="minorEastAsia" w:hAnsiTheme="minorHAnsi" w:cstheme="minorBidi"/>
            <w:szCs w:val="22"/>
          </w:rPr>
          <w:tab/>
        </w:r>
        <w:r w:rsidRPr="00175214">
          <w:rPr>
            <w:rStyle w:val="Hyperlinkki"/>
          </w:rPr>
          <w:t>tekstimuotoinen annostusohje - substanceAdministration</w:t>
        </w:r>
        <w:r>
          <w:rPr>
            <w:webHidden/>
          </w:rPr>
          <w:tab/>
        </w:r>
        <w:r>
          <w:rPr>
            <w:webHidden/>
          </w:rPr>
          <w:fldChar w:fldCharType="begin"/>
        </w:r>
        <w:r>
          <w:rPr>
            <w:webHidden/>
          </w:rPr>
          <w:instrText xml:space="preserve"> PAGEREF _Toc122512820 \h </w:instrText>
        </w:r>
        <w:r>
          <w:rPr>
            <w:webHidden/>
          </w:rPr>
        </w:r>
        <w:r>
          <w:rPr>
            <w:webHidden/>
          </w:rPr>
          <w:fldChar w:fldCharType="separate"/>
        </w:r>
        <w:r>
          <w:rPr>
            <w:webHidden/>
          </w:rPr>
          <w:t>46</w:t>
        </w:r>
        <w:r>
          <w:rPr>
            <w:webHidden/>
          </w:rPr>
          <w:fldChar w:fldCharType="end"/>
        </w:r>
      </w:hyperlink>
    </w:p>
    <w:p w14:paraId="5CF53787" w14:textId="3EEFE897" w:rsidR="00F1422C" w:rsidRDefault="00F1422C">
      <w:pPr>
        <w:pStyle w:val="Sisluet5"/>
        <w:rPr>
          <w:rFonts w:asciiTheme="minorHAnsi" w:eastAsiaTheme="minorEastAsia" w:hAnsiTheme="minorHAnsi" w:cstheme="minorBidi"/>
          <w:szCs w:val="22"/>
        </w:rPr>
      </w:pPr>
      <w:hyperlink w:anchor="_Toc122512821" w:history="1">
        <w:r w:rsidRPr="00175214">
          <w:rPr>
            <w:rStyle w:val="Hyperlinkki"/>
          </w:rPr>
          <w:t>4.6.2.2.1</w:t>
        </w:r>
        <w:r>
          <w:rPr>
            <w:rFonts w:asciiTheme="minorHAnsi" w:eastAsiaTheme="minorEastAsia" w:hAnsiTheme="minorHAnsi" w:cstheme="minorBidi"/>
            <w:szCs w:val="22"/>
          </w:rPr>
          <w:tab/>
        </w:r>
        <w:r w:rsidRPr="00175214">
          <w:rPr>
            <w:rStyle w:val="Hyperlinkki"/>
          </w:rPr>
          <w:t>Sic!-merkintä - observation</w:t>
        </w:r>
        <w:r>
          <w:rPr>
            <w:webHidden/>
          </w:rPr>
          <w:tab/>
        </w:r>
        <w:r>
          <w:rPr>
            <w:webHidden/>
          </w:rPr>
          <w:fldChar w:fldCharType="begin"/>
        </w:r>
        <w:r>
          <w:rPr>
            <w:webHidden/>
          </w:rPr>
          <w:instrText xml:space="preserve"> PAGEREF _Toc122512821 \h </w:instrText>
        </w:r>
        <w:r>
          <w:rPr>
            <w:webHidden/>
          </w:rPr>
        </w:r>
        <w:r>
          <w:rPr>
            <w:webHidden/>
          </w:rPr>
          <w:fldChar w:fldCharType="separate"/>
        </w:r>
        <w:r>
          <w:rPr>
            <w:webHidden/>
          </w:rPr>
          <w:t>46</w:t>
        </w:r>
        <w:r>
          <w:rPr>
            <w:webHidden/>
          </w:rPr>
          <w:fldChar w:fldCharType="end"/>
        </w:r>
      </w:hyperlink>
    </w:p>
    <w:p w14:paraId="46601DF8" w14:textId="20723488" w:rsidR="00F1422C" w:rsidRDefault="00F1422C">
      <w:pPr>
        <w:pStyle w:val="Sisluet4"/>
        <w:rPr>
          <w:rFonts w:asciiTheme="minorHAnsi" w:eastAsiaTheme="minorEastAsia" w:hAnsiTheme="minorHAnsi" w:cstheme="minorBidi"/>
          <w:szCs w:val="22"/>
        </w:rPr>
      </w:pPr>
      <w:hyperlink w:anchor="_Toc122512822" w:history="1">
        <w:r w:rsidRPr="00175214">
          <w:rPr>
            <w:rStyle w:val="Hyperlinkki"/>
          </w:rPr>
          <w:t>4.6.2.3</w:t>
        </w:r>
        <w:r>
          <w:rPr>
            <w:rFonts w:asciiTheme="minorHAnsi" w:eastAsiaTheme="minorEastAsia" w:hAnsiTheme="minorHAnsi" w:cstheme="minorBidi"/>
            <w:szCs w:val="22"/>
          </w:rPr>
          <w:tab/>
        </w:r>
        <w:r w:rsidRPr="00175214">
          <w:rPr>
            <w:rStyle w:val="Hyperlinkki"/>
          </w:rPr>
          <w:t>annostuksen lisätiedot - substanceAdministration</w:t>
        </w:r>
        <w:r>
          <w:rPr>
            <w:webHidden/>
          </w:rPr>
          <w:tab/>
        </w:r>
        <w:r>
          <w:rPr>
            <w:webHidden/>
          </w:rPr>
          <w:fldChar w:fldCharType="begin"/>
        </w:r>
        <w:r>
          <w:rPr>
            <w:webHidden/>
          </w:rPr>
          <w:instrText xml:space="preserve"> PAGEREF _Toc122512822 \h </w:instrText>
        </w:r>
        <w:r>
          <w:rPr>
            <w:webHidden/>
          </w:rPr>
        </w:r>
        <w:r>
          <w:rPr>
            <w:webHidden/>
          </w:rPr>
          <w:fldChar w:fldCharType="separate"/>
        </w:r>
        <w:r>
          <w:rPr>
            <w:webHidden/>
          </w:rPr>
          <w:t>47</w:t>
        </w:r>
        <w:r>
          <w:rPr>
            <w:webHidden/>
          </w:rPr>
          <w:fldChar w:fldCharType="end"/>
        </w:r>
      </w:hyperlink>
    </w:p>
    <w:p w14:paraId="706A8A75" w14:textId="4BC71992" w:rsidR="00F1422C" w:rsidRDefault="00F1422C">
      <w:pPr>
        <w:pStyle w:val="Sisluet5"/>
        <w:rPr>
          <w:rFonts w:asciiTheme="minorHAnsi" w:eastAsiaTheme="minorEastAsia" w:hAnsiTheme="minorHAnsi" w:cstheme="minorBidi"/>
          <w:szCs w:val="22"/>
        </w:rPr>
      </w:pPr>
      <w:hyperlink w:anchor="_Toc122512823" w:history="1">
        <w:r w:rsidRPr="00175214">
          <w:rPr>
            <w:rStyle w:val="Hyperlinkki"/>
          </w:rPr>
          <w:t>4.6.2.3.1</w:t>
        </w:r>
        <w:r>
          <w:rPr>
            <w:rFonts w:asciiTheme="minorHAnsi" w:eastAsiaTheme="minorEastAsia" w:hAnsiTheme="minorHAnsi" w:cstheme="minorBidi"/>
            <w:szCs w:val="22"/>
          </w:rPr>
          <w:tab/>
        </w:r>
        <w:r w:rsidRPr="00175214">
          <w:rPr>
            <w:rStyle w:val="Hyperlinkki"/>
          </w:rPr>
          <w:t>käyttöohjeen lisätieto – observation</w:t>
        </w:r>
        <w:r>
          <w:rPr>
            <w:webHidden/>
          </w:rPr>
          <w:tab/>
        </w:r>
        <w:r>
          <w:rPr>
            <w:webHidden/>
          </w:rPr>
          <w:fldChar w:fldCharType="begin"/>
        </w:r>
        <w:r>
          <w:rPr>
            <w:webHidden/>
          </w:rPr>
          <w:instrText xml:space="preserve"> PAGEREF _Toc122512823 \h </w:instrText>
        </w:r>
        <w:r>
          <w:rPr>
            <w:webHidden/>
          </w:rPr>
        </w:r>
        <w:r>
          <w:rPr>
            <w:webHidden/>
          </w:rPr>
          <w:fldChar w:fldCharType="separate"/>
        </w:r>
        <w:r>
          <w:rPr>
            <w:webHidden/>
          </w:rPr>
          <w:t>47</w:t>
        </w:r>
        <w:r>
          <w:rPr>
            <w:webHidden/>
          </w:rPr>
          <w:fldChar w:fldCharType="end"/>
        </w:r>
      </w:hyperlink>
    </w:p>
    <w:p w14:paraId="424EA2C4" w14:textId="3C64534F" w:rsidR="00F1422C" w:rsidRDefault="00F1422C">
      <w:pPr>
        <w:pStyle w:val="Sisluet4"/>
        <w:rPr>
          <w:rFonts w:asciiTheme="minorHAnsi" w:eastAsiaTheme="minorEastAsia" w:hAnsiTheme="minorHAnsi" w:cstheme="minorBidi"/>
          <w:szCs w:val="22"/>
        </w:rPr>
      </w:pPr>
      <w:hyperlink w:anchor="_Toc122512824" w:history="1">
        <w:r w:rsidRPr="00175214">
          <w:rPr>
            <w:rStyle w:val="Hyperlinkki"/>
          </w:rPr>
          <w:t>4.6.2.4</w:t>
        </w:r>
        <w:r>
          <w:rPr>
            <w:rFonts w:asciiTheme="minorHAnsi" w:eastAsiaTheme="minorEastAsia" w:hAnsiTheme="minorHAnsi" w:cstheme="minorBidi"/>
            <w:szCs w:val="22"/>
          </w:rPr>
          <w:tab/>
        </w:r>
        <w:r w:rsidRPr="00175214">
          <w:rPr>
            <w:rStyle w:val="Hyperlinkki"/>
          </w:rPr>
          <w:t>annostelukausi - substanceAdministration</w:t>
        </w:r>
        <w:r>
          <w:rPr>
            <w:webHidden/>
          </w:rPr>
          <w:tab/>
        </w:r>
        <w:r>
          <w:rPr>
            <w:webHidden/>
          </w:rPr>
          <w:fldChar w:fldCharType="begin"/>
        </w:r>
        <w:r>
          <w:rPr>
            <w:webHidden/>
          </w:rPr>
          <w:instrText xml:space="preserve"> PAGEREF _Toc122512824 \h </w:instrText>
        </w:r>
        <w:r>
          <w:rPr>
            <w:webHidden/>
          </w:rPr>
        </w:r>
        <w:r>
          <w:rPr>
            <w:webHidden/>
          </w:rPr>
          <w:fldChar w:fldCharType="separate"/>
        </w:r>
        <w:r>
          <w:rPr>
            <w:webHidden/>
          </w:rPr>
          <w:t>48</w:t>
        </w:r>
        <w:r>
          <w:rPr>
            <w:webHidden/>
          </w:rPr>
          <w:fldChar w:fldCharType="end"/>
        </w:r>
      </w:hyperlink>
    </w:p>
    <w:p w14:paraId="5DC70135" w14:textId="62C64A3E" w:rsidR="00F1422C" w:rsidRDefault="00F1422C">
      <w:pPr>
        <w:pStyle w:val="Sisluet5"/>
        <w:rPr>
          <w:rFonts w:asciiTheme="minorHAnsi" w:eastAsiaTheme="minorEastAsia" w:hAnsiTheme="minorHAnsi" w:cstheme="minorBidi"/>
          <w:szCs w:val="22"/>
        </w:rPr>
      </w:pPr>
      <w:hyperlink w:anchor="_Toc122512825" w:history="1">
        <w:r w:rsidRPr="00175214">
          <w:rPr>
            <w:rStyle w:val="Hyperlinkki"/>
          </w:rPr>
          <w:t>4.6.2.4.1</w:t>
        </w:r>
        <w:r>
          <w:rPr>
            <w:rFonts w:asciiTheme="minorHAnsi" w:eastAsiaTheme="minorEastAsia" w:hAnsiTheme="minorHAnsi" w:cstheme="minorBidi"/>
            <w:szCs w:val="22"/>
          </w:rPr>
          <w:tab/>
        </w:r>
        <w:r w:rsidRPr="00175214">
          <w:rPr>
            <w:rStyle w:val="Hyperlinkki"/>
          </w:rPr>
          <w:t>annostelukauden kesto – observation</w:t>
        </w:r>
        <w:r>
          <w:rPr>
            <w:webHidden/>
          </w:rPr>
          <w:tab/>
        </w:r>
        <w:r>
          <w:rPr>
            <w:webHidden/>
          </w:rPr>
          <w:fldChar w:fldCharType="begin"/>
        </w:r>
        <w:r>
          <w:rPr>
            <w:webHidden/>
          </w:rPr>
          <w:instrText xml:space="preserve"> PAGEREF _Toc122512825 \h </w:instrText>
        </w:r>
        <w:r>
          <w:rPr>
            <w:webHidden/>
          </w:rPr>
        </w:r>
        <w:r>
          <w:rPr>
            <w:webHidden/>
          </w:rPr>
          <w:fldChar w:fldCharType="separate"/>
        </w:r>
        <w:r>
          <w:rPr>
            <w:webHidden/>
          </w:rPr>
          <w:t>49</w:t>
        </w:r>
        <w:r>
          <w:rPr>
            <w:webHidden/>
          </w:rPr>
          <w:fldChar w:fldCharType="end"/>
        </w:r>
      </w:hyperlink>
    </w:p>
    <w:p w14:paraId="36863D73" w14:textId="6ABE5A7D" w:rsidR="00F1422C" w:rsidRDefault="00F1422C">
      <w:pPr>
        <w:pStyle w:val="Sisluet5"/>
        <w:rPr>
          <w:rFonts w:asciiTheme="minorHAnsi" w:eastAsiaTheme="minorEastAsia" w:hAnsiTheme="minorHAnsi" w:cstheme="minorBidi"/>
          <w:szCs w:val="22"/>
        </w:rPr>
      </w:pPr>
      <w:hyperlink w:anchor="_Toc122512826" w:history="1">
        <w:r w:rsidRPr="00175214">
          <w:rPr>
            <w:rStyle w:val="Hyperlinkki"/>
          </w:rPr>
          <w:t>4.6.2.4.2</w:t>
        </w:r>
        <w:r>
          <w:rPr>
            <w:rFonts w:asciiTheme="minorHAnsi" w:eastAsiaTheme="minorEastAsia" w:hAnsiTheme="minorHAnsi" w:cstheme="minorBidi"/>
            <w:szCs w:val="22"/>
          </w:rPr>
          <w:tab/>
        </w:r>
        <w:r w:rsidRPr="00175214">
          <w:rPr>
            <w:rStyle w:val="Hyperlinkki"/>
          </w:rPr>
          <w:t>lääke tauolla – observation</w:t>
        </w:r>
        <w:r>
          <w:rPr>
            <w:webHidden/>
          </w:rPr>
          <w:tab/>
        </w:r>
        <w:r>
          <w:rPr>
            <w:webHidden/>
          </w:rPr>
          <w:fldChar w:fldCharType="begin"/>
        </w:r>
        <w:r>
          <w:rPr>
            <w:webHidden/>
          </w:rPr>
          <w:instrText xml:space="preserve"> PAGEREF _Toc122512826 \h </w:instrText>
        </w:r>
        <w:r>
          <w:rPr>
            <w:webHidden/>
          </w:rPr>
        </w:r>
        <w:r>
          <w:rPr>
            <w:webHidden/>
          </w:rPr>
          <w:fldChar w:fldCharType="separate"/>
        </w:r>
        <w:r>
          <w:rPr>
            <w:webHidden/>
          </w:rPr>
          <w:t>50</w:t>
        </w:r>
        <w:r>
          <w:rPr>
            <w:webHidden/>
          </w:rPr>
          <w:fldChar w:fldCharType="end"/>
        </w:r>
      </w:hyperlink>
    </w:p>
    <w:p w14:paraId="56F02D88" w14:textId="31F36FC8" w:rsidR="00F1422C" w:rsidRDefault="00F1422C">
      <w:pPr>
        <w:pStyle w:val="Sisluet5"/>
        <w:rPr>
          <w:rFonts w:asciiTheme="minorHAnsi" w:eastAsiaTheme="minorEastAsia" w:hAnsiTheme="minorHAnsi" w:cstheme="minorBidi"/>
          <w:szCs w:val="22"/>
        </w:rPr>
      </w:pPr>
      <w:hyperlink w:anchor="_Toc122512827" w:history="1">
        <w:r w:rsidRPr="00175214">
          <w:rPr>
            <w:rStyle w:val="Hyperlinkki"/>
          </w:rPr>
          <w:t>4.6.2.4.3</w:t>
        </w:r>
        <w:r>
          <w:rPr>
            <w:rFonts w:asciiTheme="minorHAnsi" w:eastAsiaTheme="minorEastAsia" w:hAnsiTheme="minorHAnsi" w:cstheme="minorBidi"/>
            <w:szCs w:val="22"/>
          </w:rPr>
          <w:tab/>
        </w:r>
        <w:r w:rsidRPr="00175214">
          <w:rPr>
            <w:rStyle w:val="Hyperlinkki"/>
          </w:rPr>
          <w:t>annostus tarvittaessa – observation</w:t>
        </w:r>
        <w:r>
          <w:rPr>
            <w:webHidden/>
          </w:rPr>
          <w:tab/>
        </w:r>
        <w:r>
          <w:rPr>
            <w:webHidden/>
          </w:rPr>
          <w:fldChar w:fldCharType="begin"/>
        </w:r>
        <w:r>
          <w:rPr>
            <w:webHidden/>
          </w:rPr>
          <w:instrText xml:space="preserve"> PAGEREF _Toc122512827 \h </w:instrText>
        </w:r>
        <w:r>
          <w:rPr>
            <w:webHidden/>
          </w:rPr>
        </w:r>
        <w:r>
          <w:rPr>
            <w:webHidden/>
          </w:rPr>
          <w:fldChar w:fldCharType="separate"/>
        </w:r>
        <w:r>
          <w:rPr>
            <w:webHidden/>
          </w:rPr>
          <w:t>51</w:t>
        </w:r>
        <w:r>
          <w:rPr>
            <w:webHidden/>
          </w:rPr>
          <w:fldChar w:fldCharType="end"/>
        </w:r>
      </w:hyperlink>
    </w:p>
    <w:p w14:paraId="570FA28E" w14:textId="2E11651C" w:rsidR="00F1422C" w:rsidRDefault="00F1422C">
      <w:pPr>
        <w:pStyle w:val="Sisluet5"/>
        <w:rPr>
          <w:rFonts w:asciiTheme="minorHAnsi" w:eastAsiaTheme="minorEastAsia" w:hAnsiTheme="minorHAnsi" w:cstheme="minorBidi"/>
          <w:szCs w:val="22"/>
        </w:rPr>
      </w:pPr>
      <w:hyperlink w:anchor="_Toc122512828" w:history="1">
        <w:r w:rsidRPr="00175214">
          <w:rPr>
            <w:rStyle w:val="Hyperlinkki"/>
          </w:rPr>
          <w:t>4.6.2.4.4</w:t>
        </w:r>
        <w:r>
          <w:rPr>
            <w:rFonts w:asciiTheme="minorHAnsi" w:eastAsiaTheme="minorEastAsia" w:hAnsiTheme="minorHAnsi" w:cstheme="minorBidi"/>
            <w:szCs w:val="22"/>
          </w:rPr>
          <w:tab/>
        </w:r>
        <w:r w:rsidRPr="00175214">
          <w:rPr>
            <w:rStyle w:val="Hyperlinkki"/>
          </w:rPr>
          <w:t>annosjakson pituus – observation</w:t>
        </w:r>
        <w:r>
          <w:rPr>
            <w:webHidden/>
          </w:rPr>
          <w:tab/>
        </w:r>
        <w:r>
          <w:rPr>
            <w:webHidden/>
          </w:rPr>
          <w:fldChar w:fldCharType="begin"/>
        </w:r>
        <w:r>
          <w:rPr>
            <w:webHidden/>
          </w:rPr>
          <w:instrText xml:space="preserve"> PAGEREF _Toc122512828 \h </w:instrText>
        </w:r>
        <w:r>
          <w:rPr>
            <w:webHidden/>
          </w:rPr>
        </w:r>
        <w:r>
          <w:rPr>
            <w:webHidden/>
          </w:rPr>
          <w:fldChar w:fldCharType="separate"/>
        </w:r>
        <w:r>
          <w:rPr>
            <w:webHidden/>
          </w:rPr>
          <w:t>51</w:t>
        </w:r>
        <w:r>
          <w:rPr>
            <w:webHidden/>
          </w:rPr>
          <w:fldChar w:fldCharType="end"/>
        </w:r>
      </w:hyperlink>
    </w:p>
    <w:p w14:paraId="0DDC0DDC" w14:textId="630C8498" w:rsidR="00F1422C" w:rsidRDefault="00F1422C">
      <w:pPr>
        <w:pStyle w:val="Sisluet5"/>
        <w:rPr>
          <w:rFonts w:asciiTheme="minorHAnsi" w:eastAsiaTheme="minorEastAsia" w:hAnsiTheme="minorHAnsi" w:cstheme="minorBidi"/>
          <w:szCs w:val="22"/>
        </w:rPr>
      </w:pPr>
      <w:hyperlink w:anchor="_Toc122512829" w:history="1">
        <w:r w:rsidRPr="00175214">
          <w:rPr>
            <w:rStyle w:val="Hyperlinkki"/>
          </w:rPr>
          <w:t>4.6.2.4.5</w:t>
        </w:r>
        <w:r>
          <w:rPr>
            <w:rFonts w:asciiTheme="minorHAnsi" w:eastAsiaTheme="minorEastAsia" w:hAnsiTheme="minorHAnsi" w:cstheme="minorBidi"/>
            <w:szCs w:val="22"/>
          </w:rPr>
          <w:tab/>
        </w:r>
        <w:r w:rsidRPr="00175214">
          <w:rPr>
            <w:rStyle w:val="Hyperlinkki"/>
          </w:rPr>
          <w:t>annokset - substanceAdministration</w:t>
        </w:r>
        <w:r>
          <w:rPr>
            <w:webHidden/>
          </w:rPr>
          <w:tab/>
        </w:r>
        <w:r>
          <w:rPr>
            <w:webHidden/>
          </w:rPr>
          <w:fldChar w:fldCharType="begin"/>
        </w:r>
        <w:r>
          <w:rPr>
            <w:webHidden/>
          </w:rPr>
          <w:instrText xml:space="preserve"> PAGEREF _Toc122512829 \h </w:instrText>
        </w:r>
        <w:r>
          <w:rPr>
            <w:webHidden/>
          </w:rPr>
        </w:r>
        <w:r>
          <w:rPr>
            <w:webHidden/>
          </w:rPr>
          <w:fldChar w:fldCharType="separate"/>
        </w:r>
        <w:r>
          <w:rPr>
            <w:webHidden/>
          </w:rPr>
          <w:t>52</w:t>
        </w:r>
        <w:r>
          <w:rPr>
            <w:webHidden/>
          </w:rPr>
          <w:fldChar w:fldCharType="end"/>
        </w:r>
      </w:hyperlink>
    </w:p>
    <w:p w14:paraId="4E0C7674" w14:textId="1491016B" w:rsidR="00F1422C" w:rsidRDefault="00F1422C">
      <w:pPr>
        <w:pStyle w:val="Sisluet6"/>
        <w:rPr>
          <w:rFonts w:asciiTheme="minorHAnsi" w:eastAsiaTheme="minorEastAsia" w:hAnsiTheme="minorHAnsi" w:cstheme="minorBidi"/>
          <w:szCs w:val="22"/>
        </w:rPr>
      </w:pPr>
      <w:hyperlink w:anchor="_Toc122512830" w:history="1">
        <w:r w:rsidRPr="00175214">
          <w:rPr>
            <w:rStyle w:val="Hyperlinkki"/>
            <w:b/>
          </w:rPr>
          <w:t>4.6.2.4.5.1</w:t>
        </w:r>
        <w:r>
          <w:rPr>
            <w:rFonts w:asciiTheme="minorHAnsi" w:eastAsiaTheme="minorEastAsia" w:hAnsiTheme="minorHAnsi" w:cstheme="minorBidi"/>
            <w:szCs w:val="22"/>
          </w:rPr>
          <w:tab/>
        </w:r>
        <w:r w:rsidRPr="00175214">
          <w:rPr>
            <w:rStyle w:val="Hyperlinkki"/>
            <w:b/>
          </w:rPr>
          <w:t>annos (fysikaalinen) - substanceAdministration</w:t>
        </w:r>
        <w:r>
          <w:rPr>
            <w:webHidden/>
          </w:rPr>
          <w:tab/>
        </w:r>
        <w:r>
          <w:rPr>
            <w:webHidden/>
          </w:rPr>
          <w:fldChar w:fldCharType="begin"/>
        </w:r>
        <w:r>
          <w:rPr>
            <w:webHidden/>
          </w:rPr>
          <w:instrText xml:space="preserve"> PAGEREF _Toc122512830 \h </w:instrText>
        </w:r>
        <w:r>
          <w:rPr>
            <w:webHidden/>
          </w:rPr>
        </w:r>
        <w:r>
          <w:rPr>
            <w:webHidden/>
          </w:rPr>
          <w:fldChar w:fldCharType="separate"/>
        </w:r>
        <w:r>
          <w:rPr>
            <w:webHidden/>
          </w:rPr>
          <w:t>54</w:t>
        </w:r>
        <w:r>
          <w:rPr>
            <w:webHidden/>
          </w:rPr>
          <w:fldChar w:fldCharType="end"/>
        </w:r>
      </w:hyperlink>
    </w:p>
    <w:p w14:paraId="4F292F8F" w14:textId="0FA96130" w:rsidR="00F1422C" w:rsidRDefault="00F1422C">
      <w:pPr>
        <w:pStyle w:val="Sisluet6"/>
        <w:rPr>
          <w:rFonts w:asciiTheme="minorHAnsi" w:eastAsiaTheme="minorEastAsia" w:hAnsiTheme="minorHAnsi" w:cstheme="minorBidi"/>
          <w:szCs w:val="22"/>
        </w:rPr>
      </w:pPr>
      <w:hyperlink w:anchor="_Toc122512831" w:history="1">
        <w:r w:rsidRPr="00175214">
          <w:rPr>
            <w:rStyle w:val="Hyperlinkki"/>
            <w:b/>
          </w:rPr>
          <w:t>4.6.2.4.5.2</w:t>
        </w:r>
        <w:r>
          <w:rPr>
            <w:rFonts w:asciiTheme="minorHAnsi" w:eastAsiaTheme="minorEastAsia" w:hAnsiTheme="minorHAnsi" w:cstheme="minorBidi"/>
            <w:szCs w:val="22"/>
          </w:rPr>
          <w:tab/>
        </w:r>
        <w:r w:rsidRPr="00175214">
          <w:rPr>
            <w:rStyle w:val="Hyperlinkki"/>
            <w:b/>
          </w:rPr>
          <w:t>annos tarvittaessa – observation</w:t>
        </w:r>
        <w:r>
          <w:rPr>
            <w:webHidden/>
          </w:rPr>
          <w:tab/>
        </w:r>
        <w:r>
          <w:rPr>
            <w:webHidden/>
          </w:rPr>
          <w:fldChar w:fldCharType="begin"/>
        </w:r>
        <w:r>
          <w:rPr>
            <w:webHidden/>
          </w:rPr>
          <w:instrText xml:space="preserve"> PAGEREF _Toc122512831 \h </w:instrText>
        </w:r>
        <w:r>
          <w:rPr>
            <w:webHidden/>
          </w:rPr>
        </w:r>
        <w:r>
          <w:rPr>
            <w:webHidden/>
          </w:rPr>
          <w:fldChar w:fldCharType="separate"/>
        </w:r>
        <w:r>
          <w:rPr>
            <w:webHidden/>
          </w:rPr>
          <w:t>55</w:t>
        </w:r>
        <w:r>
          <w:rPr>
            <w:webHidden/>
          </w:rPr>
          <w:fldChar w:fldCharType="end"/>
        </w:r>
      </w:hyperlink>
    </w:p>
    <w:p w14:paraId="7A125E9B" w14:textId="58549C07" w:rsidR="00F1422C" w:rsidRDefault="00F1422C">
      <w:pPr>
        <w:pStyle w:val="Sisluet6"/>
        <w:rPr>
          <w:rFonts w:asciiTheme="minorHAnsi" w:eastAsiaTheme="minorEastAsia" w:hAnsiTheme="minorHAnsi" w:cstheme="minorBidi"/>
          <w:szCs w:val="22"/>
        </w:rPr>
      </w:pPr>
      <w:hyperlink w:anchor="_Toc122512832" w:history="1">
        <w:r w:rsidRPr="00175214">
          <w:rPr>
            <w:rStyle w:val="Hyperlinkki"/>
            <w:b/>
          </w:rPr>
          <w:t>4.6.2.4.5.3</w:t>
        </w:r>
        <w:r>
          <w:rPr>
            <w:rFonts w:asciiTheme="minorHAnsi" w:eastAsiaTheme="minorEastAsia" w:hAnsiTheme="minorHAnsi" w:cstheme="minorBidi"/>
            <w:szCs w:val="22"/>
          </w:rPr>
          <w:tab/>
        </w:r>
        <w:r w:rsidRPr="00175214">
          <w:rPr>
            <w:rStyle w:val="Hyperlinkki"/>
            <w:b/>
          </w:rPr>
          <w:t>annosajankohta – observation</w:t>
        </w:r>
        <w:r>
          <w:rPr>
            <w:webHidden/>
          </w:rPr>
          <w:tab/>
        </w:r>
        <w:r>
          <w:rPr>
            <w:webHidden/>
          </w:rPr>
          <w:fldChar w:fldCharType="begin"/>
        </w:r>
        <w:r>
          <w:rPr>
            <w:webHidden/>
          </w:rPr>
          <w:instrText xml:space="preserve"> PAGEREF _Toc122512832 \h </w:instrText>
        </w:r>
        <w:r>
          <w:rPr>
            <w:webHidden/>
          </w:rPr>
        </w:r>
        <w:r>
          <w:rPr>
            <w:webHidden/>
          </w:rPr>
          <w:fldChar w:fldCharType="separate"/>
        </w:r>
        <w:r>
          <w:rPr>
            <w:webHidden/>
          </w:rPr>
          <w:t>55</w:t>
        </w:r>
        <w:r>
          <w:rPr>
            <w:webHidden/>
          </w:rPr>
          <w:fldChar w:fldCharType="end"/>
        </w:r>
      </w:hyperlink>
    </w:p>
    <w:p w14:paraId="2DC46276" w14:textId="74E743AE" w:rsidR="00F1422C" w:rsidRDefault="00F1422C">
      <w:pPr>
        <w:pStyle w:val="Sisluet6"/>
        <w:rPr>
          <w:rFonts w:asciiTheme="minorHAnsi" w:eastAsiaTheme="minorEastAsia" w:hAnsiTheme="minorHAnsi" w:cstheme="minorBidi"/>
          <w:szCs w:val="22"/>
        </w:rPr>
      </w:pPr>
      <w:hyperlink w:anchor="_Toc122512833" w:history="1">
        <w:r w:rsidRPr="00175214">
          <w:rPr>
            <w:rStyle w:val="Hyperlinkki"/>
            <w:b/>
          </w:rPr>
          <w:t>4.6.2.4.5.4</w:t>
        </w:r>
        <w:r>
          <w:rPr>
            <w:rFonts w:asciiTheme="minorHAnsi" w:eastAsiaTheme="minorEastAsia" w:hAnsiTheme="minorHAnsi" w:cstheme="minorBidi"/>
            <w:szCs w:val="22"/>
          </w:rPr>
          <w:tab/>
        </w:r>
        <w:r w:rsidRPr="00175214">
          <w:rPr>
            <w:rStyle w:val="Hyperlinkki"/>
            <w:b/>
          </w:rPr>
          <w:t>annosaika – observation</w:t>
        </w:r>
        <w:r>
          <w:rPr>
            <w:webHidden/>
          </w:rPr>
          <w:tab/>
        </w:r>
        <w:r>
          <w:rPr>
            <w:webHidden/>
          </w:rPr>
          <w:fldChar w:fldCharType="begin"/>
        </w:r>
        <w:r>
          <w:rPr>
            <w:webHidden/>
          </w:rPr>
          <w:instrText xml:space="preserve"> PAGEREF _Toc122512833 \h </w:instrText>
        </w:r>
        <w:r>
          <w:rPr>
            <w:webHidden/>
          </w:rPr>
        </w:r>
        <w:r>
          <w:rPr>
            <w:webHidden/>
          </w:rPr>
          <w:fldChar w:fldCharType="separate"/>
        </w:r>
        <w:r>
          <w:rPr>
            <w:webHidden/>
          </w:rPr>
          <w:t>56</w:t>
        </w:r>
        <w:r>
          <w:rPr>
            <w:webHidden/>
          </w:rPr>
          <w:fldChar w:fldCharType="end"/>
        </w:r>
      </w:hyperlink>
    </w:p>
    <w:p w14:paraId="62020FF9" w14:textId="7789697F" w:rsidR="00F1422C" w:rsidRDefault="00F1422C">
      <w:pPr>
        <w:pStyle w:val="Sisluet6"/>
        <w:rPr>
          <w:rFonts w:asciiTheme="minorHAnsi" w:eastAsiaTheme="minorEastAsia" w:hAnsiTheme="minorHAnsi" w:cstheme="minorBidi"/>
          <w:szCs w:val="22"/>
        </w:rPr>
      </w:pPr>
      <w:hyperlink w:anchor="_Toc122512834" w:history="1">
        <w:r w:rsidRPr="00175214">
          <w:rPr>
            <w:rStyle w:val="Hyperlinkki"/>
            <w:b/>
          </w:rPr>
          <w:t>4.6.2.4.5.5</w:t>
        </w:r>
        <w:r>
          <w:rPr>
            <w:rFonts w:asciiTheme="minorHAnsi" w:eastAsiaTheme="minorEastAsia" w:hAnsiTheme="minorHAnsi" w:cstheme="minorBidi"/>
            <w:szCs w:val="22"/>
          </w:rPr>
          <w:tab/>
        </w:r>
        <w:r w:rsidRPr="00175214">
          <w:rPr>
            <w:rStyle w:val="Hyperlinkki"/>
            <w:b/>
          </w:rPr>
          <w:t>annosjakson päivä – observation</w:t>
        </w:r>
        <w:r>
          <w:rPr>
            <w:webHidden/>
          </w:rPr>
          <w:tab/>
        </w:r>
        <w:r>
          <w:rPr>
            <w:webHidden/>
          </w:rPr>
          <w:fldChar w:fldCharType="begin"/>
        </w:r>
        <w:r>
          <w:rPr>
            <w:webHidden/>
          </w:rPr>
          <w:instrText xml:space="preserve"> PAGEREF _Toc122512834 \h </w:instrText>
        </w:r>
        <w:r>
          <w:rPr>
            <w:webHidden/>
          </w:rPr>
        </w:r>
        <w:r>
          <w:rPr>
            <w:webHidden/>
          </w:rPr>
          <w:fldChar w:fldCharType="separate"/>
        </w:r>
        <w:r>
          <w:rPr>
            <w:webHidden/>
          </w:rPr>
          <w:t>56</w:t>
        </w:r>
        <w:r>
          <w:rPr>
            <w:webHidden/>
          </w:rPr>
          <w:fldChar w:fldCharType="end"/>
        </w:r>
      </w:hyperlink>
    </w:p>
    <w:p w14:paraId="042BABC3" w14:textId="00EF2EBA" w:rsidR="00F1422C" w:rsidRDefault="00F1422C">
      <w:pPr>
        <w:pStyle w:val="Sisluet2"/>
        <w:rPr>
          <w:rFonts w:asciiTheme="minorHAnsi" w:eastAsiaTheme="minorEastAsia" w:hAnsiTheme="minorHAnsi" w:cstheme="minorBidi"/>
          <w:szCs w:val="22"/>
          <w:lang w:eastAsia="fi-FI"/>
        </w:rPr>
      </w:pPr>
      <w:hyperlink w:anchor="_Toc122512835" w:history="1">
        <w:r w:rsidRPr="00175214">
          <w:rPr>
            <w:rStyle w:val="Hyperlinkki"/>
            <w:highlight w:val="white"/>
          </w:rPr>
          <w:t>4.7</w:t>
        </w:r>
        <w:r>
          <w:rPr>
            <w:rFonts w:asciiTheme="minorHAnsi" w:eastAsiaTheme="minorEastAsia" w:hAnsiTheme="minorHAnsi" w:cstheme="minorBidi"/>
            <w:szCs w:val="22"/>
            <w:lang w:eastAsia="fi-FI"/>
          </w:rPr>
          <w:tab/>
        </w:r>
        <w:r w:rsidRPr="00175214">
          <w:rPr>
            <w:rStyle w:val="Hyperlinkki"/>
            <w:highlight w:val="white"/>
          </w:rPr>
          <w:t>Lääkemääräyksen muut tiedot</w:t>
        </w:r>
        <w:r>
          <w:rPr>
            <w:webHidden/>
          </w:rPr>
          <w:tab/>
        </w:r>
        <w:r>
          <w:rPr>
            <w:webHidden/>
          </w:rPr>
          <w:fldChar w:fldCharType="begin"/>
        </w:r>
        <w:r>
          <w:rPr>
            <w:webHidden/>
          </w:rPr>
          <w:instrText xml:space="preserve"> PAGEREF _Toc122512835 \h </w:instrText>
        </w:r>
        <w:r>
          <w:rPr>
            <w:webHidden/>
          </w:rPr>
        </w:r>
        <w:r>
          <w:rPr>
            <w:webHidden/>
          </w:rPr>
          <w:fldChar w:fldCharType="separate"/>
        </w:r>
        <w:r>
          <w:rPr>
            <w:webHidden/>
          </w:rPr>
          <w:t>57</w:t>
        </w:r>
        <w:r>
          <w:rPr>
            <w:webHidden/>
          </w:rPr>
          <w:fldChar w:fldCharType="end"/>
        </w:r>
      </w:hyperlink>
    </w:p>
    <w:p w14:paraId="1A690553" w14:textId="6A408BDC" w:rsidR="00F1422C" w:rsidRDefault="00F1422C">
      <w:pPr>
        <w:pStyle w:val="Sisluet1"/>
        <w:rPr>
          <w:rFonts w:asciiTheme="minorHAnsi" w:eastAsiaTheme="minorEastAsia" w:hAnsiTheme="minorHAnsi" w:cstheme="minorBidi"/>
          <w:szCs w:val="22"/>
          <w:lang w:eastAsia="fi-FI"/>
        </w:rPr>
      </w:pPr>
      <w:hyperlink w:anchor="_Toc122512836" w:history="1">
        <w:r w:rsidRPr="00175214">
          <w:rPr>
            <w:rStyle w:val="Hyperlinkki"/>
          </w:rPr>
          <w:t>5</w:t>
        </w:r>
        <w:r>
          <w:rPr>
            <w:rFonts w:asciiTheme="minorHAnsi" w:eastAsiaTheme="minorEastAsia" w:hAnsiTheme="minorHAnsi" w:cstheme="minorBidi"/>
            <w:szCs w:val="22"/>
            <w:lang w:eastAsia="fi-FI"/>
          </w:rPr>
          <w:tab/>
        </w:r>
        <w:r w:rsidRPr="00175214">
          <w:rPr>
            <w:rStyle w:val="Hyperlinkki"/>
          </w:rPr>
          <w:t>Lääkemääräyksen mitätöinti</w:t>
        </w:r>
        <w:r>
          <w:rPr>
            <w:webHidden/>
          </w:rPr>
          <w:tab/>
        </w:r>
        <w:r>
          <w:rPr>
            <w:webHidden/>
          </w:rPr>
          <w:fldChar w:fldCharType="begin"/>
        </w:r>
        <w:r>
          <w:rPr>
            <w:webHidden/>
          </w:rPr>
          <w:instrText xml:space="preserve"> PAGEREF _Toc122512836 \h </w:instrText>
        </w:r>
        <w:r>
          <w:rPr>
            <w:webHidden/>
          </w:rPr>
        </w:r>
        <w:r>
          <w:rPr>
            <w:webHidden/>
          </w:rPr>
          <w:fldChar w:fldCharType="separate"/>
        </w:r>
        <w:r>
          <w:rPr>
            <w:webHidden/>
          </w:rPr>
          <w:t>64</w:t>
        </w:r>
        <w:r>
          <w:rPr>
            <w:webHidden/>
          </w:rPr>
          <w:fldChar w:fldCharType="end"/>
        </w:r>
      </w:hyperlink>
    </w:p>
    <w:p w14:paraId="49FDFE72" w14:textId="6FBD260B" w:rsidR="00F1422C" w:rsidRDefault="00F1422C">
      <w:pPr>
        <w:pStyle w:val="Sisluet2"/>
        <w:rPr>
          <w:rFonts w:asciiTheme="minorHAnsi" w:eastAsiaTheme="minorEastAsia" w:hAnsiTheme="minorHAnsi" w:cstheme="minorBidi"/>
          <w:szCs w:val="22"/>
          <w:lang w:eastAsia="fi-FI"/>
        </w:rPr>
      </w:pPr>
      <w:hyperlink w:anchor="_Toc122512837" w:history="1">
        <w:r w:rsidRPr="00175214">
          <w:rPr>
            <w:rStyle w:val="Hyperlinkki"/>
          </w:rPr>
          <w:t>5.1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_Toc122512837 \h </w:instrText>
        </w:r>
        <w:r>
          <w:rPr>
            <w:webHidden/>
          </w:rPr>
        </w:r>
        <w:r>
          <w:rPr>
            <w:webHidden/>
          </w:rPr>
          <w:fldChar w:fldCharType="separate"/>
        </w:r>
        <w:r>
          <w:rPr>
            <w:webHidden/>
          </w:rPr>
          <w:t>64</w:t>
        </w:r>
        <w:r>
          <w:rPr>
            <w:webHidden/>
          </w:rPr>
          <w:fldChar w:fldCharType="end"/>
        </w:r>
      </w:hyperlink>
    </w:p>
    <w:p w14:paraId="30172538" w14:textId="4F961A49" w:rsidR="00F1422C" w:rsidRDefault="00F1422C">
      <w:pPr>
        <w:pStyle w:val="Sisluet2"/>
        <w:rPr>
          <w:rFonts w:asciiTheme="minorHAnsi" w:eastAsiaTheme="minorEastAsia" w:hAnsiTheme="minorHAnsi" w:cstheme="minorBidi"/>
          <w:szCs w:val="22"/>
          <w:lang w:eastAsia="fi-FI"/>
        </w:rPr>
      </w:pPr>
      <w:hyperlink w:anchor="_Toc122512838" w:history="1">
        <w:r w:rsidRPr="00175214">
          <w:rPr>
            <w:rStyle w:val="Hyperlinkki"/>
          </w:rPr>
          <w:t>5.2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_Toc122512838 \h </w:instrText>
        </w:r>
        <w:r>
          <w:rPr>
            <w:webHidden/>
          </w:rPr>
        </w:r>
        <w:r>
          <w:rPr>
            <w:webHidden/>
          </w:rPr>
          <w:fldChar w:fldCharType="separate"/>
        </w:r>
        <w:r>
          <w:rPr>
            <w:webHidden/>
          </w:rPr>
          <w:t>64</w:t>
        </w:r>
        <w:r>
          <w:rPr>
            <w:webHidden/>
          </w:rPr>
          <w:fldChar w:fldCharType="end"/>
        </w:r>
      </w:hyperlink>
    </w:p>
    <w:p w14:paraId="02FBABF7" w14:textId="195B607B" w:rsidR="00F1422C" w:rsidRDefault="00F1422C">
      <w:pPr>
        <w:pStyle w:val="Sisluet1"/>
        <w:rPr>
          <w:rFonts w:asciiTheme="minorHAnsi" w:eastAsiaTheme="minorEastAsia" w:hAnsiTheme="minorHAnsi" w:cstheme="minorBidi"/>
          <w:szCs w:val="22"/>
          <w:lang w:eastAsia="fi-FI"/>
        </w:rPr>
      </w:pPr>
      <w:hyperlink w:anchor="_Toc122512839" w:history="1">
        <w:r w:rsidRPr="00175214">
          <w:rPr>
            <w:rStyle w:val="Hyperlinkki"/>
          </w:rPr>
          <w:t>6</w:t>
        </w:r>
        <w:r>
          <w:rPr>
            <w:rFonts w:asciiTheme="minorHAnsi" w:eastAsiaTheme="minorEastAsia" w:hAnsiTheme="minorHAnsi" w:cstheme="minorBidi"/>
            <w:szCs w:val="22"/>
            <w:lang w:eastAsia="fi-FI"/>
          </w:rPr>
          <w:tab/>
        </w:r>
        <w:r w:rsidRPr="00175214">
          <w:rPr>
            <w:rStyle w:val="Hyperlinkki"/>
          </w:rPr>
          <w:t>Lääkemääräyksen korjaus</w:t>
        </w:r>
        <w:r>
          <w:rPr>
            <w:webHidden/>
          </w:rPr>
          <w:tab/>
        </w:r>
        <w:r>
          <w:rPr>
            <w:webHidden/>
          </w:rPr>
          <w:fldChar w:fldCharType="begin"/>
        </w:r>
        <w:r>
          <w:rPr>
            <w:webHidden/>
          </w:rPr>
          <w:instrText xml:space="preserve"> PAGEREF _Toc122512839 \h </w:instrText>
        </w:r>
        <w:r>
          <w:rPr>
            <w:webHidden/>
          </w:rPr>
        </w:r>
        <w:r>
          <w:rPr>
            <w:webHidden/>
          </w:rPr>
          <w:fldChar w:fldCharType="separate"/>
        </w:r>
        <w:r>
          <w:rPr>
            <w:webHidden/>
          </w:rPr>
          <w:t>68</w:t>
        </w:r>
        <w:r>
          <w:rPr>
            <w:webHidden/>
          </w:rPr>
          <w:fldChar w:fldCharType="end"/>
        </w:r>
      </w:hyperlink>
    </w:p>
    <w:p w14:paraId="0C00D550" w14:textId="5AEBF85A" w:rsidR="00F1422C" w:rsidRDefault="00F1422C">
      <w:pPr>
        <w:pStyle w:val="Sisluet2"/>
        <w:rPr>
          <w:rFonts w:asciiTheme="minorHAnsi" w:eastAsiaTheme="minorEastAsia" w:hAnsiTheme="minorHAnsi" w:cstheme="minorBidi"/>
          <w:szCs w:val="22"/>
          <w:lang w:eastAsia="fi-FI"/>
        </w:rPr>
      </w:pPr>
      <w:hyperlink w:anchor="_Toc122512840" w:history="1">
        <w:r w:rsidRPr="00175214">
          <w:rPr>
            <w:rStyle w:val="Hyperlinkki"/>
          </w:rPr>
          <w:t>6.1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_Toc122512840 \h </w:instrText>
        </w:r>
        <w:r>
          <w:rPr>
            <w:webHidden/>
          </w:rPr>
        </w:r>
        <w:r>
          <w:rPr>
            <w:webHidden/>
          </w:rPr>
          <w:fldChar w:fldCharType="separate"/>
        </w:r>
        <w:r>
          <w:rPr>
            <w:webHidden/>
          </w:rPr>
          <w:t>68</w:t>
        </w:r>
        <w:r>
          <w:rPr>
            <w:webHidden/>
          </w:rPr>
          <w:fldChar w:fldCharType="end"/>
        </w:r>
      </w:hyperlink>
    </w:p>
    <w:p w14:paraId="1704027C" w14:textId="526E5EDF" w:rsidR="00F1422C" w:rsidRDefault="00F1422C">
      <w:pPr>
        <w:pStyle w:val="Sisluet2"/>
        <w:rPr>
          <w:rFonts w:asciiTheme="minorHAnsi" w:eastAsiaTheme="minorEastAsia" w:hAnsiTheme="minorHAnsi" w:cstheme="minorBidi"/>
          <w:szCs w:val="22"/>
          <w:lang w:eastAsia="fi-FI"/>
        </w:rPr>
      </w:pPr>
      <w:hyperlink w:anchor="_Toc122512841" w:history="1">
        <w:r w:rsidRPr="00175214">
          <w:rPr>
            <w:rStyle w:val="Hyperlinkki"/>
          </w:rPr>
          <w:t>6.2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_Toc122512841 \h </w:instrText>
        </w:r>
        <w:r>
          <w:rPr>
            <w:webHidden/>
          </w:rPr>
        </w:r>
        <w:r>
          <w:rPr>
            <w:webHidden/>
          </w:rPr>
          <w:fldChar w:fldCharType="separate"/>
        </w:r>
        <w:r>
          <w:rPr>
            <w:webHidden/>
          </w:rPr>
          <w:t>68</w:t>
        </w:r>
        <w:r>
          <w:rPr>
            <w:webHidden/>
          </w:rPr>
          <w:fldChar w:fldCharType="end"/>
        </w:r>
      </w:hyperlink>
    </w:p>
    <w:p w14:paraId="0FDFFDCC" w14:textId="331D0C08" w:rsidR="00F1422C" w:rsidRDefault="00F1422C">
      <w:pPr>
        <w:pStyle w:val="Sisluet1"/>
        <w:rPr>
          <w:rFonts w:asciiTheme="minorHAnsi" w:eastAsiaTheme="minorEastAsia" w:hAnsiTheme="minorHAnsi" w:cstheme="minorBidi"/>
          <w:szCs w:val="22"/>
          <w:lang w:eastAsia="fi-FI"/>
        </w:rPr>
      </w:pPr>
      <w:hyperlink w:anchor="_Toc122512842" w:history="1">
        <w:r w:rsidRPr="00175214">
          <w:rPr>
            <w:rStyle w:val="Hyperlinkki"/>
          </w:rPr>
          <w:t>7</w:t>
        </w:r>
        <w:r>
          <w:rPr>
            <w:rFonts w:asciiTheme="minorHAnsi" w:eastAsiaTheme="minorEastAsia" w:hAnsiTheme="minorHAnsi" w:cstheme="minorBidi"/>
            <w:szCs w:val="22"/>
            <w:lang w:eastAsia="fi-FI"/>
          </w:rPr>
          <w:tab/>
        </w:r>
        <w:r w:rsidRPr="00175214">
          <w:rPr>
            <w:rStyle w:val="Hyperlinkki"/>
          </w:rPr>
          <w:t>Lääkemääräyksen lukitus</w:t>
        </w:r>
        <w:r>
          <w:rPr>
            <w:webHidden/>
          </w:rPr>
          <w:tab/>
        </w:r>
        <w:r>
          <w:rPr>
            <w:webHidden/>
          </w:rPr>
          <w:fldChar w:fldCharType="begin"/>
        </w:r>
        <w:r>
          <w:rPr>
            <w:webHidden/>
          </w:rPr>
          <w:instrText xml:space="preserve"> PAGEREF _Toc122512842 \h </w:instrText>
        </w:r>
        <w:r>
          <w:rPr>
            <w:webHidden/>
          </w:rPr>
        </w:r>
        <w:r>
          <w:rPr>
            <w:webHidden/>
          </w:rPr>
          <w:fldChar w:fldCharType="separate"/>
        </w:r>
        <w:r>
          <w:rPr>
            <w:webHidden/>
          </w:rPr>
          <w:t>70</w:t>
        </w:r>
        <w:r>
          <w:rPr>
            <w:webHidden/>
          </w:rPr>
          <w:fldChar w:fldCharType="end"/>
        </w:r>
      </w:hyperlink>
    </w:p>
    <w:p w14:paraId="1F182C87" w14:textId="11690CCF" w:rsidR="00F1422C" w:rsidRDefault="00F1422C">
      <w:pPr>
        <w:pStyle w:val="Sisluet2"/>
        <w:rPr>
          <w:rFonts w:asciiTheme="minorHAnsi" w:eastAsiaTheme="minorEastAsia" w:hAnsiTheme="minorHAnsi" w:cstheme="minorBidi"/>
          <w:szCs w:val="22"/>
          <w:lang w:eastAsia="fi-FI"/>
        </w:rPr>
      </w:pPr>
      <w:hyperlink w:anchor="_Toc122512843" w:history="1">
        <w:r w:rsidRPr="00175214">
          <w:rPr>
            <w:rStyle w:val="Hyperlinkki"/>
          </w:rPr>
          <w:t>7.1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_Toc122512843 \h </w:instrText>
        </w:r>
        <w:r>
          <w:rPr>
            <w:webHidden/>
          </w:rPr>
        </w:r>
        <w:r>
          <w:rPr>
            <w:webHidden/>
          </w:rPr>
          <w:fldChar w:fldCharType="separate"/>
        </w:r>
        <w:r>
          <w:rPr>
            <w:webHidden/>
          </w:rPr>
          <w:t>70</w:t>
        </w:r>
        <w:r>
          <w:rPr>
            <w:webHidden/>
          </w:rPr>
          <w:fldChar w:fldCharType="end"/>
        </w:r>
      </w:hyperlink>
    </w:p>
    <w:p w14:paraId="7D70F5B8" w14:textId="2BB8F313" w:rsidR="00F1422C" w:rsidRDefault="00F1422C">
      <w:pPr>
        <w:pStyle w:val="Sisluet2"/>
        <w:rPr>
          <w:rFonts w:asciiTheme="minorHAnsi" w:eastAsiaTheme="minorEastAsia" w:hAnsiTheme="minorHAnsi" w:cstheme="minorBidi"/>
          <w:szCs w:val="22"/>
          <w:lang w:eastAsia="fi-FI"/>
        </w:rPr>
      </w:pPr>
      <w:hyperlink w:anchor="_Toc122512844" w:history="1">
        <w:r w:rsidRPr="00175214">
          <w:rPr>
            <w:rStyle w:val="Hyperlinkki"/>
          </w:rPr>
          <w:t>7.2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_Toc122512844 \h </w:instrText>
        </w:r>
        <w:r>
          <w:rPr>
            <w:webHidden/>
          </w:rPr>
        </w:r>
        <w:r>
          <w:rPr>
            <w:webHidden/>
          </w:rPr>
          <w:fldChar w:fldCharType="separate"/>
        </w:r>
        <w:r>
          <w:rPr>
            <w:webHidden/>
          </w:rPr>
          <w:t>70</w:t>
        </w:r>
        <w:r>
          <w:rPr>
            <w:webHidden/>
          </w:rPr>
          <w:fldChar w:fldCharType="end"/>
        </w:r>
      </w:hyperlink>
    </w:p>
    <w:p w14:paraId="718F7EA7" w14:textId="6B4C686C" w:rsidR="00F1422C" w:rsidRDefault="00F1422C">
      <w:pPr>
        <w:pStyle w:val="Sisluet1"/>
        <w:rPr>
          <w:rFonts w:asciiTheme="minorHAnsi" w:eastAsiaTheme="minorEastAsia" w:hAnsiTheme="minorHAnsi" w:cstheme="minorBidi"/>
          <w:szCs w:val="22"/>
          <w:lang w:eastAsia="fi-FI"/>
        </w:rPr>
      </w:pPr>
      <w:hyperlink w:anchor="_Toc122512845" w:history="1">
        <w:r w:rsidRPr="00175214">
          <w:rPr>
            <w:rStyle w:val="Hyperlinkki"/>
          </w:rPr>
          <w:t>8</w:t>
        </w:r>
        <w:r>
          <w:rPr>
            <w:rFonts w:asciiTheme="minorHAnsi" w:eastAsiaTheme="minorEastAsia" w:hAnsiTheme="minorHAnsi" w:cstheme="minorBidi"/>
            <w:szCs w:val="22"/>
            <w:lang w:eastAsia="fi-FI"/>
          </w:rPr>
          <w:tab/>
        </w:r>
        <w:r w:rsidRPr="00175214">
          <w:rPr>
            <w:rStyle w:val="Hyperlinkki"/>
          </w:rPr>
          <w:t>Lääkemääräyksen lukituksen purku</w:t>
        </w:r>
        <w:r>
          <w:rPr>
            <w:webHidden/>
          </w:rPr>
          <w:tab/>
        </w:r>
        <w:r>
          <w:rPr>
            <w:webHidden/>
          </w:rPr>
          <w:fldChar w:fldCharType="begin"/>
        </w:r>
        <w:r>
          <w:rPr>
            <w:webHidden/>
          </w:rPr>
          <w:instrText xml:space="preserve"> PAGEREF _Toc122512845 \h </w:instrText>
        </w:r>
        <w:r>
          <w:rPr>
            <w:webHidden/>
          </w:rPr>
        </w:r>
        <w:r>
          <w:rPr>
            <w:webHidden/>
          </w:rPr>
          <w:fldChar w:fldCharType="separate"/>
        </w:r>
        <w:r>
          <w:rPr>
            <w:webHidden/>
          </w:rPr>
          <w:t>71</w:t>
        </w:r>
        <w:r>
          <w:rPr>
            <w:webHidden/>
          </w:rPr>
          <w:fldChar w:fldCharType="end"/>
        </w:r>
      </w:hyperlink>
    </w:p>
    <w:p w14:paraId="28FAB6FE" w14:textId="649E3669" w:rsidR="00F1422C" w:rsidRDefault="00F1422C">
      <w:pPr>
        <w:pStyle w:val="Sisluet2"/>
        <w:rPr>
          <w:rFonts w:asciiTheme="minorHAnsi" w:eastAsiaTheme="minorEastAsia" w:hAnsiTheme="minorHAnsi" w:cstheme="minorBidi"/>
          <w:szCs w:val="22"/>
          <w:lang w:eastAsia="fi-FI"/>
        </w:rPr>
      </w:pPr>
      <w:hyperlink w:anchor="_Toc122512846" w:history="1">
        <w:r w:rsidRPr="00175214">
          <w:rPr>
            <w:rStyle w:val="Hyperlinkki"/>
          </w:rPr>
          <w:t>8.1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_Toc122512846 \h </w:instrText>
        </w:r>
        <w:r>
          <w:rPr>
            <w:webHidden/>
          </w:rPr>
        </w:r>
        <w:r>
          <w:rPr>
            <w:webHidden/>
          </w:rPr>
          <w:fldChar w:fldCharType="separate"/>
        </w:r>
        <w:r>
          <w:rPr>
            <w:webHidden/>
          </w:rPr>
          <w:t>71</w:t>
        </w:r>
        <w:r>
          <w:rPr>
            <w:webHidden/>
          </w:rPr>
          <w:fldChar w:fldCharType="end"/>
        </w:r>
      </w:hyperlink>
    </w:p>
    <w:p w14:paraId="354AFE86" w14:textId="5F5D0800" w:rsidR="00F1422C" w:rsidRDefault="00F1422C">
      <w:pPr>
        <w:pStyle w:val="Sisluet2"/>
        <w:rPr>
          <w:rFonts w:asciiTheme="minorHAnsi" w:eastAsiaTheme="minorEastAsia" w:hAnsiTheme="minorHAnsi" w:cstheme="minorBidi"/>
          <w:szCs w:val="22"/>
          <w:lang w:eastAsia="fi-FI"/>
        </w:rPr>
      </w:pPr>
      <w:hyperlink w:anchor="_Toc122512847" w:history="1">
        <w:r w:rsidRPr="00175214">
          <w:rPr>
            <w:rStyle w:val="Hyperlinkki"/>
          </w:rPr>
          <w:t>8.2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_Toc122512847 \h </w:instrText>
        </w:r>
        <w:r>
          <w:rPr>
            <w:webHidden/>
          </w:rPr>
        </w:r>
        <w:r>
          <w:rPr>
            <w:webHidden/>
          </w:rPr>
          <w:fldChar w:fldCharType="separate"/>
        </w:r>
        <w:r>
          <w:rPr>
            <w:webHidden/>
          </w:rPr>
          <w:t>71</w:t>
        </w:r>
        <w:r>
          <w:rPr>
            <w:webHidden/>
          </w:rPr>
          <w:fldChar w:fldCharType="end"/>
        </w:r>
      </w:hyperlink>
    </w:p>
    <w:p w14:paraId="191322C3" w14:textId="387B35DB" w:rsidR="00F1422C" w:rsidRDefault="00F1422C">
      <w:pPr>
        <w:pStyle w:val="Sisluet1"/>
        <w:rPr>
          <w:rFonts w:asciiTheme="minorHAnsi" w:eastAsiaTheme="minorEastAsia" w:hAnsiTheme="minorHAnsi" w:cstheme="minorBidi"/>
          <w:szCs w:val="22"/>
          <w:lang w:eastAsia="fi-FI"/>
        </w:rPr>
      </w:pPr>
      <w:hyperlink w:anchor="_Toc122512848" w:history="1">
        <w:r w:rsidRPr="00175214">
          <w:rPr>
            <w:rStyle w:val="Hyperlinkki"/>
          </w:rPr>
          <w:t>9</w:t>
        </w:r>
        <w:r>
          <w:rPr>
            <w:rFonts w:asciiTheme="minorHAnsi" w:eastAsiaTheme="minorEastAsia" w:hAnsiTheme="minorHAnsi" w:cstheme="minorBidi"/>
            <w:szCs w:val="22"/>
            <w:lang w:eastAsia="fi-FI"/>
          </w:rPr>
          <w:tab/>
        </w:r>
        <w:r w:rsidRPr="00175214">
          <w:rPr>
            <w:rStyle w:val="Hyperlinkki"/>
          </w:rPr>
          <w:t>Lääkemääräyksen varaus</w:t>
        </w:r>
        <w:r>
          <w:rPr>
            <w:webHidden/>
          </w:rPr>
          <w:tab/>
        </w:r>
        <w:r>
          <w:rPr>
            <w:webHidden/>
          </w:rPr>
          <w:fldChar w:fldCharType="begin"/>
        </w:r>
        <w:r>
          <w:rPr>
            <w:webHidden/>
          </w:rPr>
          <w:instrText xml:space="preserve"> PAGEREF _Toc122512848 \h </w:instrText>
        </w:r>
        <w:r>
          <w:rPr>
            <w:webHidden/>
          </w:rPr>
        </w:r>
        <w:r>
          <w:rPr>
            <w:webHidden/>
          </w:rPr>
          <w:fldChar w:fldCharType="separate"/>
        </w:r>
        <w:r>
          <w:rPr>
            <w:webHidden/>
          </w:rPr>
          <w:t>72</w:t>
        </w:r>
        <w:r>
          <w:rPr>
            <w:webHidden/>
          </w:rPr>
          <w:fldChar w:fldCharType="end"/>
        </w:r>
      </w:hyperlink>
    </w:p>
    <w:p w14:paraId="0E2962A4" w14:textId="1ECB4B05" w:rsidR="00F1422C" w:rsidRDefault="00F1422C">
      <w:pPr>
        <w:pStyle w:val="Sisluet1"/>
        <w:rPr>
          <w:rFonts w:asciiTheme="minorHAnsi" w:eastAsiaTheme="minorEastAsia" w:hAnsiTheme="minorHAnsi" w:cstheme="minorBidi"/>
          <w:szCs w:val="22"/>
          <w:lang w:eastAsia="fi-FI"/>
        </w:rPr>
      </w:pPr>
      <w:hyperlink w:anchor="_Toc122512849" w:history="1">
        <w:r w:rsidRPr="00175214">
          <w:rPr>
            <w:rStyle w:val="Hyperlinkki"/>
          </w:rPr>
          <w:t>10</w:t>
        </w:r>
        <w:r>
          <w:rPr>
            <w:rFonts w:asciiTheme="minorHAnsi" w:eastAsiaTheme="minorEastAsia" w:hAnsiTheme="minorHAnsi" w:cstheme="minorBidi"/>
            <w:szCs w:val="22"/>
            <w:lang w:eastAsia="fi-FI"/>
          </w:rPr>
          <w:tab/>
        </w:r>
        <w:r w:rsidRPr="00175214">
          <w:rPr>
            <w:rStyle w:val="Hyperlinkki"/>
          </w:rPr>
          <w:t>Lääkemääräyksen varauksen purku</w:t>
        </w:r>
        <w:r>
          <w:rPr>
            <w:webHidden/>
          </w:rPr>
          <w:tab/>
        </w:r>
        <w:r>
          <w:rPr>
            <w:webHidden/>
          </w:rPr>
          <w:fldChar w:fldCharType="begin"/>
        </w:r>
        <w:r>
          <w:rPr>
            <w:webHidden/>
          </w:rPr>
          <w:instrText xml:space="preserve"> PAGEREF _Toc122512849 \h </w:instrText>
        </w:r>
        <w:r>
          <w:rPr>
            <w:webHidden/>
          </w:rPr>
        </w:r>
        <w:r>
          <w:rPr>
            <w:webHidden/>
          </w:rPr>
          <w:fldChar w:fldCharType="separate"/>
        </w:r>
        <w:r>
          <w:rPr>
            <w:webHidden/>
          </w:rPr>
          <w:t>72</w:t>
        </w:r>
        <w:r>
          <w:rPr>
            <w:webHidden/>
          </w:rPr>
          <w:fldChar w:fldCharType="end"/>
        </w:r>
      </w:hyperlink>
    </w:p>
    <w:p w14:paraId="64B9F236" w14:textId="530965B5" w:rsidR="00F1422C" w:rsidRDefault="00F1422C">
      <w:pPr>
        <w:pStyle w:val="Sisluet1"/>
        <w:rPr>
          <w:rFonts w:asciiTheme="minorHAnsi" w:eastAsiaTheme="minorEastAsia" w:hAnsiTheme="minorHAnsi" w:cstheme="minorBidi"/>
          <w:szCs w:val="22"/>
          <w:lang w:eastAsia="fi-FI"/>
        </w:rPr>
      </w:pPr>
      <w:hyperlink w:anchor="_Toc122512850" w:history="1">
        <w:r w:rsidRPr="00175214">
          <w:rPr>
            <w:rStyle w:val="Hyperlinkki"/>
          </w:rPr>
          <w:t>11</w:t>
        </w:r>
        <w:r>
          <w:rPr>
            <w:rFonts w:asciiTheme="minorHAnsi" w:eastAsiaTheme="minorEastAsia" w:hAnsiTheme="minorHAnsi" w:cstheme="minorBidi"/>
            <w:szCs w:val="22"/>
            <w:lang w:eastAsia="fi-FI"/>
          </w:rPr>
          <w:tab/>
        </w:r>
        <w:r w:rsidRPr="00175214">
          <w:rPr>
            <w:rStyle w:val="Hyperlinkki"/>
          </w:rPr>
          <w:t>Lääkemääräyksen uusimispyyntö</w:t>
        </w:r>
        <w:r>
          <w:rPr>
            <w:webHidden/>
          </w:rPr>
          <w:tab/>
        </w:r>
        <w:r>
          <w:rPr>
            <w:webHidden/>
          </w:rPr>
          <w:fldChar w:fldCharType="begin"/>
        </w:r>
        <w:r>
          <w:rPr>
            <w:webHidden/>
          </w:rPr>
          <w:instrText xml:space="preserve"> PAGEREF _Toc122512850 \h </w:instrText>
        </w:r>
        <w:r>
          <w:rPr>
            <w:webHidden/>
          </w:rPr>
        </w:r>
        <w:r>
          <w:rPr>
            <w:webHidden/>
          </w:rPr>
          <w:fldChar w:fldCharType="separate"/>
        </w:r>
        <w:r>
          <w:rPr>
            <w:webHidden/>
          </w:rPr>
          <w:t>72</w:t>
        </w:r>
        <w:r>
          <w:rPr>
            <w:webHidden/>
          </w:rPr>
          <w:fldChar w:fldCharType="end"/>
        </w:r>
      </w:hyperlink>
    </w:p>
    <w:p w14:paraId="4C8DEA24" w14:textId="2CF5263C" w:rsidR="00F1422C" w:rsidRDefault="00F1422C">
      <w:pPr>
        <w:pStyle w:val="Sisluet2"/>
        <w:rPr>
          <w:rFonts w:asciiTheme="minorHAnsi" w:eastAsiaTheme="minorEastAsia" w:hAnsiTheme="minorHAnsi" w:cstheme="minorBidi"/>
          <w:szCs w:val="22"/>
          <w:lang w:eastAsia="fi-FI"/>
        </w:rPr>
      </w:pPr>
      <w:hyperlink w:anchor="_Toc122512851" w:history="1">
        <w:r w:rsidRPr="00175214">
          <w:rPr>
            <w:rStyle w:val="Hyperlinkki"/>
          </w:rPr>
          <w:t>11.1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_Toc122512851 \h </w:instrText>
        </w:r>
        <w:r>
          <w:rPr>
            <w:webHidden/>
          </w:rPr>
        </w:r>
        <w:r>
          <w:rPr>
            <w:webHidden/>
          </w:rPr>
          <w:fldChar w:fldCharType="separate"/>
        </w:r>
        <w:r>
          <w:rPr>
            <w:webHidden/>
          </w:rPr>
          <w:t>72</w:t>
        </w:r>
        <w:r>
          <w:rPr>
            <w:webHidden/>
          </w:rPr>
          <w:fldChar w:fldCharType="end"/>
        </w:r>
      </w:hyperlink>
    </w:p>
    <w:p w14:paraId="7B5C4FD3" w14:textId="02D73A71" w:rsidR="00F1422C" w:rsidRDefault="00F1422C">
      <w:pPr>
        <w:pStyle w:val="Sisluet2"/>
        <w:rPr>
          <w:rFonts w:asciiTheme="minorHAnsi" w:eastAsiaTheme="minorEastAsia" w:hAnsiTheme="minorHAnsi" w:cstheme="minorBidi"/>
          <w:szCs w:val="22"/>
          <w:lang w:eastAsia="fi-FI"/>
        </w:rPr>
      </w:pPr>
      <w:hyperlink w:anchor="_Toc122512852" w:history="1">
        <w:r w:rsidRPr="00175214">
          <w:rPr>
            <w:rStyle w:val="Hyperlinkki"/>
          </w:rPr>
          <w:t>11.2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_Toc122512852 \h </w:instrText>
        </w:r>
        <w:r>
          <w:rPr>
            <w:webHidden/>
          </w:rPr>
        </w:r>
        <w:r>
          <w:rPr>
            <w:webHidden/>
          </w:rPr>
          <w:fldChar w:fldCharType="separate"/>
        </w:r>
        <w:r>
          <w:rPr>
            <w:webHidden/>
          </w:rPr>
          <w:t>72</w:t>
        </w:r>
        <w:r>
          <w:rPr>
            <w:webHidden/>
          </w:rPr>
          <w:fldChar w:fldCharType="end"/>
        </w:r>
      </w:hyperlink>
    </w:p>
    <w:p w14:paraId="1F6F4F4F" w14:textId="7336B478" w:rsidR="00F1422C" w:rsidRDefault="00F1422C">
      <w:pPr>
        <w:pStyle w:val="Sisluet3"/>
        <w:rPr>
          <w:rFonts w:asciiTheme="minorHAnsi" w:eastAsiaTheme="minorEastAsia" w:hAnsiTheme="minorHAnsi" w:cstheme="minorBidi"/>
          <w:szCs w:val="22"/>
        </w:rPr>
      </w:pPr>
      <w:hyperlink w:anchor="_Toc122512853" w:history="1">
        <w:r w:rsidRPr="00175214">
          <w:rPr>
            <w:rStyle w:val="Hyperlinkki"/>
          </w:rPr>
          <w:t>11.2.1</w:t>
        </w:r>
        <w:r>
          <w:rPr>
            <w:rFonts w:asciiTheme="minorHAnsi" w:eastAsiaTheme="minorEastAsia" w:hAnsiTheme="minorHAnsi" w:cstheme="minorBidi"/>
            <w:szCs w:val="22"/>
          </w:rPr>
          <w:tab/>
        </w:r>
        <w:r w:rsidRPr="00175214">
          <w:rPr>
            <w:rStyle w:val="Hyperlinkki"/>
          </w:rPr>
          <w:t>Potilaan tiedot</w:t>
        </w:r>
        <w:r>
          <w:rPr>
            <w:webHidden/>
          </w:rPr>
          <w:tab/>
        </w:r>
        <w:r>
          <w:rPr>
            <w:webHidden/>
          </w:rPr>
          <w:fldChar w:fldCharType="begin"/>
        </w:r>
        <w:r>
          <w:rPr>
            <w:webHidden/>
          </w:rPr>
          <w:instrText xml:space="preserve"> PAGEREF _Toc122512853 \h </w:instrText>
        </w:r>
        <w:r>
          <w:rPr>
            <w:webHidden/>
          </w:rPr>
        </w:r>
        <w:r>
          <w:rPr>
            <w:webHidden/>
          </w:rPr>
          <w:fldChar w:fldCharType="separate"/>
        </w:r>
        <w:r>
          <w:rPr>
            <w:webHidden/>
          </w:rPr>
          <w:t>73</w:t>
        </w:r>
        <w:r>
          <w:rPr>
            <w:webHidden/>
          </w:rPr>
          <w:fldChar w:fldCharType="end"/>
        </w:r>
      </w:hyperlink>
    </w:p>
    <w:p w14:paraId="0C4254B5" w14:textId="717B713C" w:rsidR="00F1422C" w:rsidRDefault="00F1422C">
      <w:pPr>
        <w:pStyle w:val="Sisluet3"/>
        <w:rPr>
          <w:rFonts w:asciiTheme="minorHAnsi" w:eastAsiaTheme="minorEastAsia" w:hAnsiTheme="minorHAnsi" w:cstheme="minorBidi"/>
          <w:szCs w:val="22"/>
        </w:rPr>
      </w:pPr>
      <w:hyperlink w:anchor="_Toc122512854" w:history="1">
        <w:r w:rsidRPr="00175214">
          <w:rPr>
            <w:rStyle w:val="Hyperlinkki"/>
          </w:rPr>
          <w:t>11.2.2</w:t>
        </w:r>
        <w:r>
          <w:rPr>
            <w:rFonts w:asciiTheme="minorHAnsi" w:eastAsiaTheme="minorEastAsia" w:hAnsiTheme="minorHAnsi" w:cstheme="minorBidi"/>
            <w:szCs w:val="22"/>
          </w:rPr>
          <w:tab/>
        </w:r>
        <w:r w:rsidRPr="00175214">
          <w:rPr>
            <w:rStyle w:val="Hyperlinkki"/>
          </w:rPr>
          <w:t>Uusimispyynnön kohteena oleva organisaatio</w:t>
        </w:r>
        <w:r>
          <w:rPr>
            <w:webHidden/>
          </w:rPr>
          <w:tab/>
        </w:r>
        <w:r>
          <w:rPr>
            <w:webHidden/>
          </w:rPr>
          <w:fldChar w:fldCharType="begin"/>
        </w:r>
        <w:r>
          <w:rPr>
            <w:webHidden/>
          </w:rPr>
          <w:instrText xml:space="preserve"> PAGEREF _Toc122512854 \h </w:instrText>
        </w:r>
        <w:r>
          <w:rPr>
            <w:webHidden/>
          </w:rPr>
        </w:r>
        <w:r>
          <w:rPr>
            <w:webHidden/>
          </w:rPr>
          <w:fldChar w:fldCharType="separate"/>
        </w:r>
        <w:r>
          <w:rPr>
            <w:webHidden/>
          </w:rPr>
          <w:t>73</w:t>
        </w:r>
        <w:r>
          <w:rPr>
            <w:webHidden/>
          </w:rPr>
          <w:fldChar w:fldCharType="end"/>
        </w:r>
      </w:hyperlink>
    </w:p>
    <w:p w14:paraId="67B85069" w14:textId="61B9D67A" w:rsidR="00F1422C" w:rsidRDefault="00F1422C">
      <w:pPr>
        <w:pStyle w:val="Sisluet3"/>
        <w:rPr>
          <w:rFonts w:asciiTheme="minorHAnsi" w:eastAsiaTheme="minorEastAsia" w:hAnsiTheme="minorHAnsi" w:cstheme="minorBidi"/>
          <w:szCs w:val="22"/>
        </w:rPr>
      </w:pPr>
      <w:hyperlink w:anchor="_Toc122512855" w:history="1">
        <w:r w:rsidRPr="00175214">
          <w:rPr>
            <w:rStyle w:val="Hyperlinkki"/>
          </w:rPr>
          <w:t>11.2.3</w:t>
        </w:r>
        <w:r>
          <w:rPr>
            <w:rFonts w:asciiTheme="minorHAnsi" w:eastAsiaTheme="minorEastAsia" w:hAnsiTheme="minorHAnsi" w:cstheme="minorBidi"/>
            <w:szCs w:val="22"/>
          </w:rPr>
          <w:tab/>
        </w:r>
        <w:r w:rsidRPr="00175214">
          <w:rPr>
            <w:rStyle w:val="Hyperlinkki"/>
          </w:rPr>
          <w:t>Uusimispyynnön muut tiedot</w:t>
        </w:r>
        <w:r>
          <w:rPr>
            <w:webHidden/>
          </w:rPr>
          <w:tab/>
        </w:r>
        <w:r>
          <w:rPr>
            <w:webHidden/>
          </w:rPr>
          <w:fldChar w:fldCharType="begin"/>
        </w:r>
        <w:r>
          <w:rPr>
            <w:webHidden/>
          </w:rPr>
          <w:instrText xml:space="preserve"> PAGEREF _Toc122512855 \h </w:instrText>
        </w:r>
        <w:r>
          <w:rPr>
            <w:webHidden/>
          </w:rPr>
        </w:r>
        <w:r>
          <w:rPr>
            <w:webHidden/>
          </w:rPr>
          <w:fldChar w:fldCharType="separate"/>
        </w:r>
        <w:r>
          <w:rPr>
            <w:webHidden/>
          </w:rPr>
          <w:t>74</w:t>
        </w:r>
        <w:r>
          <w:rPr>
            <w:webHidden/>
          </w:rPr>
          <w:fldChar w:fldCharType="end"/>
        </w:r>
      </w:hyperlink>
    </w:p>
    <w:p w14:paraId="24F1AFE0" w14:textId="567FEBD6" w:rsidR="00F1422C" w:rsidRDefault="00F1422C">
      <w:pPr>
        <w:pStyle w:val="Sisluet2"/>
        <w:rPr>
          <w:rFonts w:asciiTheme="minorHAnsi" w:eastAsiaTheme="minorEastAsia" w:hAnsiTheme="minorHAnsi" w:cstheme="minorBidi"/>
          <w:szCs w:val="22"/>
          <w:lang w:eastAsia="fi-FI"/>
        </w:rPr>
      </w:pPr>
      <w:hyperlink w:anchor="_Toc122512856" w:history="1">
        <w:r w:rsidRPr="00175214">
          <w:rPr>
            <w:rStyle w:val="Hyperlinkki"/>
          </w:rPr>
          <w:t>11.3</w:t>
        </w:r>
        <w:r>
          <w:rPr>
            <w:rFonts w:asciiTheme="minorHAnsi" w:eastAsiaTheme="minorEastAsia" w:hAnsiTheme="minorHAnsi" w:cstheme="minorBidi"/>
            <w:szCs w:val="22"/>
            <w:lang w:eastAsia="fi-FI"/>
          </w:rPr>
          <w:tab/>
        </w:r>
        <w:r w:rsidRPr="00175214">
          <w:rPr>
            <w:rStyle w:val="Hyperlinkki"/>
          </w:rPr>
          <w:t>Valmisteen nimi, määrääjä ja määräyspäivä</w:t>
        </w:r>
        <w:r>
          <w:rPr>
            <w:webHidden/>
          </w:rPr>
          <w:tab/>
        </w:r>
        <w:r>
          <w:rPr>
            <w:webHidden/>
          </w:rPr>
          <w:fldChar w:fldCharType="begin"/>
        </w:r>
        <w:r>
          <w:rPr>
            <w:webHidden/>
          </w:rPr>
          <w:instrText xml:space="preserve"> PAGEREF _Toc122512856 \h </w:instrText>
        </w:r>
        <w:r>
          <w:rPr>
            <w:webHidden/>
          </w:rPr>
        </w:r>
        <w:r>
          <w:rPr>
            <w:webHidden/>
          </w:rPr>
          <w:fldChar w:fldCharType="separate"/>
        </w:r>
        <w:r>
          <w:rPr>
            <w:webHidden/>
          </w:rPr>
          <w:t>75</w:t>
        </w:r>
        <w:r>
          <w:rPr>
            <w:webHidden/>
          </w:rPr>
          <w:fldChar w:fldCharType="end"/>
        </w:r>
      </w:hyperlink>
    </w:p>
    <w:p w14:paraId="66F4F525" w14:textId="7C2E622A" w:rsidR="00F1422C" w:rsidRDefault="00F1422C">
      <w:pPr>
        <w:pStyle w:val="Sisluet1"/>
        <w:rPr>
          <w:rFonts w:asciiTheme="minorHAnsi" w:eastAsiaTheme="minorEastAsia" w:hAnsiTheme="minorHAnsi" w:cstheme="minorBidi"/>
          <w:szCs w:val="22"/>
          <w:lang w:eastAsia="fi-FI"/>
        </w:rPr>
      </w:pPr>
      <w:hyperlink w:anchor="_Toc122512857" w:history="1">
        <w:r w:rsidRPr="00175214">
          <w:rPr>
            <w:rStyle w:val="Hyperlinkki"/>
          </w:rPr>
          <w:t>12</w:t>
        </w:r>
        <w:r>
          <w:rPr>
            <w:rFonts w:asciiTheme="minorHAnsi" w:eastAsiaTheme="minorEastAsia" w:hAnsiTheme="minorHAnsi" w:cstheme="minorBidi"/>
            <w:szCs w:val="22"/>
            <w:lang w:eastAsia="fi-FI"/>
          </w:rPr>
          <w:tab/>
        </w:r>
        <w:r w:rsidRPr="00175214">
          <w:rPr>
            <w:rStyle w:val="Hyperlinkki"/>
          </w:rPr>
          <w:t>Lääkemääräyksen uusimispyynnön vastaus (käsittelyviesti)</w:t>
        </w:r>
        <w:r>
          <w:rPr>
            <w:webHidden/>
          </w:rPr>
          <w:tab/>
        </w:r>
        <w:r>
          <w:rPr>
            <w:webHidden/>
          </w:rPr>
          <w:fldChar w:fldCharType="begin"/>
        </w:r>
        <w:r>
          <w:rPr>
            <w:webHidden/>
          </w:rPr>
          <w:instrText xml:space="preserve"> PAGEREF _Toc122512857 \h </w:instrText>
        </w:r>
        <w:r>
          <w:rPr>
            <w:webHidden/>
          </w:rPr>
        </w:r>
        <w:r>
          <w:rPr>
            <w:webHidden/>
          </w:rPr>
          <w:fldChar w:fldCharType="separate"/>
        </w:r>
        <w:r>
          <w:rPr>
            <w:webHidden/>
          </w:rPr>
          <w:t>77</w:t>
        </w:r>
        <w:r>
          <w:rPr>
            <w:webHidden/>
          </w:rPr>
          <w:fldChar w:fldCharType="end"/>
        </w:r>
      </w:hyperlink>
    </w:p>
    <w:p w14:paraId="5E6D854D" w14:textId="6D942C04" w:rsidR="00F1422C" w:rsidRDefault="00F1422C">
      <w:pPr>
        <w:pStyle w:val="Sisluet2"/>
        <w:rPr>
          <w:rFonts w:asciiTheme="minorHAnsi" w:eastAsiaTheme="minorEastAsia" w:hAnsiTheme="minorHAnsi" w:cstheme="minorBidi"/>
          <w:szCs w:val="22"/>
          <w:lang w:eastAsia="fi-FI"/>
        </w:rPr>
      </w:pPr>
      <w:hyperlink w:anchor="_Toc122512858" w:history="1">
        <w:r w:rsidRPr="00175214">
          <w:rPr>
            <w:rStyle w:val="Hyperlinkki"/>
          </w:rPr>
          <w:t>12.1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_Toc122512858 \h </w:instrText>
        </w:r>
        <w:r>
          <w:rPr>
            <w:webHidden/>
          </w:rPr>
        </w:r>
        <w:r>
          <w:rPr>
            <w:webHidden/>
          </w:rPr>
          <w:fldChar w:fldCharType="separate"/>
        </w:r>
        <w:r>
          <w:rPr>
            <w:webHidden/>
          </w:rPr>
          <w:t>77</w:t>
        </w:r>
        <w:r>
          <w:rPr>
            <w:webHidden/>
          </w:rPr>
          <w:fldChar w:fldCharType="end"/>
        </w:r>
      </w:hyperlink>
    </w:p>
    <w:p w14:paraId="2A9FB44A" w14:textId="5B6BD56B" w:rsidR="00F1422C" w:rsidRDefault="00F1422C">
      <w:pPr>
        <w:pStyle w:val="Sisluet2"/>
        <w:rPr>
          <w:rFonts w:asciiTheme="minorHAnsi" w:eastAsiaTheme="minorEastAsia" w:hAnsiTheme="minorHAnsi" w:cstheme="minorBidi"/>
          <w:szCs w:val="22"/>
          <w:lang w:eastAsia="fi-FI"/>
        </w:rPr>
      </w:pPr>
      <w:hyperlink w:anchor="_Toc122512859" w:history="1">
        <w:r w:rsidRPr="00175214">
          <w:rPr>
            <w:rStyle w:val="Hyperlinkki"/>
          </w:rPr>
          <w:t>12.2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_Toc122512859 \h </w:instrText>
        </w:r>
        <w:r>
          <w:rPr>
            <w:webHidden/>
          </w:rPr>
        </w:r>
        <w:r>
          <w:rPr>
            <w:webHidden/>
          </w:rPr>
          <w:fldChar w:fldCharType="separate"/>
        </w:r>
        <w:r>
          <w:rPr>
            <w:webHidden/>
          </w:rPr>
          <w:t>77</w:t>
        </w:r>
        <w:r>
          <w:rPr>
            <w:webHidden/>
          </w:rPr>
          <w:fldChar w:fldCharType="end"/>
        </w:r>
      </w:hyperlink>
    </w:p>
    <w:p w14:paraId="4BD44224" w14:textId="280FDCFE" w:rsidR="00F1422C" w:rsidRDefault="00F1422C">
      <w:pPr>
        <w:pStyle w:val="Sisluet1"/>
        <w:rPr>
          <w:rFonts w:asciiTheme="minorHAnsi" w:eastAsiaTheme="minorEastAsia" w:hAnsiTheme="minorHAnsi" w:cstheme="minorBidi"/>
          <w:szCs w:val="22"/>
          <w:lang w:eastAsia="fi-FI"/>
        </w:rPr>
      </w:pPr>
      <w:hyperlink w:anchor="_Toc122512860" w:history="1">
        <w:r w:rsidRPr="00175214">
          <w:rPr>
            <w:rStyle w:val="Hyperlinkki"/>
          </w:rPr>
          <w:t>13</w:t>
        </w:r>
        <w:r>
          <w:rPr>
            <w:rFonts w:asciiTheme="minorHAnsi" w:eastAsiaTheme="minorEastAsia" w:hAnsiTheme="minorHAnsi" w:cstheme="minorBidi"/>
            <w:szCs w:val="22"/>
            <w:lang w:eastAsia="fi-FI"/>
          </w:rPr>
          <w:tab/>
        </w:r>
        <w:r w:rsidRPr="00175214">
          <w:rPr>
            <w:rStyle w:val="Hyperlinkki"/>
          </w:rPr>
          <w:t>Lääkemääräyksen toimitus</w:t>
        </w:r>
        <w:r>
          <w:rPr>
            <w:webHidden/>
          </w:rPr>
          <w:tab/>
        </w:r>
        <w:r>
          <w:rPr>
            <w:webHidden/>
          </w:rPr>
          <w:fldChar w:fldCharType="begin"/>
        </w:r>
        <w:r>
          <w:rPr>
            <w:webHidden/>
          </w:rPr>
          <w:instrText xml:space="preserve"> PAGEREF _Toc122512860 \h </w:instrText>
        </w:r>
        <w:r>
          <w:rPr>
            <w:webHidden/>
          </w:rPr>
        </w:r>
        <w:r>
          <w:rPr>
            <w:webHidden/>
          </w:rPr>
          <w:fldChar w:fldCharType="separate"/>
        </w:r>
        <w:r>
          <w:rPr>
            <w:webHidden/>
          </w:rPr>
          <w:t>79</w:t>
        </w:r>
        <w:r>
          <w:rPr>
            <w:webHidden/>
          </w:rPr>
          <w:fldChar w:fldCharType="end"/>
        </w:r>
      </w:hyperlink>
    </w:p>
    <w:p w14:paraId="28FA2EF4" w14:textId="2DE5E34C" w:rsidR="00F1422C" w:rsidRDefault="00F1422C">
      <w:pPr>
        <w:pStyle w:val="Sisluet2"/>
        <w:rPr>
          <w:rFonts w:asciiTheme="minorHAnsi" w:eastAsiaTheme="minorEastAsia" w:hAnsiTheme="minorHAnsi" w:cstheme="minorBidi"/>
          <w:szCs w:val="22"/>
          <w:lang w:eastAsia="fi-FI"/>
        </w:rPr>
      </w:pPr>
      <w:hyperlink w:anchor="_Toc122512861" w:history="1">
        <w:r w:rsidRPr="00175214">
          <w:rPr>
            <w:rStyle w:val="Hyperlinkki"/>
          </w:rPr>
          <w:t>13.1</w:t>
        </w:r>
        <w:r>
          <w:rPr>
            <w:rFonts w:asciiTheme="minorHAnsi" w:eastAsiaTheme="minorEastAsia" w:hAnsiTheme="minorHAnsi" w:cstheme="minorBidi"/>
            <w:szCs w:val="22"/>
            <w:lang w:eastAsia="fi-FI"/>
          </w:rPr>
          <w:tab/>
        </w:r>
        <w:r w:rsidRPr="00175214">
          <w:rPr>
            <w:rStyle w:val="Hyperlinkki"/>
          </w:rPr>
          <w:t>Lääkemääräyksen toimituksen rakenteisen muodon periaatteet</w:t>
        </w:r>
        <w:r>
          <w:rPr>
            <w:webHidden/>
          </w:rPr>
          <w:tab/>
        </w:r>
        <w:r>
          <w:rPr>
            <w:webHidden/>
          </w:rPr>
          <w:fldChar w:fldCharType="begin"/>
        </w:r>
        <w:r>
          <w:rPr>
            <w:webHidden/>
          </w:rPr>
          <w:instrText xml:space="preserve"> PAGEREF _Toc122512861 \h </w:instrText>
        </w:r>
        <w:r>
          <w:rPr>
            <w:webHidden/>
          </w:rPr>
        </w:r>
        <w:r>
          <w:rPr>
            <w:webHidden/>
          </w:rPr>
          <w:fldChar w:fldCharType="separate"/>
        </w:r>
        <w:r>
          <w:rPr>
            <w:webHidden/>
          </w:rPr>
          <w:t>79</w:t>
        </w:r>
        <w:r>
          <w:rPr>
            <w:webHidden/>
          </w:rPr>
          <w:fldChar w:fldCharType="end"/>
        </w:r>
      </w:hyperlink>
    </w:p>
    <w:p w14:paraId="20E8123F" w14:textId="461EDD9B" w:rsidR="00F1422C" w:rsidRDefault="00F1422C">
      <w:pPr>
        <w:pStyle w:val="Sisluet2"/>
        <w:rPr>
          <w:rFonts w:asciiTheme="minorHAnsi" w:eastAsiaTheme="minorEastAsia" w:hAnsiTheme="minorHAnsi" w:cstheme="minorBidi"/>
          <w:szCs w:val="22"/>
          <w:lang w:eastAsia="fi-FI"/>
        </w:rPr>
      </w:pPr>
      <w:hyperlink w:anchor="_Toc122512862" w:history="1">
        <w:r w:rsidRPr="00175214">
          <w:rPr>
            <w:rStyle w:val="Hyperlinkki"/>
          </w:rPr>
          <w:t>13.2</w:t>
        </w:r>
        <w:r>
          <w:rPr>
            <w:rFonts w:asciiTheme="minorHAnsi" w:eastAsiaTheme="minorEastAsia" w:hAnsiTheme="minorHAnsi" w:cstheme="minorBidi"/>
            <w:szCs w:val="22"/>
            <w:lang w:eastAsia="fi-FI"/>
          </w:rPr>
          <w:tab/>
        </w:r>
        <w:r w:rsidRPr="00175214">
          <w:rPr>
            <w:rStyle w:val="Hyperlinkki"/>
          </w:rPr>
          <w:t>Määrätyn lääkkeen yksilöivä tunniste</w:t>
        </w:r>
        <w:r>
          <w:rPr>
            <w:webHidden/>
          </w:rPr>
          <w:tab/>
        </w:r>
        <w:r>
          <w:rPr>
            <w:webHidden/>
          </w:rPr>
          <w:fldChar w:fldCharType="begin"/>
        </w:r>
        <w:r>
          <w:rPr>
            <w:webHidden/>
          </w:rPr>
          <w:instrText xml:space="preserve"> PAGEREF _Toc122512862 \h </w:instrText>
        </w:r>
        <w:r>
          <w:rPr>
            <w:webHidden/>
          </w:rPr>
        </w:r>
        <w:r>
          <w:rPr>
            <w:webHidden/>
          </w:rPr>
          <w:fldChar w:fldCharType="separate"/>
        </w:r>
        <w:r>
          <w:rPr>
            <w:webHidden/>
          </w:rPr>
          <w:t>79</w:t>
        </w:r>
        <w:r>
          <w:rPr>
            <w:webHidden/>
          </w:rPr>
          <w:fldChar w:fldCharType="end"/>
        </w:r>
      </w:hyperlink>
    </w:p>
    <w:p w14:paraId="0210B8EE" w14:textId="470512E5" w:rsidR="00F1422C" w:rsidRDefault="00F1422C">
      <w:pPr>
        <w:pStyle w:val="Sisluet2"/>
        <w:rPr>
          <w:rFonts w:asciiTheme="minorHAnsi" w:eastAsiaTheme="minorEastAsia" w:hAnsiTheme="minorHAnsi" w:cstheme="minorBidi"/>
          <w:szCs w:val="22"/>
          <w:lang w:eastAsia="fi-FI"/>
        </w:rPr>
      </w:pPr>
      <w:hyperlink w:anchor="_Toc122512863" w:history="1">
        <w:r w:rsidRPr="00175214">
          <w:rPr>
            <w:rStyle w:val="Hyperlinkki"/>
          </w:rPr>
          <w:t>13.3</w:t>
        </w:r>
        <w:r>
          <w:rPr>
            <w:rFonts w:asciiTheme="minorHAnsi" w:eastAsiaTheme="minorEastAsia" w:hAnsiTheme="minorHAnsi" w:cstheme="minorBidi"/>
            <w:szCs w:val="22"/>
            <w:lang w:eastAsia="fi-FI"/>
          </w:rPr>
          <w:tab/>
        </w:r>
        <w:r w:rsidRPr="00175214">
          <w:rPr>
            <w:rStyle w:val="Hyperlinkki"/>
          </w:rPr>
          <w:t>Lääkevalmisteen ja pakkauksen tiedot sekä toimituksen perustiedot</w:t>
        </w:r>
        <w:r>
          <w:rPr>
            <w:webHidden/>
          </w:rPr>
          <w:tab/>
        </w:r>
        <w:r>
          <w:rPr>
            <w:webHidden/>
          </w:rPr>
          <w:fldChar w:fldCharType="begin"/>
        </w:r>
        <w:r>
          <w:rPr>
            <w:webHidden/>
          </w:rPr>
          <w:instrText xml:space="preserve"> PAGEREF _Toc122512863 \h </w:instrText>
        </w:r>
        <w:r>
          <w:rPr>
            <w:webHidden/>
          </w:rPr>
        </w:r>
        <w:r>
          <w:rPr>
            <w:webHidden/>
          </w:rPr>
          <w:fldChar w:fldCharType="separate"/>
        </w:r>
        <w:r>
          <w:rPr>
            <w:webHidden/>
          </w:rPr>
          <w:t>80</w:t>
        </w:r>
        <w:r>
          <w:rPr>
            <w:webHidden/>
          </w:rPr>
          <w:fldChar w:fldCharType="end"/>
        </w:r>
      </w:hyperlink>
    </w:p>
    <w:p w14:paraId="56934539" w14:textId="74B8D3DA" w:rsidR="00F1422C" w:rsidRDefault="00F1422C">
      <w:pPr>
        <w:pStyle w:val="Sisluet3"/>
        <w:rPr>
          <w:rFonts w:asciiTheme="minorHAnsi" w:eastAsiaTheme="minorEastAsia" w:hAnsiTheme="minorHAnsi" w:cstheme="minorBidi"/>
          <w:szCs w:val="22"/>
        </w:rPr>
      </w:pPr>
      <w:hyperlink w:anchor="_Toc122512864" w:history="1">
        <w:r w:rsidRPr="00175214">
          <w:rPr>
            <w:rStyle w:val="Hyperlinkki"/>
          </w:rPr>
          <w:t>13.3.1</w:t>
        </w:r>
        <w:r>
          <w:rPr>
            <w:rFonts w:asciiTheme="minorHAnsi" w:eastAsiaTheme="minorEastAsia" w:hAnsiTheme="minorHAnsi" w:cstheme="minorBidi"/>
            <w:szCs w:val="22"/>
          </w:rPr>
          <w:tab/>
        </w:r>
        <w:r w:rsidRPr="00175214">
          <w:rPr>
            <w:rStyle w:val="Hyperlinkki"/>
          </w:rPr>
          <w:t>Tietojen yhteenveto</w:t>
        </w:r>
        <w:r>
          <w:rPr>
            <w:webHidden/>
          </w:rPr>
          <w:tab/>
        </w:r>
        <w:r>
          <w:rPr>
            <w:webHidden/>
          </w:rPr>
          <w:fldChar w:fldCharType="begin"/>
        </w:r>
        <w:r>
          <w:rPr>
            <w:webHidden/>
          </w:rPr>
          <w:instrText xml:space="preserve"> PAGEREF _Toc122512864 \h </w:instrText>
        </w:r>
        <w:r>
          <w:rPr>
            <w:webHidden/>
          </w:rPr>
        </w:r>
        <w:r>
          <w:rPr>
            <w:webHidden/>
          </w:rPr>
          <w:fldChar w:fldCharType="separate"/>
        </w:r>
        <w:r>
          <w:rPr>
            <w:webHidden/>
          </w:rPr>
          <w:t>80</w:t>
        </w:r>
        <w:r>
          <w:rPr>
            <w:webHidden/>
          </w:rPr>
          <w:fldChar w:fldCharType="end"/>
        </w:r>
      </w:hyperlink>
    </w:p>
    <w:p w14:paraId="6AD36F7A" w14:textId="651DF99A" w:rsidR="00F1422C" w:rsidRDefault="00F1422C">
      <w:pPr>
        <w:pStyle w:val="Sisluet3"/>
        <w:rPr>
          <w:rFonts w:asciiTheme="minorHAnsi" w:eastAsiaTheme="minorEastAsia" w:hAnsiTheme="minorHAnsi" w:cstheme="minorBidi"/>
          <w:szCs w:val="22"/>
        </w:rPr>
      </w:pPr>
      <w:hyperlink w:anchor="_Toc122512865" w:history="1">
        <w:r w:rsidRPr="00175214">
          <w:rPr>
            <w:rStyle w:val="Hyperlinkki"/>
          </w:rPr>
          <w:t>13.3.2</w:t>
        </w:r>
        <w:r>
          <w:rPr>
            <w:rFonts w:asciiTheme="minorHAnsi" w:eastAsiaTheme="minorEastAsia" w:hAnsiTheme="minorHAnsi" w:cstheme="minorBidi"/>
            <w:szCs w:val="22"/>
          </w:rPr>
          <w:tab/>
        </w:r>
        <w:r w:rsidRPr="00175214">
          <w:rPr>
            <w:rStyle w:val="Hyperlinkki"/>
          </w:rPr>
          <w:t>Lääkevalmisteen vahvuus, koostumus ja ajankohta</w:t>
        </w:r>
        <w:r>
          <w:rPr>
            <w:webHidden/>
          </w:rPr>
          <w:tab/>
        </w:r>
        <w:r>
          <w:rPr>
            <w:webHidden/>
          </w:rPr>
          <w:fldChar w:fldCharType="begin"/>
        </w:r>
        <w:r>
          <w:rPr>
            <w:webHidden/>
          </w:rPr>
          <w:instrText xml:space="preserve"> PAGEREF _Toc122512865 \h </w:instrText>
        </w:r>
        <w:r>
          <w:rPr>
            <w:webHidden/>
          </w:rPr>
        </w:r>
        <w:r>
          <w:rPr>
            <w:webHidden/>
          </w:rPr>
          <w:fldChar w:fldCharType="separate"/>
        </w:r>
        <w:r>
          <w:rPr>
            <w:webHidden/>
          </w:rPr>
          <w:t>82</w:t>
        </w:r>
        <w:r>
          <w:rPr>
            <w:webHidden/>
          </w:rPr>
          <w:fldChar w:fldCharType="end"/>
        </w:r>
      </w:hyperlink>
    </w:p>
    <w:p w14:paraId="4C688F02" w14:textId="50C9397F" w:rsidR="00F1422C" w:rsidRDefault="00F1422C">
      <w:pPr>
        <w:pStyle w:val="Sisluet3"/>
        <w:rPr>
          <w:rFonts w:asciiTheme="minorHAnsi" w:eastAsiaTheme="minorEastAsia" w:hAnsiTheme="minorHAnsi" w:cstheme="minorBidi"/>
          <w:szCs w:val="22"/>
        </w:rPr>
      </w:pPr>
      <w:hyperlink w:anchor="_Toc122512866" w:history="1">
        <w:r w:rsidRPr="00175214">
          <w:rPr>
            <w:rStyle w:val="Hyperlinkki"/>
            <w:highlight w:val="white"/>
          </w:rPr>
          <w:t>13.3.3</w:t>
        </w:r>
        <w:r>
          <w:rPr>
            <w:rFonts w:asciiTheme="minorHAnsi" w:eastAsiaTheme="minorEastAsia" w:hAnsiTheme="minorHAnsi" w:cstheme="minorBidi"/>
            <w:szCs w:val="22"/>
          </w:rPr>
          <w:tab/>
        </w:r>
        <w:r w:rsidRPr="00175214">
          <w:rPr>
            <w:rStyle w:val="Hyperlinkki"/>
            <w:highlight w:val="white"/>
          </w:rPr>
          <w:t>Lääkevalmisteen ATC-koodi ja nimi, Lääketietokantaan kuulumaton valmiste</w:t>
        </w:r>
        <w:r>
          <w:rPr>
            <w:webHidden/>
          </w:rPr>
          <w:tab/>
        </w:r>
        <w:r>
          <w:rPr>
            <w:webHidden/>
          </w:rPr>
          <w:fldChar w:fldCharType="begin"/>
        </w:r>
        <w:r>
          <w:rPr>
            <w:webHidden/>
          </w:rPr>
          <w:instrText xml:space="preserve"> PAGEREF _Toc122512866 \h </w:instrText>
        </w:r>
        <w:r>
          <w:rPr>
            <w:webHidden/>
          </w:rPr>
        </w:r>
        <w:r>
          <w:rPr>
            <w:webHidden/>
          </w:rPr>
          <w:fldChar w:fldCharType="separate"/>
        </w:r>
        <w:r>
          <w:rPr>
            <w:webHidden/>
          </w:rPr>
          <w:t>83</w:t>
        </w:r>
        <w:r>
          <w:rPr>
            <w:webHidden/>
          </w:rPr>
          <w:fldChar w:fldCharType="end"/>
        </w:r>
      </w:hyperlink>
    </w:p>
    <w:p w14:paraId="62432AF2" w14:textId="67C8129B" w:rsidR="00F1422C" w:rsidRDefault="00F1422C">
      <w:pPr>
        <w:pStyle w:val="Sisluet3"/>
        <w:rPr>
          <w:rFonts w:asciiTheme="minorHAnsi" w:eastAsiaTheme="minorEastAsia" w:hAnsiTheme="minorHAnsi" w:cstheme="minorBidi"/>
          <w:szCs w:val="22"/>
        </w:rPr>
      </w:pPr>
      <w:hyperlink w:anchor="_Toc122512867" w:history="1">
        <w:r w:rsidRPr="00175214">
          <w:rPr>
            <w:rStyle w:val="Hyperlinkki"/>
          </w:rPr>
          <w:t>13.3.4</w:t>
        </w:r>
        <w:r>
          <w:rPr>
            <w:rFonts w:asciiTheme="minorHAnsi" w:eastAsiaTheme="minorEastAsia" w:hAnsiTheme="minorHAnsi" w:cstheme="minorBidi"/>
            <w:szCs w:val="22"/>
          </w:rPr>
          <w:tab/>
        </w:r>
        <w:r w:rsidRPr="00175214">
          <w:rPr>
            <w:rStyle w:val="Hyperlinkki"/>
          </w:rPr>
          <w:t>Toimitettu kokonaismäärä ja jäljellä oleva määrä</w:t>
        </w:r>
        <w:r>
          <w:rPr>
            <w:webHidden/>
          </w:rPr>
          <w:tab/>
        </w:r>
        <w:r>
          <w:rPr>
            <w:webHidden/>
          </w:rPr>
          <w:fldChar w:fldCharType="begin"/>
        </w:r>
        <w:r>
          <w:rPr>
            <w:webHidden/>
          </w:rPr>
          <w:instrText xml:space="preserve"> PAGEREF _Toc122512867 \h </w:instrText>
        </w:r>
        <w:r>
          <w:rPr>
            <w:webHidden/>
          </w:rPr>
        </w:r>
        <w:r>
          <w:rPr>
            <w:webHidden/>
          </w:rPr>
          <w:fldChar w:fldCharType="separate"/>
        </w:r>
        <w:r>
          <w:rPr>
            <w:webHidden/>
          </w:rPr>
          <w:t>84</w:t>
        </w:r>
        <w:r>
          <w:rPr>
            <w:webHidden/>
          </w:rPr>
          <w:fldChar w:fldCharType="end"/>
        </w:r>
      </w:hyperlink>
    </w:p>
    <w:p w14:paraId="45D38358" w14:textId="2EF1B80B" w:rsidR="00F1422C" w:rsidRDefault="00F1422C">
      <w:pPr>
        <w:pStyle w:val="Sisluet3"/>
        <w:rPr>
          <w:rFonts w:asciiTheme="minorHAnsi" w:eastAsiaTheme="minorEastAsia" w:hAnsiTheme="minorHAnsi" w:cstheme="minorBidi"/>
          <w:szCs w:val="22"/>
        </w:rPr>
      </w:pPr>
      <w:hyperlink w:anchor="_Toc122512868" w:history="1">
        <w:r w:rsidRPr="00175214">
          <w:rPr>
            <w:rStyle w:val="Hyperlinkki"/>
          </w:rPr>
          <w:t>13.3.5</w:t>
        </w:r>
        <w:r>
          <w:rPr>
            <w:rFonts w:asciiTheme="minorHAnsi" w:eastAsiaTheme="minorEastAsia" w:hAnsiTheme="minorHAnsi" w:cstheme="minorBidi"/>
            <w:szCs w:val="22"/>
          </w:rPr>
          <w:tab/>
        </w:r>
        <w:r w:rsidRPr="00175214">
          <w:rPr>
            <w:rStyle w:val="Hyperlinkki"/>
          </w:rPr>
          <w:t>Toimitettava pakkauskoko ja pakkausten lukumäärä</w:t>
        </w:r>
        <w:r>
          <w:rPr>
            <w:webHidden/>
          </w:rPr>
          <w:tab/>
        </w:r>
        <w:r>
          <w:rPr>
            <w:webHidden/>
          </w:rPr>
          <w:fldChar w:fldCharType="begin"/>
        </w:r>
        <w:r>
          <w:rPr>
            <w:webHidden/>
          </w:rPr>
          <w:instrText xml:space="preserve"> PAGEREF _Toc122512868 \h </w:instrText>
        </w:r>
        <w:r>
          <w:rPr>
            <w:webHidden/>
          </w:rPr>
        </w:r>
        <w:r>
          <w:rPr>
            <w:webHidden/>
          </w:rPr>
          <w:fldChar w:fldCharType="separate"/>
        </w:r>
        <w:r>
          <w:rPr>
            <w:webHidden/>
          </w:rPr>
          <w:t>85</w:t>
        </w:r>
        <w:r>
          <w:rPr>
            <w:webHidden/>
          </w:rPr>
          <w:fldChar w:fldCharType="end"/>
        </w:r>
      </w:hyperlink>
    </w:p>
    <w:p w14:paraId="5E62A35B" w14:textId="5ACB36D6" w:rsidR="00F1422C" w:rsidRDefault="00F1422C">
      <w:pPr>
        <w:pStyle w:val="Sisluet3"/>
        <w:rPr>
          <w:rFonts w:asciiTheme="minorHAnsi" w:eastAsiaTheme="minorEastAsia" w:hAnsiTheme="minorHAnsi" w:cstheme="minorBidi"/>
          <w:szCs w:val="22"/>
        </w:rPr>
      </w:pPr>
      <w:hyperlink w:anchor="_Toc122512869" w:history="1">
        <w:r w:rsidRPr="00175214">
          <w:rPr>
            <w:rStyle w:val="Hyperlinkki"/>
          </w:rPr>
          <w:t>13.3.6</w:t>
        </w:r>
        <w:r>
          <w:rPr>
            <w:rFonts w:asciiTheme="minorHAnsi" w:eastAsiaTheme="minorEastAsia" w:hAnsiTheme="minorHAnsi" w:cstheme="minorBidi"/>
            <w:szCs w:val="22"/>
          </w:rPr>
          <w:tab/>
        </w:r>
        <w:r w:rsidRPr="00175214">
          <w:rPr>
            <w:rStyle w:val="Hyperlinkki"/>
          </w:rPr>
          <w:t>Lääkkeen kauppanimi ja VNR-numero</w:t>
        </w:r>
        <w:r>
          <w:rPr>
            <w:webHidden/>
          </w:rPr>
          <w:tab/>
        </w:r>
        <w:r>
          <w:rPr>
            <w:webHidden/>
          </w:rPr>
          <w:fldChar w:fldCharType="begin"/>
        </w:r>
        <w:r>
          <w:rPr>
            <w:webHidden/>
          </w:rPr>
          <w:instrText xml:space="preserve"> PAGEREF _Toc122512869 \h </w:instrText>
        </w:r>
        <w:r>
          <w:rPr>
            <w:webHidden/>
          </w:rPr>
        </w:r>
        <w:r>
          <w:rPr>
            <w:webHidden/>
          </w:rPr>
          <w:fldChar w:fldCharType="separate"/>
        </w:r>
        <w:r>
          <w:rPr>
            <w:webHidden/>
          </w:rPr>
          <w:t>86</w:t>
        </w:r>
        <w:r>
          <w:rPr>
            <w:webHidden/>
          </w:rPr>
          <w:fldChar w:fldCharType="end"/>
        </w:r>
      </w:hyperlink>
    </w:p>
    <w:p w14:paraId="0921B27A" w14:textId="25E5DDE0" w:rsidR="00F1422C" w:rsidRDefault="00F1422C">
      <w:pPr>
        <w:pStyle w:val="Sisluet3"/>
        <w:rPr>
          <w:rFonts w:asciiTheme="minorHAnsi" w:eastAsiaTheme="minorEastAsia" w:hAnsiTheme="minorHAnsi" w:cstheme="minorBidi"/>
          <w:szCs w:val="22"/>
        </w:rPr>
      </w:pPr>
      <w:hyperlink w:anchor="_Toc122512870" w:history="1">
        <w:r w:rsidRPr="00175214">
          <w:rPr>
            <w:rStyle w:val="Hyperlinkki"/>
          </w:rPr>
          <w:t>13.3.7</w:t>
        </w:r>
        <w:r>
          <w:rPr>
            <w:rFonts w:asciiTheme="minorHAnsi" w:eastAsiaTheme="minorEastAsia" w:hAnsiTheme="minorHAnsi" w:cstheme="minorBidi"/>
            <w:szCs w:val="22"/>
          </w:rPr>
          <w:tab/>
        </w:r>
        <w:r w:rsidRPr="00175214">
          <w:rPr>
            <w:rStyle w:val="Hyperlinkki"/>
          </w:rPr>
          <w:t>Myyntiluvan haltija</w:t>
        </w:r>
        <w:r>
          <w:rPr>
            <w:webHidden/>
          </w:rPr>
          <w:tab/>
        </w:r>
        <w:r>
          <w:rPr>
            <w:webHidden/>
          </w:rPr>
          <w:fldChar w:fldCharType="begin"/>
        </w:r>
        <w:r>
          <w:rPr>
            <w:webHidden/>
          </w:rPr>
          <w:instrText xml:space="preserve"> PAGEREF _Toc122512870 \h </w:instrText>
        </w:r>
        <w:r>
          <w:rPr>
            <w:webHidden/>
          </w:rPr>
        </w:r>
        <w:r>
          <w:rPr>
            <w:webHidden/>
          </w:rPr>
          <w:fldChar w:fldCharType="separate"/>
        </w:r>
        <w:r>
          <w:rPr>
            <w:webHidden/>
          </w:rPr>
          <w:t>87</w:t>
        </w:r>
        <w:r>
          <w:rPr>
            <w:webHidden/>
          </w:rPr>
          <w:fldChar w:fldCharType="end"/>
        </w:r>
      </w:hyperlink>
    </w:p>
    <w:p w14:paraId="6CC8B2AE" w14:textId="2AB00DA6" w:rsidR="00F1422C" w:rsidRDefault="00F1422C">
      <w:pPr>
        <w:pStyle w:val="Sisluet3"/>
        <w:rPr>
          <w:rFonts w:asciiTheme="minorHAnsi" w:eastAsiaTheme="minorEastAsia" w:hAnsiTheme="minorHAnsi" w:cstheme="minorBidi"/>
          <w:szCs w:val="22"/>
        </w:rPr>
      </w:pPr>
      <w:hyperlink w:anchor="_Toc122512871" w:history="1">
        <w:r w:rsidRPr="00175214">
          <w:rPr>
            <w:rStyle w:val="Hyperlinkki"/>
          </w:rPr>
          <w:t>13.3.8</w:t>
        </w:r>
        <w:r>
          <w:rPr>
            <w:rFonts w:asciiTheme="minorHAnsi" w:eastAsiaTheme="minorEastAsia" w:hAnsiTheme="minorHAnsi" w:cstheme="minorBidi"/>
            <w:szCs w:val="22"/>
          </w:rPr>
          <w:tab/>
        </w:r>
        <w:r w:rsidRPr="00175214">
          <w:rPr>
            <w:rStyle w:val="Hyperlinkki"/>
          </w:rPr>
          <w:t>Lääkemuoto, säilytysastia, valmisteen ja pakkauksen lisätieto ja osapakkaus</w:t>
        </w:r>
        <w:r>
          <w:rPr>
            <w:webHidden/>
          </w:rPr>
          <w:tab/>
        </w:r>
        <w:r>
          <w:rPr>
            <w:webHidden/>
          </w:rPr>
          <w:fldChar w:fldCharType="begin"/>
        </w:r>
        <w:r>
          <w:rPr>
            <w:webHidden/>
          </w:rPr>
          <w:instrText xml:space="preserve"> PAGEREF _Toc122512871 \h </w:instrText>
        </w:r>
        <w:r>
          <w:rPr>
            <w:webHidden/>
          </w:rPr>
        </w:r>
        <w:r>
          <w:rPr>
            <w:webHidden/>
          </w:rPr>
          <w:fldChar w:fldCharType="separate"/>
        </w:r>
        <w:r>
          <w:rPr>
            <w:webHidden/>
          </w:rPr>
          <w:t>87</w:t>
        </w:r>
        <w:r>
          <w:rPr>
            <w:webHidden/>
          </w:rPr>
          <w:fldChar w:fldCharType="end"/>
        </w:r>
      </w:hyperlink>
    </w:p>
    <w:p w14:paraId="6A7BBE89" w14:textId="6AA8A714" w:rsidR="00F1422C" w:rsidRDefault="00F1422C">
      <w:pPr>
        <w:pStyle w:val="Sisluet3"/>
        <w:rPr>
          <w:rFonts w:asciiTheme="minorHAnsi" w:eastAsiaTheme="minorEastAsia" w:hAnsiTheme="minorHAnsi" w:cstheme="minorBidi"/>
          <w:szCs w:val="22"/>
        </w:rPr>
      </w:pPr>
      <w:hyperlink w:anchor="_Toc122512872" w:history="1">
        <w:r w:rsidRPr="00175214">
          <w:rPr>
            <w:rStyle w:val="Hyperlinkki"/>
          </w:rPr>
          <w:t>13.3.9</w:t>
        </w:r>
        <w:r>
          <w:rPr>
            <w:rFonts w:asciiTheme="minorHAnsi" w:eastAsiaTheme="minorEastAsia" w:hAnsiTheme="minorHAnsi" w:cstheme="minorBidi"/>
            <w:szCs w:val="22"/>
          </w:rPr>
          <w:tab/>
        </w:r>
        <w:r w:rsidRPr="00175214">
          <w:rPr>
            <w:rStyle w:val="Hyperlinkki"/>
          </w:rPr>
          <w:t>Toimituksen osapuolitiedot</w:t>
        </w:r>
        <w:r>
          <w:rPr>
            <w:webHidden/>
          </w:rPr>
          <w:tab/>
        </w:r>
        <w:r>
          <w:rPr>
            <w:webHidden/>
          </w:rPr>
          <w:fldChar w:fldCharType="begin"/>
        </w:r>
        <w:r>
          <w:rPr>
            <w:webHidden/>
          </w:rPr>
          <w:instrText xml:space="preserve"> PAGEREF _Toc122512872 \h </w:instrText>
        </w:r>
        <w:r>
          <w:rPr>
            <w:webHidden/>
          </w:rPr>
        </w:r>
        <w:r>
          <w:rPr>
            <w:webHidden/>
          </w:rPr>
          <w:fldChar w:fldCharType="separate"/>
        </w:r>
        <w:r>
          <w:rPr>
            <w:webHidden/>
          </w:rPr>
          <w:t>88</w:t>
        </w:r>
        <w:r>
          <w:rPr>
            <w:webHidden/>
          </w:rPr>
          <w:fldChar w:fldCharType="end"/>
        </w:r>
      </w:hyperlink>
    </w:p>
    <w:p w14:paraId="28497B64" w14:textId="7D0D0FB0" w:rsidR="00F1422C" w:rsidRDefault="00F1422C">
      <w:pPr>
        <w:pStyle w:val="Sisluet4"/>
        <w:rPr>
          <w:rFonts w:asciiTheme="minorHAnsi" w:eastAsiaTheme="minorEastAsia" w:hAnsiTheme="minorHAnsi" w:cstheme="minorBidi"/>
          <w:szCs w:val="22"/>
        </w:rPr>
      </w:pPr>
      <w:hyperlink w:anchor="_Toc122512873" w:history="1">
        <w:r w:rsidRPr="00175214">
          <w:rPr>
            <w:rStyle w:val="Hyperlinkki"/>
          </w:rPr>
          <w:t>13.3.9.1</w:t>
        </w:r>
        <w:r>
          <w:rPr>
            <w:rFonts w:asciiTheme="minorHAnsi" w:eastAsiaTheme="minorEastAsia" w:hAnsiTheme="minorHAnsi" w:cstheme="minorBidi"/>
            <w:szCs w:val="22"/>
          </w:rPr>
          <w:tab/>
        </w:r>
        <w:r w:rsidRPr="00175214">
          <w:rPr>
            <w:rStyle w:val="Hyperlinkki"/>
          </w:rPr>
          <w:t>Proviisorin, farmaseutin ja  organisaation tiedot</w:t>
        </w:r>
        <w:r>
          <w:rPr>
            <w:webHidden/>
          </w:rPr>
          <w:tab/>
        </w:r>
        <w:r>
          <w:rPr>
            <w:webHidden/>
          </w:rPr>
          <w:fldChar w:fldCharType="begin"/>
        </w:r>
        <w:r>
          <w:rPr>
            <w:webHidden/>
          </w:rPr>
          <w:instrText xml:space="preserve"> PAGEREF _Toc122512873 \h </w:instrText>
        </w:r>
        <w:r>
          <w:rPr>
            <w:webHidden/>
          </w:rPr>
        </w:r>
        <w:r>
          <w:rPr>
            <w:webHidden/>
          </w:rPr>
          <w:fldChar w:fldCharType="separate"/>
        </w:r>
        <w:r>
          <w:rPr>
            <w:webHidden/>
          </w:rPr>
          <w:t>88</w:t>
        </w:r>
        <w:r>
          <w:rPr>
            <w:webHidden/>
          </w:rPr>
          <w:fldChar w:fldCharType="end"/>
        </w:r>
      </w:hyperlink>
    </w:p>
    <w:p w14:paraId="260F7B34" w14:textId="2B3E7D4B" w:rsidR="00F1422C" w:rsidRDefault="00F1422C">
      <w:pPr>
        <w:pStyle w:val="Sisluet4"/>
        <w:rPr>
          <w:rFonts w:asciiTheme="minorHAnsi" w:eastAsiaTheme="minorEastAsia" w:hAnsiTheme="minorHAnsi" w:cstheme="minorBidi"/>
          <w:szCs w:val="22"/>
        </w:rPr>
      </w:pPr>
      <w:hyperlink w:anchor="_Toc122512874" w:history="1">
        <w:r w:rsidRPr="00175214">
          <w:rPr>
            <w:rStyle w:val="Hyperlinkki"/>
          </w:rPr>
          <w:t>13.3.9.2</w:t>
        </w:r>
        <w:r>
          <w:rPr>
            <w:rFonts w:asciiTheme="minorHAnsi" w:eastAsiaTheme="minorEastAsia" w:hAnsiTheme="minorHAnsi" w:cstheme="minorBidi"/>
            <w:szCs w:val="22"/>
          </w:rPr>
          <w:tab/>
        </w:r>
        <w:r w:rsidRPr="00175214">
          <w:rPr>
            <w:rStyle w:val="Hyperlinkki"/>
          </w:rPr>
          <w:t>Farmasian opiskelija</w:t>
        </w:r>
        <w:r>
          <w:rPr>
            <w:webHidden/>
          </w:rPr>
          <w:tab/>
        </w:r>
        <w:r>
          <w:rPr>
            <w:webHidden/>
          </w:rPr>
          <w:fldChar w:fldCharType="begin"/>
        </w:r>
        <w:r>
          <w:rPr>
            <w:webHidden/>
          </w:rPr>
          <w:instrText xml:space="preserve"> PAGEREF _Toc122512874 \h </w:instrText>
        </w:r>
        <w:r>
          <w:rPr>
            <w:webHidden/>
          </w:rPr>
        </w:r>
        <w:r>
          <w:rPr>
            <w:webHidden/>
          </w:rPr>
          <w:fldChar w:fldCharType="separate"/>
        </w:r>
        <w:r>
          <w:rPr>
            <w:webHidden/>
          </w:rPr>
          <w:t>89</w:t>
        </w:r>
        <w:r>
          <w:rPr>
            <w:webHidden/>
          </w:rPr>
          <w:fldChar w:fldCharType="end"/>
        </w:r>
      </w:hyperlink>
    </w:p>
    <w:p w14:paraId="3AF6457E" w14:textId="3F99DA53" w:rsidR="00F1422C" w:rsidRDefault="00F1422C">
      <w:pPr>
        <w:pStyle w:val="Sisluet4"/>
        <w:rPr>
          <w:rFonts w:asciiTheme="minorHAnsi" w:eastAsiaTheme="minorEastAsia" w:hAnsiTheme="minorHAnsi" w:cstheme="minorBidi"/>
          <w:szCs w:val="22"/>
        </w:rPr>
      </w:pPr>
      <w:hyperlink w:anchor="_Toc122512875" w:history="1">
        <w:r w:rsidRPr="00175214">
          <w:rPr>
            <w:rStyle w:val="Hyperlinkki"/>
          </w:rPr>
          <w:t>13.3.9.3</w:t>
        </w:r>
        <w:r>
          <w:rPr>
            <w:rFonts w:asciiTheme="minorHAnsi" w:eastAsiaTheme="minorEastAsia" w:hAnsiTheme="minorHAnsi" w:cstheme="minorBidi"/>
            <w:szCs w:val="22"/>
          </w:rPr>
          <w:tab/>
        </w:r>
        <w:r w:rsidRPr="00175214">
          <w:rPr>
            <w:rStyle w:val="Hyperlinkki"/>
          </w:rPr>
          <w:t>Potilaan tiedot</w:t>
        </w:r>
        <w:r>
          <w:rPr>
            <w:webHidden/>
          </w:rPr>
          <w:tab/>
        </w:r>
        <w:r>
          <w:rPr>
            <w:webHidden/>
          </w:rPr>
          <w:fldChar w:fldCharType="begin"/>
        </w:r>
        <w:r>
          <w:rPr>
            <w:webHidden/>
          </w:rPr>
          <w:instrText xml:space="preserve"> PAGEREF _Toc122512875 \h </w:instrText>
        </w:r>
        <w:r>
          <w:rPr>
            <w:webHidden/>
          </w:rPr>
        </w:r>
        <w:r>
          <w:rPr>
            <w:webHidden/>
          </w:rPr>
          <w:fldChar w:fldCharType="separate"/>
        </w:r>
        <w:r>
          <w:rPr>
            <w:webHidden/>
          </w:rPr>
          <w:t>90</w:t>
        </w:r>
        <w:r>
          <w:rPr>
            <w:webHidden/>
          </w:rPr>
          <w:fldChar w:fldCharType="end"/>
        </w:r>
      </w:hyperlink>
    </w:p>
    <w:p w14:paraId="14D4D72E" w14:textId="12B83535" w:rsidR="00F1422C" w:rsidRDefault="00F1422C">
      <w:pPr>
        <w:pStyle w:val="Sisluet3"/>
        <w:rPr>
          <w:rFonts w:asciiTheme="minorHAnsi" w:eastAsiaTheme="minorEastAsia" w:hAnsiTheme="minorHAnsi" w:cstheme="minorBidi"/>
          <w:szCs w:val="22"/>
        </w:rPr>
      </w:pPr>
      <w:hyperlink w:anchor="_Toc122512876" w:history="1">
        <w:r w:rsidRPr="00175214">
          <w:rPr>
            <w:rStyle w:val="Hyperlinkki"/>
          </w:rPr>
          <w:t>13.3.10</w:t>
        </w:r>
        <w:r>
          <w:rPr>
            <w:rFonts w:asciiTheme="minorHAnsi" w:eastAsiaTheme="minorEastAsia" w:hAnsiTheme="minorHAnsi" w:cstheme="minorBidi"/>
            <w:szCs w:val="22"/>
          </w:rPr>
          <w:tab/>
        </w:r>
        <w:r w:rsidRPr="00175214">
          <w:rPr>
            <w:rStyle w:val="Hyperlinkki"/>
          </w:rPr>
          <w:t>Toimituksen kohteena olevan lääkemääräyksen id sekä toimituksen id</w:t>
        </w:r>
        <w:r>
          <w:rPr>
            <w:webHidden/>
          </w:rPr>
          <w:tab/>
        </w:r>
        <w:r>
          <w:rPr>
            <w:webHidden/>
          </w:rPr>
          <w:fldChar w:fldCharType="begin"/>
        </w:r>
        <w:r>
          <w:rPr>
            <w:webHidden/>
          </w:rPr>
          <w:instrText xml:space="preserve"> PAGEREF _Toc122512876 \h </w:instrText>
        </w:r>
        <w:r>
          <w:rPr>
            <w:webHidden/>
          </w:rPr>
        </w:r>
        <w:r>
          <w:rPr>
            <w:webHidden/>
          </w:rPr>
          <w:fldChar w:fldCharType="separate"/>
        </w:r>
        <w:r>
          <w:rPr>
            <w:webHidden/>
          </w:rPr>
          <w:t>91</w:t>
        </w:r>
        <w:r>
          <w:rPr>
            <w:webHidden/>
          </w:rPr>
          <w:fldChar w:fldCharType="end"/>
        </w:r>
      </w:hyperlink>
    </w:p>
    <w:p w14:paraId="444FC279" w14:textId="1F5C9C3A" w:rsidR="00F1422C" w:rsidRDefault="00F1422C">
      <w:pPr>
        <w:pStyle w:val="Sisluet2"/>
        <w:rPr>
          <w:rFonts w:asciiTheme="minorHAnsi" w:eastAsiaTheme="minorEastAsia" w:hAnsiTheme="minorHAnsi" w:cstheme="minorBidi"/>
          <w:szCs w:val="22"/>
          <w:lang w:eastAsia="fi-FI"/>
        </w:rPr>
      </w:pPr>
      <w:hyperlink w:anchor="_Toc122512877" w:history="1">
        <w:r w:rsidRPr="00175214">
          <w:rPr>
            <w:rStyle w:val="Hyperlinkki"/>
            <w:highlight w:val="white"/>
          </w:rPr>
          <w:t>13.4</w:t>
        </w:r>
        <w:r>
          <w:rPr>
            <w:rFonts w:asciiTheme="minorHAnsi" w:eastAsiaTheme="minorEastAsia" w:hAnsiTheme="minorHAnsi" w:cstheme="minorBidi"/>
            <w:szCs w:val="22"/>
            <w:lang w:eastAsia="fi-FI"/>
          </w:rPr>
          <w:tab/>
        </w:r>
        <w:r w:rsidRPr="00175214">
          <w:rPr>
            <w:rStyle w:val="Hyperlinkki"/>
            <w:highlight w:val="white"/>
          </w:rPr>
          <w:t>Toimituksen muut tiedot</w:t>
        </w:r>
        <w:r>
          <w:rPr>
            <w:webHidden/>
          </w:rPr>
          <w:tab/>
        </w:r>
        <w:r>
          <w:rPr>
            <w:webHidden/>
          </w:rPr>
          <w:fldChar w:fldCharType="begin"/>
        </w:r>
        <w:r>
          <w:rPr>
            <w:webHidden/>
          </w:rPr>
          <w:instrText xml:space="preserve"> PAGEREF _Toc122512877 \h </w:instrText>
        </w:r>
        <w:r>
          <w:rPr>
            <w:webHidden/>
          </w:rPr>
        </w:r>
        <w:r>
          <w:rPr>
            <w:webHidden/>
          </w:rPr>
          <w:fldChar w:fldCharType="separate"/>
        </w:r>
        <w:r>
          <w:rPr>
            <w:webHidden/>
          </w:rPr>
          <w:t>91</w:t>
        </w:r>
        <w:r>
          <w:rPr>
            <w:webHidden/>
          </w:rPr>
          <w:fldChar w:fldCharType="end"/>
        </w:r>
      </w:hyperlink>
    </w:p>
    <w:p w14:paraId="42E46FBA" w14:textId="7A51114B" w:rsidR="00F1422C" w:rsidRDefault="00F1422C">
      <w:pPr>
        <w:pStyle w:val="Sisluet1"/>
        <w:rPr>
          <w:rFonts w:asciiTheme="minorHAnsi" w:eastAsiaTheme="minorEastAsia" w:hAnsiTheme="minorHAnsi" w:cstheme="minorBidi"/>
          <w:szCs w:val="22"/>
          <w:lang w:eastAsia="fi-FI"/>
        </w:rPr>
      </w:pPr>
      <w:hyperlink w:anchor="_Toc122512878" w:history="1">
        <w:r w:rsidRPr="00175214">
          <w:rPr>
            <w:rStyle w:val="Hyperlinkki"/>
          </w:rPr>
          <w:t>14</w:t>
        </w:r>
        <w:r>
          <w:rPr>
            <w:rFonts w:asciiTheme="minorHAnsi" w:eastAsiaTheme="minorEastAsia" w:hAnsiTheme="minorHAnsi" w:cstheme="minorBidi"/>
            <w:szCs w:val="22"/>
            <w:lang w:eastAsia="fi-FI"/>
          </w:rPr>
          <w:tab/>
        </w:r>
        <w:r w:rsidRPr="00175214">
          <w:rPr>
            <w:rStyle w:val="Hyperlinkki"/>
          </w:rPr>
          <w:t>Lääkemääräyksen toimituksen mitätöinti</w:t>
        </w:r>
        <w:r>
          <w:rPr>
            <w:webHidden/>
          </w:rPr>
          <w:tab/>
        </w:r>
        <w:r>
          <w:rPr>
            <w:webHidden/>
          </w:rPr>
          <w:fldChar w:fldCharType="begin"/>
        </w:r>
        <w:r>
          <w:rPr>
            <w:webHidden/>
          </w:rPr>
          <w:instrText xml:space="preserve"> PAGEREF _Toc122512878 \h </w:instrText>
        </w:r>
        <w:r>
          <w:rPr>
            <w:webHidden/>
          </w:rPr>
        </w:r>
        <w:r>
          <w:rPr>
            <w:webHidden/>
          </w:rPr>
          <w:fldChar w:fldCharType="separate"/>
        </w:r>
        <w:r>
          <w:rPr>
            <w:webHidden/>
          </w:rPr>
          <w:t>94</w:t>
        </w:r>
        <w:r>
          <w:rPr>
            <w:webHidden/>
          </w:rPr>
          <w:fldChar w:fldCharType="end"/>
        </w:r>
      </w:hyperlink>
    </w:p>
    <w:p w14:paraId="509F0F42" w14:textId="08FFBC27" w:rsidR="00F1422C" w:rsidRDefault="00F1422C">
      <w:pPr>
        <w:pStyle w:val="Sisluet2"/>
        <w:rPr>
          <w:rFonts w:asciiTheme="minorHAnsi" w:eastAsiaTheme="minorEastAsia" w:hAnsiTheme="minorHAnsi" w:cstheme="minorBidi"/>
          <w:szCs w:val="22"/>
          <w:lang w:eastAsia="fi-FI"/>
        </w:rPr>
      </w:pPr>
      <w:hyperlink w:anchor="_Toc122512879" w:history="1">
        <w:r w:rsidRPr="00175214">
          <w:rPr>
            <w:rStyle w:val="Hyperlinkki"/>
          </w:rPr>
          <w:t>14.1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_Toc122512879 \h </w:instrText>
        </w:r>
        <w:r>
          <w:rPr>
            <w:webHidden/>
          </w:rPr>
        </w:r>
        <w:r>
          <w:rPr>
            <w:webHidden/>
          </w:rPr>
          <w:fldChar w:fldCharType="separate"/>
        </w:r>
        <w:r>
          <w:rPr>
            <w:webHidden/>
          </w:rPr>
          <w:t>94</w:t>
        </w:r>
        <w:r>
          <w:rPr>
            <w:webHidden/>
          </w:rPr>
          <w:fldChar w:fldCharType="end"/>
        </w:r>
      </w:hyperlink>
    </w:p>
    <w:p w14:paraId="011924E8" w14:textId="3D47BC28" w:rsidR="00F1422C" w:rsidRDefault="00F1422C">
      <w:pPr>
        <w:pStyle w:val="Sisluet2"/>
        <w:rPr>
          <w:rFonts w:asciiTheme="minorHAnsi" w:eastAsiaTheme="minorEastAsia" w:hAnsiTheme="minorHAnsi" w:cstheme="minorBidi"/>
          <w:szCs w:val="22"/>
          <w:lang w:eastAsia="fi-FI"/>
        </w:rPr>
      </w:pPr>
      <w:hyperlink w:anchor="_Toc122512880" w:history="1">
        <w:r w:rsidRPr="00175214">
          <w:rPr>
            <w:rStyle w:val="Hyperlinkki"/>
          </w:rPr>
          <w:t>14.2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_Toc122512880 \h </w:instrText>
        </w:r>
        <w:r>
          <w:rPr>
            <w:webHidden/>
          </w:rPr>
        </w:r>
        <w:r>
          <w:rPr>
            <w:webHidden/>
          </w:rPr>
          <w:fldChar w:fldCharType="separate"/>
        </w:r>
        <w:r>
          <w:rPr>
            <w:webHidden/>
          </w:rPr>
          <w:t>94</w:t>
        </w:r>
        <w:r>
          <w:rPr>
            <w:webHidden/>
          </w:rPr>
          <w:fldChar w:fldCharType="end"/>
        </w:r>
      </w:hyperlink>
    </w:p>
    <w:p w14:paraId="3CA98829" w14:textId="14DBBB21" w:rsidR="00F1422C" w:rsidRDefault="00F1422C">
      <w:pPr>
        <w:pStyle w:val="Sisluet1"/>
        <w:rPr>
          <w:rFonts w:asciiTheme="minorHAnsi" w:eastAsiaTheme="minorEastAsia" w:hAnsiTheme="minorHAnsi" w:cstheme="minorBidi"/>
          <w:szCs w:val="22"/>
          <w:lang w:eastAsia="fi-FI"/>
        </w:rPr>
      </w:pPr>
      <w:hyperlink w:anchor="_Toc122512881" w:history="1">
        <w:r w:rsidRPr="00175214">
          <w:rPr>
            <w:rStyle w:val="Hyperlinkki"/>
          </w:rPr>
          <w:t>15</w:t>
        </w:r>
        <w:r>
          <w:rPr>
            <w:rFonts w:asciiTheme="minorHAnsi" w:eastAsiaTheme="minorEastAsia" w:hAnsiTheme="minorHAnsi" w:cstheme="minorBidi"/>
            <w:szCs w:val="22"/>
            <w:lang w:eastAsia="fi-FI"/>
          </w:rPr>
          <w:tab/>
        </w:r>
        <w:r w:rsidRPr="00175214">
          <w:rPr>
            <w:rStyle w:val="Hyperlinkki"/>
          </w:rPr>
          <w:t>Lääkemääräyksen toimituksen korjaus</w:t>
        </w:r>
        <w:r>
          <w:rPr>
            <w:webHidden/>
          </w:rPr>
          <w:tab/>
        </w:r>
        <w:r>
          <w:rPr>
            <w:webHidden/>
          </w:rPr>
          <w:fldChar w:fldCharType="begin"/>
        </w:r>
        <w:r>
          <w:rPr>
            <w:webHidden/>
          </w:rPr>
          <w:instrText xml:space="preserve"> PAGEREF _Toc122512881 \h </w:instrText>
        </w:r>
        <w:r>
          <w:rPr>
            <w:webHidden/>
          </w:rPr>
        </w:r>
        <w:r>
          <w:rPr>
            <w:webHidden/>
          </w:rPr>
          <w:fldChar w:fldCharType="separate"/>
        </w:r>
        <w:r>
          <w:rPr>
            <w:webHidden/>
          </w:rPr>
          <w:t>96</w:t>
        </w:r>
        <w:r>
          <w:rPr>
            <w:webHidden/>
          </w:rPr>
          <w:fldChar w:fldCharType="end"/>
        </w:r>
      </w:hyperlink>
    </w:p>
    <w:p w14:paraId="4ED9695B" w14:textId="6CCBBF91" w:rsidR="00F1422C" w:rsidRDefault="00F1422C">
      <w:pPr>
        <w:pStyle w:val="Sisluet2"/>
        <w:rPr>
          <w:rFonts w:asciiTheme="minorHAnsi" w:eastAsiaTheme="minorEastAsia" w:hAnsiTheme="minorHAnsi" w:cstheme="minorBidi"/>
          <w:szCs w:val="22"/>
          <w:lang w:eastAsia="fi-FI"/>
        </w:rPr>
      </w:pPr>
      <w:hyperlink w:anchor="_Toc122512882" w:history="1">
        <w:r w:rsidRPr="00175214">
          <w:rPr>
            <w:rStyle w:val="Hyperlinkki"/>
          </w:rPr>
          <w:t>15.1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_Toc122512882 \h </w:instrText>
        </w:r>
        <w:r>
          <w:rPr>
            <w:webHidden/>
          </w:rPr>
        </w:r>
        <w:r>
          <w:rPr>
            <w:webHidden/>
          </w:rPr>
          <w:fldChar w:fldCharType="separate"/>
        </w:r>
        <w:r>
          <w:rPr>
            <w:webHidden/>
          </w:rPr>
          <w:t>96</w:t>
        </w:r>
        <w:r>
          <w:rPr>
            <w:webHidden/>
          </w:rPr>
          <w:fldChar w:fldCharType="end"/>
        </w:r>
      </w:hyperlink>
    </w:p>
    <w:p w14:paraId="05ABB2E9" w14:textId="1532334A" w:rsidR="00F1422C" w:rsidRDefault="00F1422C">
      <w:pPr>
        <w:pStyle w:val="Sisluet2"/>
        <w:rPr>
          <w:rFonts w:asciiTheme="minorHAnsi" w:eastAsiaTheme="minorEastAsia" w:hAnsiTheme="minorHAnsi" w:cstheme="minorBidi"/>
          <w:szCs w:val="22"/>
          <w:lang w:eastAsia="fi-FI"/>
        </w:rPr>
      </w:pPr>
      <w:hyperlink w:anchor="_Toc122512883" w:history="1">
        <w:r w:rsidRPr="00175214">
          <w:rPr>
            <w:rStyle w:val="Hyperlinkki"/>
          </w:rPr>
          <w:t>15.2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_Toc122512883 \h </w:instrText>
        </w:r>
        <w:r>
          <w:rPr>
            <w:webHidden/>
          </w:rPr>
        </w:r>
        <w:r>
          <w:rPr>
            <w:webHidden/>
          </w:rPr>
          <w:fldChar w:fldCharType="separate"/>
        </w:r>
        <w:r>
          <w:rPr>
            <w:webHidden/>
          </w:rPr>
          <w:t>96</w:t>
        </w:r>
        <w:r>
          <w:rPr>
            <w:webHidden/>
          </w:rPr>
          <w:fldChar w:fldCharType="end"/>
        </w:r>
      </w:hyperlink>
    </w:p>
    <w:p w14:paraId="26FB48DF" w14:textId="5FF46A1F" w:rsidR="00F1422C" w:rsidRDefault="00F1422C">
      <w:pPr>
        <w:pStyle w:val="Sisluet1"/>
        <w:rPr>
          <w:rFonts w:asciiTheme="minorHAnsi" w:eastAsiaTheme="minorEastAsia" w:hAnsiTheme="minorHAnsi" w:cstheme="minorBidi"/>
          <w:szCs w:val="22"/>
          <w:lang w:eastAsia="fi-FI"/>
        </w:rPr>
      </w:pPr>
      <w:hyperlink w:anchor="_Toc122512884" w:history="1">
        <w:r w:rsidRPr="00175214">
          <w:rPr>
            <w:rStyle w:val="Hyperlinkki"/>
          </w:rPr>
          <w:t>16</w:t>
        </w:r>
        <w:r>
          <w:rPr>
            <w:rFonts w:asciiTheme="minorHAnsi" w:eastAsiaTheme="minorEastAsia" w:hAnsiTheme="minorHAnsi" w:cstheme="minorBidi"/>
            <w:szCs w:val="22"/>
            <w:lang w:eastAsia="fi-FI"/>
          </w:rPr>
          <w:tab/>
        </w:r>
        <w:r w:rsidRPr="00175214">
          <w:rPr>
            <w:rStyle w:val="Hyperlinkki"/>
          </w:rPr>
          <w:t>Annosjakelu</w:t>
        </w:r>
        <w:r>
          <w:rPr>
            <w:webHidden/>
          </w:rPr>
          <w:tab/>
        </w:r>
        <w:r>
          <w:rPr>
            <w:webHidden/>
          </w:rPr>
          <w:fldChar w:fldCharType="begin"/>
        </w:r>
        <w:r>
          <w:rPr>
            <w:webHidden/>
          </w:rPr>
          <w:instrText xml:space="preserve"> PAGEREF _Toc122512884 \h </w:instrText>
        </w:r>
        <w:r>
          <w:rPr>
            <w:webHidden/>
          </w:rPr>
        </w:r>
        <w:r>
          <w:rPr>
            <w:webHidden/>
          </w:rPr>
          <w:fldChar w:fldCharType="separate"/>
        </w:r>
        <w:r>
          <w:rPr>
            <w:webHidden/>
          </w:rPr>
          <w:t>98</w:t>
        </w:r>
        <w:r>
          <w:rPr>
            <w:webHidden/>
          </w:rPr>
          <w:fldChar w:fldCharType="end"/>
        </w:r>
      </w:hyperlink>
    </w:p>
    <w:p w14:paraId="11275DA5" w14:textId="7B735B63" w:rsidR="00F1422C" w:rsidRDefault="00F1422C">
      <w:pPr>
        <w:pStyle w:val="Sisluet2"/>
        <w:rPr>
          <w:rFonts w:asciiTheme="minorHAnsi" w:eastAsiaTheme="minorEastAsia" w:hAnsiTheme="minorHAnsi" w:cstheme="minorBidi"/>
          <w:szCs w:val="22"/>
          <w:lang w:eastAsia="fi-FI"/>
        </w:rPr>
      </w:pPr>
      <w:hyperlink w:anchor="_Toc122512885" w:history="1">
        <w:r w:rsidRPr="00175214">
          <w:rPr>
            <w:rStyle w:val="Hyperlinkki"/>
          </w:rPr>
          <w:t>16.1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_Toc122512885 \h </w:instrText>
        </w:r>
        <w:r>
          <w:rPr>
            <w:webHidden/>
          </w:rPr>
        </w:r>
        <w:r>
          <w:rPr>
            <w:webHidden/>
          </w:rPr>
          <w:fldChar w:fldCharType="separate"/>
        </w:r>
        <w:r>
          <w:rPr>
            <w:webHidden/>
          </w:rPr>
          <w:t>98</w:t>
        </w:r>
        <w:r>
          <w:rPr>
            <w:webHidden/>
          </w:rPr>
          <w:fldChar w:fldCharType="end"/>
        </w:r>
      </w:hyperlink>
    </w:p>
    <w:p w14:paraId="2E40331F" w14:textId="39437542" w:rsidR="00F1422C" w:rsidRDefault="00F1422C">
      <w:pPr>
        <w:pStyle w:val="Sisluet2"/>
        <w:rPr>
          <w:rFonts w:asciiTheme="minorHAnsi" w:eastAsiaTheme="minorEastAsia" w:hAnsiTheme="minorHAnsi" w:cstheme="minorBidi"/>
          <w:szCs w:val="22"/>
          <w:lang w:eastAsia="fi-FI"/>
        </w:rPr>
      </w:pPr>
      <w:hyperlink w:anchor="_Toc122512886" w:history="1">
        <w:r w:rsidRPr="00175214">
          <w:rPr>
            <w:rStyle w:val="Hyperlinkki"/>
          </w:rPr>
          <w:t>16.2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_Toc122512886 \h </w:instrText>
        </w:r>
        <w:r>
          <w:rPr>
            <w:webHidden/>
          </w:rPr>
        </w:r>
        <w:r>
          <w:rPr>
            <w:webHidden/>
          </w:rPr>
          <w:fldChar w:fldCharType="separate"/>
        </w:r>
        <w:r>
          <w:rPr>
            <w:webHidden/>
          </w:rPr>
          <w:t>98</w:t>
        </w:r>
        <w:r>
          <w:rPr>
            <w:webHidden/>
          </w:rPr>
          <w:fldChar w:fldCharType="end"/>
        </w:r>
      </w:hyperlink>
    </w:p>
    <w:p w14:paraId="6FF5FE3B" w14:textId="3F7A540E" w:rsidR="00F1422C" w:rsidRDefault="00F1422C">
      <w:pPr>
        <w:pStyle w:val="Sisluet1"/>
        <w:rPr>
          <w:rFonts w:asciiTheme="minorHAnsi" w:eastAsiaTheme="minorEastAsia" w:hAnsiTheme="minorHAnsi" w:cstheme="minorBidi"/>
          <w:szCs w:val="22"/>
          <w:lang w:eastAsia="fi-FI"/>
        </w:rPr>
      </w:pPr>
      <w:hyperlink w:anchor="_Toc122512887" w:history="1">
        <w:r w:rsidRPr="00175214">
          <w:rPr>
            <w:rStyle w:val="Hyperlinkki"/>
          </w:rPr>
          <w:t>17</w:t>
        </w:r>
        <w:r>
          <w:rPr>
            <w:rFonts w:asciiTheme="minorHAnsi" w:eastAsiaTheme="minorEastAsia" w:hAnsiTheme="minorHAnsi" w:cstheme="minorBidi"/>
            <w:szCs w:val="22"/>
            <w:lang w:eastAsia="fi-FI"/>
          </w:rPr>
          <w:tab/>
        </w:r>
        <w:r w:rsidRPr="00175214">
          <w:rPr>
            <w:rStyle w:val="Hyperlinkki"/>
          </w:rPr>
          <w:t>Annosjakelun purku</w:t>
        </w:r>
        <w:r>
          <w:rPr>
            <w:webHidden/>
          </w:rPr>
          <w:tab/>
        </w:r>
        <w:r>
          <w:rPr>
            <w:webHidden/>
          </w:rPr>
          <w:fldChar w:fldCharType="begin"/>
        </w:r>
        <w:r>
          <w:rPr>
            <w:webHidden/>
          </w:rPr>
          <w:instrText xml:space="preserve"> PAGEREF _Toc122512887 \h </w:instrText>
        </w:r>
        <w:r>
          <w:rPr>
            <w:webHidden/>
          </w:rPr>
        </w:r>
        <w:r>
          <w:rPr>
            <w:webHidden/>
          </w:rPr>
          <w:fldChar w:fldCharType="separate"/>
        </w:r>
        <w:r>
          <w:rPr>
            <w:webHidden/>
          </w:rPr>
          <w:t>99</w:t>
        </w:r>
        <w:r>
          <w:rPr>
            <w:webHidden/>
          </w:rPr>
          <w:fldChar w:fldCharType="end"/>
        </w:r>
      </w:hyperlink>
    </w:p>
    <w:p w14:paraId="4B2712B2" w14:textId="52BF2228" w:rsidR="00F1422C" w:rsidRDefault="00F1422C">
      <w:pPr>
        <w:pStyle w:val="Sisluet2"/>
        <w:rPr>
          <w:rFonts w:asciiTheme="minorHAnsi" w:eastAsiaTheme="minorEastAsia" w:hAnsiTheme="minorHAnsi" w:cstheme="minorBidi"/>
          <w:szCs w:val="22"/>
          <w:lang w:eastAsia="fi-FI"/>
        </w:rPr>
      </w:pPr>
      <w:hyperlink w:anchor="_Toc122512888" w:history="1">
        <w:r w:rsidRPr="00175214">
          <w:rPr>
            <w:rStyle w:val="Hyperlinkki"/>
          </w:rPr>
          <w:t>17.1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_Toc122512888 \h </w:instrText>
        </w:r>
        <w:r>
          <w:rPr>
            <w:webHidden/>
          </w:rPr>
        </w:r>
        <w:r>
          <w:rPr>
            <w:webHidden/>
          </w:rPr>
          <w:fldChar w:fldCharType="separate"/>
        </w:r>
        <w:r>
          <w:rPr>
            <w:webHidden/>
          </w:rPr>
          <w:t>99</w:t>
        </w:r>
        <w:r>
          <w:rPr>
            <w:webHidden/>
          </w:rPr>
          <w:fldChar w:fldCharType="end"/>
        </w:r>
      </w:hyperlink>
    </w:p>
    <w:p w14:paraId="35051AD8" w14:textId="726F7F5D" w:rsidR="00F1422C" w:rsidRDefault="00F1422C">
      <w:pPr>
        <w:pStyle w:val="Sisluet2"/>
        <w:rPr>
          <w:rFonts w:asciiTheme="minorHAnsi" w:eastAsiaTheme="minorEastAsia" w:hAnsiTheme="minorHAnsi" w:cstheme="minorBidi"/>
          <w:szCs w:val="22"/>
          <w:lang w:eastAsia="fi-FI"/>
        </w:rPr>
      </w:pPr>
      <w:hyperlink w:anchor="_Toc122512889" w:history="1">
        <w:r w:rsidRPr="00175214">
          <w:rPr>
            <w:rStyle w:val="Hyperlinkki"/>
          </w:rPr>
          <w:t>17.2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_Toc122512889 \h </w:instrText>
        </w:r>
        <w:r>
          <w:rPr>
            <w:webHidden/>
          </w:rPr>
        </w:r>
        <w:r>
          <w:rPr>
            <w:webHidden/>
          </w:rPr>
          <w:fldChar w:fldCharType="separate"/>
        </w:r>
        <w:r>
          <w:rPr>
            <w:webHidden/>
          </w:rPr>
          <w:t>99</w:t>
        </w:r>
        <w:r>
          <w:rPr>
            <w:webHidden/>
          </w:rPr>
          <w:fldChar w:fldCharType="end"/>
        </w:r>
      </w:hyperlink>
    </w:p>
    <w:p w14:paraId="1FE3A4B1" w14:textId="7BEC1763" w:rsidR="00F1422C" w:rsidRDefault="00F1422C">
      <w:pPr>
        <w:pStyle w:val="Sisluet1"/>
        <w:rPr>
          <w:rFonts w:asciiTheme="minorHAnsi" w:eastAsiaTheme="minorEastAsia" w:hAnsiTheme="minorHAnsi" w:cstheme="minorBidi"/>
          <w:szCs w:val="22"/>
          <w:lang w:eastAsia="fi-FI"/>
        </w:rPr>
      </w:pPr>
      <w:hyperlink w:anchor="_Toc122512890" w:history="1">
        <w:r w:rsidRPr="00175214">
          <w:rPr>
            <w:rStyle w:val="Hyperlinkki"/>
          </w:rPr>
          <w:t>18</w:t>
        </w:r>
        <w:r>
          <w:rPr>
            <w:rFonts w:asciiTheme="minorHAnsi" w:eastAsiaTheme="minorEastAsia" w:hAnsiTheme="minorHAnsi" w:cstheme="minorBidi"/>
            <w:szCs w:val="22"/>
            <w:lang w:eastAsia="fi-FI"/>
          </w:rPr>
          <w:tab/>
        </w:r>
        <w:r w:rsidRPr="00175214">
          <w:rPr>
            <w:rStyle w:val="Hyperlinkki"/>
          </w:rPr>
          <w:t>Erityislupavaraus</w:t>
        </w:r>
        <w:r>
          <w:rPr>
            <w:webHidden/>
          </w:rPr>
          <w:tab/>
        </w:r>
        <w:r>
          <w:rPr>
            <w:webHidden/>
          </w:rPr>
          <w:fldChar w:fldCharType="begin"/>
        </w:r>
        <w:r>
          <w:rPr>
            <w:webHidden/>
          </w:rPr>
          <w:instrText xml:space="preserve"> PAGEREF _Toc122512890 \h </w:instrText>
        </w:r>
        <w:r>
          <w:rPr>
            <w:webHidden/>
          </w:rPr>
        </w:r>
        <w:r>
          <w:rPr>
            <w:webHidden/>
          </w:rPr>
          <w:fldChar w:fldCharType="separate"/>
        </w:r>
        <w:r>
          <w:rPr>
            <w:webHidden/>
          </w:rPr>
          <w:t>100</w:t>
        </w:r>
        <w:r>
          <w:rPr>
            <w:webHidden/>
          </w:rPr>
          <w:fldChar w:fldCharType="end"/>
        </w:r>
      </w:hyperlink>
    </w:p>
    <w:p w14:paraId="7B31D411" w14:textId="2DCD9A1B" w:rsidR="00F1422C" w:rsidRDefault="00F1422C">
      <w:pPr>
        <w:pStyle w:val="Sisluet1"/>
        <w:rPr>
          <w:rFonts w:asciiTheme="minorHAnsi" w:eastAsiaTheme="minorEastAsia" w:hAnsiTheme="minorHAnsi" w:cstheme="minorBidi"/>
          <w:szCs w:val="22"/>
          <w:lang w:eastAsia="fi-FI"/>
        </w:rPr>
      </w:pPr>
      <w:hyperlink w:anchor="_Toc122512891" w:history="1">
        <w:r w:rsidRPr="00175214">
          <w:rPr>
            <w:rStyle w:val="Hyperlinkki"/>
          </w:rPr>
          <w:t>19</w:t>
        </w:r>
        <w:r>
          <w:rPr>
            <w:rFonts w:asciiTheme="minorHAnsi" w:eastAsiaTheme="minorEastAsia" w:hAnsiTheme="minorHAnsi" w:cstheme="minorBidi"/>
            <w:szCs w:val="22"/>
            <w:lang w:eastAsia="fi-FI"/>
          </w:rPr>
          <w:tab/>
        </w:r>
        <w:r w:rsidRPr="00175214">
          <w:rPr>
            <w:rStyle w:val="Hyperlinkki"/>
          </w:rPr>
          <w:t>Erityislupavarauksen purku</w:t>
        </w:r>
        <w:r>
          <w:rPr>
            <w:webHidden/>
          </w:rPr>
          <w:tab/>
        </w:r>
        <w:r>
          <w:rPr>
            <w:webHidden/>
          </w:rPr>
          <w:fldChar w:fldCharType="begin"/>
        </w:r>
        <w:r>
          <w:rPr>
            <w:webHidden/>
          </w:rPr>
          <w:instrText xml:space="preserve"> PAGEREF _Toc122512891 \h </w:instrText>
        </w:r>
        <w:r>
          <w:rPr>
            <w:webHidden/>
          </w:rPr>
        </w:r>
        <w:r>
          <w:rPr>
            <w:webHidden/>
          </w:rPr>
          <w:fldChar w:fldCharType="separate"/>
        </w:r>
        <w:r>
          <w:rPr>
            <w:webHidden/>
          </w:rPr>
          <w:t>100</w:t>
        </w:r>
        <w:r>
          <w:rPr>
            <w:webHidden/>
          </w:rPr>
          <w:fldChar w:fldCharType="end"/>
        </w:r>
      </w:hyperlink>
    </w:p>
    <w:p w14:paraId="41A1921A" w14:textId="4942FCDD" w:rsidR="00F1422C" w:rsidRDefault="00F1422C">
      <w:pPr>
        <w:pStyle w:val="Sisluet1"/>
        <w:rPr>
          <w:rFonts w:asciiTheme="minorHAnsi" w:eastAsiaTheme="minorEastAsia" w:hAnsiTheme="minorHAnsi" w:cstheme="minorBidi"/>
          <w:szCs w:val="22"/>
          <w:lang w:eastAsia="fi-FI"/>
        </w:rPr>
      </w:pPr>
      <w:hyperlink w:anchor="_Toc122512892" w:history="1">
        <w:r w:rsidRPr="00175214">
          <w:rPr>
            <w:rStyle w:val="Hyperlinkki"/>
          </w:rPr>
          <w:t>20</w:t>
        </w:r>
        <w:r>
          <w:rPr>
            <w:rFonts w:asciiTheme="minorHAnsi" w:eastAsiaTheme="minorEastAsia" w:hAnsiTheme="minorHAnsi" w:cstheme="minorBidi"/>
            <w:szCs w:val="22"/>
            <w:lang w:eastAsia="fi-FI"/>
          </w:rPr>
          <w:tab/>
        </w:r>
        <w:r w:rsidRPr="00175214">
          <w:rPr>
            <w:rStyle w:val="Hyperlinkki"/>
          </w:rPr>
          <w:t>Toimitusvarauksen purku</w:t>
        </w:r>
        <w:r>
          <w:rPr>
            <w:webHidden/>
          </w:rPr>
          <w:tab/>
        </w:r>
        <w:r>
          <w:rPr>
            <w:webHidden/>
          </w:rPr>
          <w:fldChar w:fldCharType="begin"/>
        </w:r>
        <w:r>
          <w:rPr>
            <w:webHidden/>
          </w:rPr>
          <w:instrText xml:space="preserve"> PAGEREF _Toc122512892 \h </w:instrText>
        </w:r>
        <w:r>
          <w:rPr>
            <w:webHidden/>
          </w:rPr>
        </w:r>
        <w:r>
          <w:rPr>
            <w:webHidden/>
          </w:rPr>
          <w:fldChar w:fldCharType="separate"/>
        </w:r>
        <w:r>
          <w:rPr>
            <w:webHidden/>
          </w:rPr>
          <w:t>101</w:t>
        </w:r>
        <w:r>
          <w:rPr>
            <w:webHidden/>
          </w:rPr>
          <w:fldChar w:fldCharType="end"/>
        </w:r>
      </w:hyperlink>
    </w:p>
    <w:p w14:paraId="6E6EC815" w14:textId="3F15BF8D" w:rsidR="00F1422C" w:rsidRDefault="00F1422C">
      <w:pPr>
        <w:pStyle w:val="Sisluet2"/>
        <w:rPr>
          <w:rFonts w:asciiTheme="minorHAnsi" w:eastAsiaTheme="minorEastAsia" w:hAnsiTheme="minorHAnsi" w:cstheme="minorBidi"/>
          <w:szCs w:val="22"/>
          <w:lang w:eastAsia="fi-FI"/>
        </w:rPr>
      </w:pPr>
      <w:hyperlink w:anchor="_Toc122512893" w:history="1">
        <w:r w:rsidRPr="00175214">
          <w:rPr>
            <w:rStyle w:val="Hyperlinkki"/>
          </w:rPr>
          <w:t>20.1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_Toc122512893 \h </w:instrText>
        </w:r>
        <w:r>
          <w:rPr>
            <w:webHidden/>
          </w:rPr>
        </w:r>
        <w:r>
          <w:rPr>
            <w:webHidden/>
          </w:rPr>
          <w:fldChar w:fldCharType="separate"/>
        </w:r>
        <w:r>
          <w:rPr>
            <w:webHidden/>
          </w:rPr>
          <w:t>101</w:t>
        </w:r>
        <w:r>
          <w:rPr>
            <w:webHidden/>
          </w:rPr>
          <w:fldChar w:fldCharType="end"/>
        </w:r>
      </w:hyperlink>
    </w:p>
    <w:p w14:paraId="2AFEC943" w14:textId="7678FBAC" w:rsidR="00F1422C" w:rsidRDefault="00F1422C">
      <w:pPr>
        <w:pStyle w:val="Sisluet2"/>
        <w:rPr>
          <w:rFonts w:asciiTheme="minorHAnsi" w:eastAsiaTheme="minorEastAsia" w:hAnsiTheme="minorHAnsi" w:cstheme="minorBidi"/>
          <w:szCs w:val="22"/>
          <w:lang w:eastAsia="fi-FI"/>
        </w:rPr>
      </w:pPr>
      <w:hyperlink w:anchor="_Toc122512894" w:history="1">
        <w:r w:rsidRPr="00175214">
          <w:rPr>
            <w:rStyle w:val="Hyperlinkki"/>
          </w:rPr>
          <w:t>20.2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_Toc122512894 \h </w:instrText>
        </w:r>
        <w:r>
          <w:rPr>
            <w:webHidden/>
          </w:rPr>
        </w:r>
        <w:r>
          <w:rPr>
            <w:webHidden/>
          </w:rPr>
          <w:fldChar w:fldCharType="separate"/>
        </w:r>
        <w:r>
          <w:rPr>
            <w:webHidden/>
          </w:rPr>
          <w:t>101</w:t>
        </w:r>
        <w:r>
          <w:rPr>
            <w:webHidden/>
          </w:rPr>
          <w:fldChar w:fldCharType="end"/>
        </w:r>
      </w:hyperlink>
    </w:p>
    <w:p w14:paraId="0B7BDE18" w14:textId="17090755" w:rsidR="00F1422C" w:rsidRDefault="00F1422C">
      <w:pPr>
        <w:pStyle w:val="Sisluet1"/>
        <w:rPr>
          <w:rFonts w:asciiTheme="minorHAnsi" w:eastAsiaTheme="minorEastAsia" w:hAnsiTheme="minorHAnsi" w:cstheme="minorBidi"/>
          <w:szCs w:val="22"/>
          <w:lang w:eastAsia="fi-FI"/>
        </w:rPr>
      </w:pPr>
      <w:hyperlink w:anchor="_Toc122512895" w:history="1">
        <w:r w:rsidRPr="00175214">
          <w:rPr>
            <w:rStyle w:val="Hyperlinkki"/>
          </w:rPr>
          <w:t>21</w:t>
        </w:r>
        <w:r>
          <w:rPr>
            <w:rFonts w:asciiTheme="minorHAnsi" w:eastAsiaTheme="minorEastAsia" w:hAnsiTheme="minorHAnsi" w:cstheme="minorBidi"/>
            <w:szCs w:val="22"/>
            <w:lang w:eastAsia="fi-FI"/>
          </w:rPr>
          <w:tab/>
        </w:r>
        <w:r w:rsidRPr="00175214">
          <w:rPr>
            <w:rStyle w:val="Hyperlinkki"/>
          </w:rPr>
          <w:t>Näyttömuoto</w:t>
        </w:r>
        <w:r>
          <w:rPr>
            <w:webHidden/>
          </w:rPr>
          <w:tab/>
        </w:r>
        <w:r>
          <w:rPr>
            <w:webHidden/>
          </w:rPr>
          <w:fldChar w:fldCharType="begin"/>
        </w:r>
        <w:r>
          <w:rPr>
            <w:webHidden/>
          </w:rPr>
          <w:instrText xml:space="preserve"> PAGEREF _Toc122512895 \h </w:instrText>
        </w:r>
        <w:r>
          <w:rPr>
            <w:webHidden/>
          </w:rPr>
        </w:r>
        <w:r>
          <w:rPr>
            <w:webHidden/>
          </w:rPr>
          <w:fldChar w:fldCharType="separate"/>
        </w:r>
        <w:r>
          <w:rPr>
            <w:webHidden/>
          </w:rPr>
          <w:t>102</w:t>
        </w:r>
        <w:r>
          <w:rPr>
            <w:webHidden/>
          </w:rPr>
          <w:fldChar w:fldCharType="end"/>
        </w:r>
      </w:hyperlink>
    </w:p>
    <w:p w14:paraId="2A03EE86" w14:textId="456B326D" w:rsidR="00F1422C" w:rsidRDefault="00F1422C">
      <w:pPr>
        <w:pStyle w:val="Sisluet1"/>
        <w:rPr>
          <w:rFonts w:asciiTheme="minorHAnsi" w:eastAsiaTheme="minorEastAsia" w:hAnsiTheme="minorHAnsi" w:cstheme="minorBidi"/>
          <w:szCs w:val="22"/>
          <w:lang w:eastAsia="fi-FI"/>
        </w:rPr>
      </w:pPr>
      <w:hyperlink w:anchor="_Toc122512896" w:history="1">
        <w:r w:rsidRPr="00175214">
          <w:rPr>
            <w:rStyle w:val="Hyperlinkki"/>
          </w:rPr>
          <w:t>22</w:t>
        </w:r>
        <w:r>
          <w:rPr>
            <w:rFonts w:asciiTheme="minorHAnsi" w:eastAsiaTheme="minorEastAsia" w:hAnsiTheme="minorHAnsi" w:cstheme="minorBidi"/>
            <w:szCs w:val="22"/>
            <w:lang w:eastAsia="fi-FI"/>
          </w:rPr>
          <w:tab/>
        </w:r>
        <w:r w:rsidRPr="00175214">
          <w:rPr>
            <w:rStyle w:val="Hyperlinkki"/>
          </w:rPr>
          <w:t>Käytetty notaatio</w:t>
        </w:r>
        <w:r>
          <w:rPr>
            <w:webHidden/>
          </w:rPr>
          <w:tab/>
        </w:r>
        <w:r>
          <w:rPr>
            <w:webHidden/>
          </w:rPr>
          <w:fldChar w:fldCharType="begin"/>
        </w:r>
        <w:r>
          <w:rPr>
            <w:webHidden/>
          </w:rPr>
          <w:instrText xml:space="preserve"> PAGEREF _Toc122512896 \h </w:instrText>
        </w:r>
        <w:r>
          <w:rPr>
            <w:webHidden/>
          </w:rPr>
        </w:r>
        <w:r>
          <w:rPr>
            <w:webHidden/>
          </w:rPr>
          <w:fldChar w:fldCharType="separate"/>
        </w:r>
        <w:r>
          <w:rPr>
            <w:webHidden/>
          </w:rPr>
          <w:t>103</w:t>
        </w:r>
        <w:r>
          <w:rPr>
            <w:webHidden/>
          </w:rPr>
          <w:fldChar w:fldCharType="end"/>
        </w:r>
      </w:hyperlink>
    </w:p>
    <w:p w14:paraId="3C737A4C" w14:textId="6348095C"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00810896">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pPr>
              <w:rPr>
                <w:b/>
              </w:rPr>
            </w:pPr>
            <w:r w:rsidRPr="00AE7398">
              <w:rPr>
                <w:b/>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pPr>
              <w:rPr>
                <w:b/>
              </w:rPr>
            </w:pPr>
            <w:r w:rsidRPr="00AE7398">
              <w:rPr>
                <w:b/>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pPr>
              <w:rPr>
                <w:b/>
              </w:rPr>
            </w:pPr>
            <w:r w:rsidRPr="00AE7398">
              <w:rPr>
                <w:b/>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pPr>
              <w:rPr>
                <w:b/>
              </w:rPr>
            </w:pPr>
            <w:r w:rsidRPr="00AE7398">
              <w:rPr>
                <w:b/>
              </w:rPr>
              <w:t>Selite</w:t>
            </w:r>
          </w:p>
        </w:tc>
      </w:tr>
      <w:tr w:rsidR="0077747B" w:rsidRPr="00AE7398" w14:paraId="457AC3E8" w14:textId="77777777" w:rsidTr="00810896">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00810896">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00810896">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00810896">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 xml:space="preserve">Uusi versio äänestyskierroksen sekä KELA:n </w:t>
            </w:r>
            <w:proofErr w:type="gramStart"/>
            <w:r w:rsidRPr="00AE7398">
              <w:rPr>
                <w:sz w:val="20"/>
                <w:szCs w:val="20"/>
              </w:rPr>
              <w:t>tarkennettujen  määritysten</w:t>
            </w:r>
            <w:proofErr w:type="gramEnd"/>
            <w:r w:rsidRPr="00AE7398">
              <w:rPr>
                <w:sz w:val="20"/>
                <w:szCs w:val="20"/>
              </w:rPr>
              <w:t xml:space="preserve"> jälkeen. Kommentit ja muutosehdotukset on käyty läpi HL7:n (Antero Ensio, Ari Vähä-Erkkilä, Jari Porrasmaa, Timo </w:t>
            </w:r>
            <w:proofErr w:type="gramStart"/>
            <w:r w:rsidRPr="00AE7398">
              <w:rPr>
                <w:sz w:val="20"/>
                <w:szCs w:val="20"/>
              </w:rPr>
              <w:t>Tarhonen)  ja</w:t>
            </w:r>
            <w:proofErr w:type="gramEnd"/>
            <w:r w:rsidRPr="00AE7398">
              <w:rPr>
                <w:sz w:val="20"/>
                <w:szCs w:val="20"/>
              </w:rPr>
              <w:t xml:space="preserve">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w:t>
            </w:r>
            <w:proofErr w:type="gramStart"/>
            <w:r w:rsidRPr="00AE7398">
              <w:rPr>
                <w:sz w:val="20"/>
                <w:szCs w:val="20"/>
              </w:rPr>
              <w:t>on lisätty statusCode ja pakollisten rakenneattribuuttien käyttöä on</w:t>
            </w:r>
            <w:proofErr w:type="gramEnd"/>
            <w:r w:rsidRPr="00AE7398">
              <w:rPr>
                <w:sz w:val="20"/>
                <w:szCs w:val="20"/>
              </w:rPr>
              <w:t xml:space="preserve"> selkeytetty. Uusimispyynnön ja sen vastauksien tietomäärittelyjä on muutettu. OID-koodeihin on lisätty vuosiversio ja root/extension-jakoa on selkeytetty.</w:t>
            </w:r>
          </w:p>
        </w:tc>
      </w:tr>
      <w:tr w:rsidR="0077747B" w:rsidRPr="00AE7398" w14:paraId="3AD266FF" w14:textId="77777777" w:rsidTr="00810896">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 xml:space="preserve">Kenttäkoodiluettelossa </w:t>
            </w:r>
            <w:proofErr w:type="gramStart"/>
            <w:r w:rsidRPr="00AE7398">
              <w:rPr>
                <w:sz w:val="20"/>
                <w:szCs w:val="20"/>
              </w:rPr>
              <w:t>muutettu:  ”</w:t>
            </w:r>
            <w:proofErr w:type="gramEnd"/>
            <w:r w:rsidRPr="00AE7398">
              <w:rPr>
                <w:sz w:val="20"/>
                <w:szCs w:val="20"/>
              </w:rPr>
              <w:t>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00810896">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w:t>
            </w:r>
            <w:proofErr w:type="gramStart"/>
            <w:r w:rsidRPr="00AE7398">
              <w:rPr>
                <w:sz w:val="20"/>
                <w:szCs w:val="20"/>
              </w:rPr>
              <w:t>KELA ,</w:t>
            </w:r>
            <w:proofErr w:type="gramEnd"/>
            <w:r w:rsidRPr="00AE7398">
              <w:rPr>
                <w:sz w:val="20"/>
                <w:szCs w:val="20"/>
              </w:rPr>
              <w:t xml:space="preserve"> Jari Porrasmaa/Kuopion yliopisto, Petri Kemppainen/KELA, Sirkka Hartikainen/KELA,</w:t>
            </w:r>
          </w:p>
          <w:p w14:paraId="63A089A4" w14:textId="77777777" w:rsidR="0077747B" w:rsidRPr="00AE7398" w:rsidRDefault="0077747B">
            <w:pPr>
              <w:rPr>
                <w:sz w:val="20"/>
                <w:szCs w:val="20"/>
              </w:rPr>
            </w:pPr>
            <w:r w:rsidRPr="00AE7398">
              <w:rPr>
                <w:sz w:val="20"/>
                <w:szCs w:val="20"/>
              </w:rPr>
              <w:t>Annika.Juurikivi/KELA, Ari Vähä-Erkkilä/KELA,  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w:t>
            </w:r>
            <w:r w:rsidRPr="00AE7398">
              <w:rPr>
                <w:sz w:val="20"/>
                <w:szCs w:val="20"/>
              </w:rPr>
              <w:softHyphen/>
              <w:t>lyn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00810896">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00810896">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00810896">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00810896">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00810896">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00810896">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00810896">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00810896">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00810896">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00810896">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00810896">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w:t>
            </w:r>
            <w:proofErr w:type="gramStart"/>
            <w:r w:rsidRPr="00AE7398">
              <w:rPr>
                <w:sz w:val="20"/>
                <w:szCs w:val="20"/>
              </w:rPr>
              <w:t>onko</w:t>
            </w:r>
            <w:proofErr w:type="gramEnd"/>
            <w:r w:rsidRPr="00AE7398">
              <w:rPr>
                <w:sz w:val="20"/>
                <w:szCs w:val="20"/>
              </w:rPr>
              <w:t xml:space="preserve">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00810896">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00810896">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00810896">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00810896">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00810896">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00810896">
        <w:tc>
          <w:tcPr>
            <w:tcW w:w="959" w:type="dxa"/>
            <w:tcBorders>
              <w:top w:val="single" w:sz="4" w:space="0" w:color="auto"/>
              <w:left w:val="single" w:sz="4" w:space="0" w:color="auto"/>
              <w:bottom w:val="single" w:sz="4" w:space="0" w:color="auto"/>
              <w:right w:val="single" w:sz="4" w:space="0" w:color="auto"/>
            </w:tcBorders>
          </w:tcPr>
          <w:p w14:paraId="491DBEB6" w14:textId="7E25235E" w:rsidR="00566ADC" w:rsidRPr="00AE7398" w:rsidRDefault="00FE612A">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00810896">
        <w:tc>
          <w:tcPr>
            <w:tcW w:w="959" w:type="dxa"/>
            <w:tcBorders>
              <w:top w:val="single" w:sz="4" w:space="0" w:color="auto"/>
              <w:left w:val="single" w:sz="4" w:space="0" w:color="auto"/>
              <w:bottom w:val="single" w:sz="4" w:space="0" w:color="auto"/>
              <w:right w:val="single" w:sz="4" w:space="0" w:color="auto"/>
            </w:tcBorders>
          </w:tcPr>
          <w:p w14:paraId="61DC2EC6" w14:textId="77777777" w:rsidR="0018136F" w:rsidRDefault="00FE612A">
            <w:pPr>
              <w:rPr>
                <w:sz w:val="20"/>
                <w:szCs w:val="20"/>
              </w:rPr>
            </w:pPr>
            <w:r>
              <w:rPr>
                <w:sz w:val="20"/>
                <w:szCs w:val="20"/>
              </w:rPr>
              <w:t>4.00</w:t>
            </w:r>
          </w:p>
          <w:p w14:paraId="445A8504" w14:textId="2175593D" w:rsidR="00FE612A" w:rsidRPr="00AE7398" w:rsidRDefault="00FE612A">
            <w:pPr>
              <w:rPr>
                <w:sz w:val="20"/>
                <w:szCs w:val="20"/>
              </w:rPr>
            </w:pPr>
            <w:r>
              <w:rPr>
                <w:sz w:val="20"/>
                <w:szCs w:val="20"/>
              </w:rPr>
              <w:t>RC1</w:t>
            </w:r>
          </w:p>
        </w:tc>
        <w:tc>
          <w:tcPr>
            <w:tcW w:w="1134" w:type="dxa"/>
            <w:tcBorders>
              <w:top w:val="single" w:sz="4" w:space="0" w:color="auto"/>
              <w:left w:val="single" w:sz="4" w:space="0" w:color="auto"/>
              <w:bottom w:val="single" w:sz="4" w:space="0" w:color="auto"/>
              <w:right w:val="single" w:sz="4" w:space="0" w:color="auto"/>
            </w:tcBorders>
          </w:tcPr>
          <w:p w14:paraId="5FADC44A" w14:textId="6100DFDC" w:rsidR="0018136F" w:rsidRDefault="0018136F" w:rsidP="00FE612A">
            <w:pPr>
              <w:rPr>
                <w:sz w:val="20"/>
                <w:szCs w:val="20"/>
              </w:rPr>
            </w:pPr>
            <w:r>
              <w:rPr>
                <w:sz w:val="20"/>
                <w:szCs w:val="20"/>
              </w:rPr>
              <w:t>31.3.2020</w:t>
            </w:r>
            <w:r w:rsidR="0098058E">
              <w:rPr>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release candidate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00810896">
        <w:tc>
          <w:tcPr>
            <w:tcW w:w="959" w:type="dxa"/>
            <w:tcBorders>
              <w:top w:val="single" w:sz="4" w:space="0" w:color="auto"/>
              <w:left w:val="single" w:sz="4" w:space="0" w:color="auto"/>
              <w:bottom w:val="single" w:sz="4" w:space="0" w:color="auto"/>
              <w:right w:val="single" w:sz="4" w:space="0" w:color="auto"/>
            </w:tcBorders>
          </w:tcPr>
          <w:p w14:paraId="5CA0DB47" w14:textId="77777777" w:rsidR="00891A05" w:rsidRDefault="00FE612A">
            <w:pPr>
              <w:rPr>
                <w:sz w:val="20"/>
                <w:szCs w:val="20"/>
              </w:rPr>
            </w:pPr>
            <w:r>
              <w:rPr>
                <w:sz w:val="20"/>
                <w:szCs w:val="20"/>
              </w:rPr>
              <w:t>4.00</w:t>
            </w:r>
          </w:p>
          <w:p w14:paraId="59245542" w14:textId="7408FA64" w:rsidR="00FE612A" w:rsidRPr="00AE7398" w:rsidRDefault="00FE612A">
            <w:pPr>
              <w:rPr>
                <w:sz w:val="20"/>
                <w:szCs w:val="20"/>
              </w:rPr>
            </w:pPr>
            <w:r>
              <w:rPr>
                <w:sz w:val="20"/>
                <w:szCs w:val="20"/>
              </w:rPr>
              <w:t>RC2</w:t>
            </w:r>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7998D55B" w:rsidR="00891A05" w:rsidRDefault="00891A05" w:rsidP="0093255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Tarkennettu erityislupavarauksen ja erityislupavarauksen purun effectiveTimeä.</w:t>
            </w:r>
          </w:p>
        </w:tc>
      </w:tr>
      <w:tr w:rsidR="00712ABD" w:rsidRPr="00AE7398" w14:paraId="5AAFE8E1" w14:textId="77777777" w:rsidTr="00810896">
        <w:tc>
          <w:tcPr>
            <w:tcW w:w="959" w:type="dxa"/>
            <w:tcBorders>
              <w:top w:val="single" w:sz="4" w:space="0" w:color="auto"/>
              <w:left w:val="single" w:sz="4" w:space="0" w:color="auto"/>
              <w:bottom w:val="single" w:sz="4" w:space="0" w:color="auto"/>
              <w:right w:val="single" w:sz="4" w:space="0" w:color="auto"/>
            </w:tcBorders>
          </w:tcPr>
          <w:p w14:paraId="2E7101C4" w14:textId="19CF98AD" w:rsidR="00712ABD" w:rsidRDefault="00712ABD" w:rsidP="00712ABD">
            <w:pPr>
              <w:rPr>
                <w:sz w:val="20"/>
                <w:szCs w:val="20"/>
              </w:rPr>
            </w:pPr>
            <w:r>
              <w:rPr>
                <w:sz w:val="20"/>
                <w:szCs w:val="20"/>
              </w:rPr>
              <w:t>4.00</w:t>
            </w:r>
          </w:p>
          <w:p w14:paraId="4B8F3BA3" w14:textId="405D8FD3" w:rsidR="00712ABD" w:rsidRDefault="00712ABD" w:rsidP="00712ABD">
            <w:pPr>
              <w:rPr>
                <w:sz w:val="20"/>
                <w:szCs w:val="20"/>
              </w:rPr>
            </w:pPr>
            <w:r>
              <w:rPr>
                <w:sz w:val="20"/>
                <w:szCs w:val="20"/>
              </w:rPr>
              <w:t>RC3</w:t>
            </w:r>
          </w:p>
        </w:tc>
        <w:tc>
          <w:tcPr>
            <w:tcW w:w="1134" w:type="dxa"/>
            <w:tcBorders>
              <w:top w:val="single" w:sz="4" w:space="0" w:color="auto"/>
              <w:left w:val="single" w:sz="4" w:space="0" w:color="auto"/>
              <w:bottom w:val="single" w:sz="4" w:space="0" w:color="auto"/>
              <w:right w:val="single" w:sz="4" w:space="0" w:color="auto"/>
            </w:tcBorders>
          </w:tcPr>
          <w:p w14:paraId="60636066" w14:textId="77777777" w:rsidR="00712ABD" w:rsidRDefault="00712ABD" w:rsidP="00712ABD">
            <w:pPr>
              <w:rPr>
                <w:sz w:val="20"/>
                <w:szCs w:val="20"/>
              </w:rPr>
            </w:pPr>
            <w:r>
              <w:rPr>
                <w:sz w:val="20"/>
                <w:szCs w:val="20"/>
              </w:rPr>
              <w:t>21.12.2020</w:t>
            </w:r>
          </w:p>
          <w:p w14:paraId="50EFBB99" w14:textId="77777777" w:rsidR="00712ABD" w:rsidRDefault="00712ABD" w:rsidP="00712AB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7FCBF31" w14:textId="5F762595"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CD4670C" w14:textId="77777777" w:rsidR="00712ABD" w:rsidRPr="00AA3124" w:rsidRDefault="00712ABD" w:rsidP="00712ABD">
            <w:pPr>
              <w:rPr>
                <w:sz w:val="20"/>
                <w:szCs w:val="20"/>
              </w:rPr>
            </w:pPr>
            <w:r>
              <w:t xml:space="preserve">- </w:t>
            </w:r>
            <w:r w:rsidRPr="00AA3124">
              <w:rPr>
                <w:sz w:val="20"/>
                <w:szCs w:val="20"/>
              </w:rPr>
              <w:t xml:space="preserve">Nostettu lääkkeenantoreitti- ja tapa, sekä käyttöohjeen lisätieto omaan </w:t>
            </w:r>
            <w:proofErr w:type="gramStart"/>
            <w:r w:rsidRPr="00AA3124">
              <w:rPr>
                <w:sz w:val="20"/>
                <w:szCs w:val="20"/>
              </w:rPr>
              <w:t>component.substanceAdministration</w:t>
            </w:r>
            <w:proofErr w:type="gramEnd"/>
            <w:r w:rsidRPr="00AA3124">
              <w:rPr>
                <w:sz w:val="20"/>
                <w:szCs w:val="20"/>
              </w:rPr>
              <w:t xml:space="preserve">- rakenteeseen. </w:t>
            </w:r>
            <w:r>
              <w:rPr>
                <w:sz w:val="20"/>
                <w:szCs w:val="20"/>
              </w:rPr>
              <w:t>Sekä luotu tämän rakenteen tunnistava kenttäkoodi ”250”.</w:t>
            </w:r>
          </w:p>
          <w:p w14:paraId="7B823FF3" w14:textId="77777777" w:rsidR="00712ABD" w:rsidRDefault="00712ABD" w:rsidP="00712ABD">
            <w:pPr>
              <w:rPr>
                <w:sz w:val="20"/>
                <w:szCs w:val="20"/>
              </w:rPr>
            </w:pPr>
            <w:r>
              <w:rPr>
                <w:sz w:val="20"/>
                <w:szCs w:val="20"/>
              </w:rPr>
              <w:t xml:space="preserve">- </w:t>
            </w:r>
            <w:r w:rsidRPr="00AA3124">
              <w:rPr>
                <w:sz w:val="20"/>
                <w:szCs w:val="20"/>
              </w:rPr>
              <w:t>Tarkennettu rakenteisen annostuksen pakollisuusohjeita</w:t>
            </w:r>
          </w:p>
          <w:p w14:paraId="4EDC5293" w14:textId="77777777" w:rsidR="00712ABD" w:rsidRDefault="00712ABD" w:rsidP="00712ABD">
            <w:pPr>
              <w:rPr>
                <w:sz w:val="20"/>
                <w:szCs w:val="20"/>
              </w:rPr>
            </w:pPr>
            <w:r>
              <w:rPr>
                <w:sz w:val="20"/>
                <w:szCs w:val="20"/>
              </w:rPr>
              <w:t>- Yhtenäistetty manufacturedLabeledDrugien rakennetta</w:t>
            </w:r>
          </w:p>
          <w:p w14:paraId="7558B0A2" w14:textId="77777777" w:rsidR="00712ABD" w:rsidRDefault="00712ABD" w:rsidP="00712ABD">
            <w:pPr>
              <w:rPr>
                <w:sz w:val="20"/>
                <w:szCs w:val="20"/>
              </w:rPr>
            </w:pPr>
            <w:r>
              <w:rPr>
                <w:sz w:val="20"/>
                <w:szCs w:val="20"/>
              </w:rPr>
              <w:t>- Päivitetty lääkkeenantoreitin- ja tavan- sekä erillisselvitys koodistojen tunnisteet</w:t>
            </w:r>
          </w:p>
          <w:p w14:paraId="667D31E2" w14:textId="77777777" w:rsidR="00712ABD" w:rsidRDefault="00712ABD" w:rsidP="00712ABD">
            <w:pPr>
              <w:rPr>
                <w:sz w:val="20"/>
                <w:szCs w:val="20"/>
              </w:rPr>
            </w:pPr>
            <w:r>
              <w:rPr>
                <w:sz w:val="20"/>
                <w:szCs w:val="20"/>
              </w:rPr>
              <w:t>- Muutettu annostuksen keston maksimimerkkimäärää (10 mkiä) ja fysikaalisen annoksen ja annosyksikön merkkimäärää (50+30 mkiä)</w:t>
            </w:r>
          </w:p>
          <w:p w14:paraId="563F6FC6" w14:textId="4EEA9E81" w:rsidR="00712ABD" w:rsidRDefault="00712ABD" w:rsidP="00712ABD">
            <w:pPr>
              <w:rPr>
                <w:sz w:val="20"/>
                <w:szCs w:val="20"/>
              </w:rPr>
            </w:pPr>
            <w:r>
              <w:rPr>
                <w:sz w:val="20"/>
                <w:szCs w:val="20"/>
              </w:rPr>
              <w:t>- Tarkennettu apteekissa valmistettavien lääkkeiden ainesosien ilmoittamista</w:t>
            </w:r>
          </w:p>
        </w:tc>
      </w:tr>
      <w:tr w:rsidR="00712ABD" w:rsidRPr="00AE7398" w14:paraId="3F661E3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3B56438A" w14:textId="77777777" w:rsidR="00712ABD" w:rsidRDefault="00712ABD" w:rsidP="00712ABD">
            <w:pPr>
              <w:rPr>
                <w:sz w:val="20"/>
                <w:szCs w:val="20"/>
              </w:rPr>
            </w:pPr>
            <w:r>
              <w:rPr>
                <w:sz w:val="20"/>
                <w:szCs w:val="20"/>
              </w:rPr>
              <w:t>4.00</w:t>
            </w:r>
          </w:p>
          <w:p w14:paraId="03DE5A8B" w14:textId="0E3003D3" w:rsidR="00712ABD" w:rsidRPr="00AE7398" w:rsidRDefault="00712ABD"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0444431E" w14:textId="56256ED4" w:rsidR="00712ABD" w:rsidRDefault="00F12A8F" w:rsidP="00712ABD">
            <w:pPr>
              <w:rPr>
                <w:sz w:val="20"/>
                <w:szCs w:val="20"/>
              </w:rPr>
            </w:pPr>
            <w:r>
              <w:rPr>
                <w:sz w:val="20"/>
                <w:szCs w:val="20"/>
              </w:rPr>
              <w:t>12</w:t>
            </w:r>
            <w:r w:rsidR="009A71C5">
              <w:rPr>
                <w:sz w:val="20"/>
                <w:szCs w:val="20"/>
              </w:rPr>
              <w:t>.5.2021</w:t>
            </w:r>
          </w:p>
        </w:tc>
        <w:tc>
          <w:tcPr>
            <w:tcW w:w="2410" w:type="dxa"/>
            <w:tcBorders>
              <w:top w:val="single" w:sz="4" w:space="0" w:color="auto"/>
              <w:left w:val="single" w:sz="4" w:space="0" w:color="auto"/>
              <w:bottom w:val="single" w:sz="4" w:space="0" w:color="auto"/>
              <w:right w:val="single" w:sz="4" w:space="0" w:color="auto"/>
            </w:tcBorders>
          </w:tcPr>
          <w:p w14:paraId="49CF875A" w14:textId="44E6DF22"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78B59A4" w14:textId="392ED620" w:rsidR="00453146" w:rsidRDefault="009A71C5" w:rsidP="00453146">
            <w:pPr>
              <w:rPr>
                <w:sz w:val="20"/>
                <w:szCs w:val="20"/>
              </w:rPr>
            </w:pPr>
            <w:r>
              <w:rPr>
                <w:sz w:val="20"/>
                <w:szCs w:val="20"/>
              </w:rPr>
              <w:t xml:space="preserve">-Päivitetty </w:t>
            </w:r>
            <w:r w:rsidR="00453146">
              <w:rPr>
                <w:sz w:val="20"/>
                <w:szCs w:val="20"/>
              </w:rPr>
              <w:t xml:space="preserve">tietojen nimiä </w:t>
            </w:r>
            <w:r w:rsidR="00B76A68">
              <w:rPr>
                <w:sz w:val="20"/>
                <w:szCs w:val="20"/>
              </w:rPr>
              <w:t xml:space="preserve">kappaleessa 4.3 </w:t>
            </w:r>
          </w:p>
          <w:p w14:paraId="63F6E600" w14:textId="77777777" w:rsidR="00B76A68" w:rsidRDefault="00453146" w:rsidP="00B76A68">
            <w:pPr>
              <w:rPr>
                <w:sz w:val="20"/>
                <w:szCs w:val="20"/>
              </w:rPr>
            </w:pPr>
            <w:r>
              <w:rPr>
                <w:sz w:val="20"/>
                <w:szCs w:val="20"/>
              </w:rPr>
              <w:t xml:space="preserve">-Muutos annosajankohdan ja annosajan </w:t>
            </w:r>
            <w:r w:rsidR="00B76A68">
              <w:rPr>
                <w:sz w:val="20"/>
                <w:szCs w:val="20"/>
              </w:rPr>
              <w:t>määrittelyyn</w:t>
            </w:r>
          </w:p>
          <w:p w14:paraId="39885D0A" w14:textId="2956A227" w:rsidR="00712ABD" w:rsidRPr="009A71C5" w:rsidRDefault="00B76A68" w:rsidP="0096245D">
            <w:pPr>
              <w:rPr>
                <w:sz w:val="20"/>
                <w:szCs w:val="20"/>
              </w:rPr>
            </w:pPr>
            <w:r>
              <w:rPr>
                <w:sz w:val="20"/>
                <w:szCs w:val="20"/>
              </w:rPr>
              <w:t>-</w:t>
            </w:r>
            <w:r w:rsidR="00453146">
              <w:rPr>
                <w:sz w:val="20"/>
                <w:szCs w:val="20"/>
              </w:rPr>
              <w:t xml:space="preserve"> </w:t>
            </w:r>
            <w:r w:rsidR="0096245D">
              <w:rPr>
                <w:sz w:val="20"/>
                <w:szCs w:val="20"/>
              </w:rPr>
              <w:t>Mitätöinnin tyypistä poistettu jaottelu lääkäri/apteekki</w:t>
            </w:r>
          </w:p>
        </w:tc>
      </w:tr>
      <w:tr w:rsidR="005D5856" w:rsidRPr="00AE7398" w14:paraId="067FF08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56A3364D" w14:textId="77777777" w:rsidR="005D5856" w:rsidRDefault="005D5856" w:rsidP="00712ABD">
            <w:pPr>
              <w:rPr>
                <w:sz w:val="20"/>
                <w:szCs w:val="20"/>
              </w:rPr>
            </w:pPr>
            <w:r>
              <w:rPr>
                <w:sz w:val="20"/>
                <w:szCs w:val="20"/>
              </w:rPr>
              <w:t>4.00</w:t>
            </w:r>
          </w:p>
          <w:p w14:paraId="38FBC57F" w14:textId="45E155C5" w:rsidR="005D5856" w:rsidRDefault="005D5856"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2DD46378" w14:textId="2348AB22" w:rsidR="005D5856" w:rsidRDefault="005D5856" w:rsidP="00712ABD">
            <w:pPr>
              <w:rPr>
                <w:sz w:val="20"/>
                <w:szCs w:val="20"/>
              </w:rPr>
            </w:pPr>
            <w:r>
              <w:rPr>
                <w:sz w:val="20"/>
                <w:szCs w:val="20"/>
              </w:rPr>
              <w:t>22.6.2021</w:t>
            </w:r>
          </w:p>
        </w:tc>
        <w:tc>
          <w:tcPr>
            <w:tcW w:w="2410" w:type="dxa"/>
            <w:tcBorders>
              <w:top w:val="single" w:sz="4" w:space="0" w:color="auto"/>
              <w:left w:val="single" w:sz="4" w:space="0" w:color="auto"/>
              <w:bottom w:val="single" w:sz="4" w:space="0" w:color="auto"/>
              <w:right w:val="single" w:sz="4" w:space="0" w:color="auto"/>
            </w:tcBorders>
          </w:tcPr>
          <w:p w14:paraId="47F8AD43" w14:textId="6558EE57" w:rsidR="005D5856" w:rsidRDefault="005D5856"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85CB32A" w14:textId="13B96567" w:rsidR="005D5856" w:rsidRDefault="005D5856" w:rsidP="005D5856">
            <w:pPr>
              <w:rPr>
                <w:sz w:val="20"/>
                <w:szCs w:val="20"/>
              </w:rPr>
            </w:pPr>
            <w:r w:rsidRPr="00496307">
              <w:rPr>
                <w:sz w:val="20"/>
                <w:szCs w:val="20"/>
              </w:rPr>
              <w:t>Korjattu</w:t>
            </w:r>
            <w:r>
              <w:rPr>
                <w:sz w:val="20"/>
                <w:szCs w:val="20"/>
              </w:rPr>
              <w:t xml:space="preserve"> kappaleen 13.3 nimet vastaamaan kappaletta 4.3 (kts. ylempi muutos).</w:t>
            </w:r>
          </w:p>
          <w:p w14:paraId="2A1BC5CC" w14:textId="77777777" w:rsidR="005D5856" w:rsidRDefault="005D5856" w:rsidP="00453146">
            <w:pPr>
              <w:rPr>
                <w:sz w:val="20"/>
                <w:szCs w:val="20"/>
              </w:rPr>
            </w:pPr>
          </w:p>
        </w:tc>
      </w:tr>
      <w:tr w:rsidR="003435E1" w:rsidRPr="00AE7398" w14:paraId="5E21BF2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402399EA" w14:textId="77777777" w:rsidR="003435E1" w:rsidRDefault="003435E1" w:rsidP="00712ABD">
            <w:pPr>
              <w:rPr>
                <w:sz w:val="20"/>
                <w:szCs w:val="20"/>
              </w:rPr>
            </w:pPr>
            <w:r>
              <w:rPr>
                <w:sz w:val="20"/>
                <w:szCs w:val="20"/>
              </w:rPr>
              <w:t>4.00</w:t>
            </w:r>
          </w:p>
          <w:p w14:paraId="1D7D4880" w14:textId="55801299" w:rsidR="003435E1" w:rsidRDefault="003435E1"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6A531669" w14:textId="7F7B2621" w:rsidR="003435E1" w:rsidRDefault="00234C74" w:rsidP="00712ABD">
            <w:pPr>
              <w:rPr>
                <w:sz w:val="20"/>
                <w:szCs w:val="20"/>
              </w:rPr>
            </w:pPr>
            <w:r>
              <w:rPr>
                <w:sz w:val="20"/>
                <w:szCs w:val="20"/>
              </w:rPr>
              <w:t>6</w:t>
            </w:r>
            <w:r w:rsidR="003435E1">
              <w:rPr>
                <w:sz w:val="20"/>
                <w:szCs w:val="20"/>
              </w:rPr>
              <w:t>.10.2021</w:t>
            </w:r>
          </w:p>
        </w:tc>
        <w:tc>
          <w:tcPr>
            <w:tcW w:w="2410" w:type="dxa"/>
            <w:tcBorders>
              <w:top w:val="single" w:sz="4" w:space="0" w:color="auto"/>
              <w:left w:val="single" w:sz="4" w:space="0" w:color="auto"/>
              <w:bottom w:val="single" w:sz="4" w:space="0" w:color="auto"/>
              <w:right w:val="single" w:sz="4" w:space="0" w:color="auto"/>
            </w:tcBorders>
          </w:tcPr>
          <w:p w14:paraId="108FB807" w14:textId="5D7F672B" w:rsidR="003435E1" w:rsidRDefault="003435E1"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4939E03" w14:textId="6F6B39ED" w:rsidR="003435E1" w:rsidRDefault="00153FAC" w:rsidP="004A2706">
            <w:pPr>
              <w:rPr>
                <w:sz w:val="20"/>
                <w:szCs w:val="20"/>
              </w:rPr>
            </w:pPr>
            <w:r>
              <w:rPr>
                <w:sz w:val="20"/>
                <w:szCs w:val="20"/>
              </w:rPr>
              <w:t xml:space="preserve">Tarkennettu </w:t>
            </w:r>
            <w:r w:rsidR="004A2706">
              <w:rPr>
                <w:sz w:val="20"/>
                <w:szCs w:val="20"/>
              </w:rPr>
              <w:t xml:space="preserve">potilasystävällisessä annoksessa annettavan unitin pakollisuutta. </w:t>
            </w:r>
          </w:p>
        </w:tc>
      </w:tr>
      <w:tr w:rsidR="00BD5C89" w:rsidRPr="00AE7398" w14:paraId="53E36A58"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7BEBDFD6" w14:textId="5D30FFB4" w:rsidR="00BD5C89" w:rsidRDefault="00BD5C89" w:rsidP="00712ABD">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22F70D9B" w14:textId="75696150" w:rsidR="00BD5C89" w:rsidRDefault="001C5F6D" w:rsidP="00712ABD">
            <w:pPr>
              <w:rPr>
                <w:sz w:val="20"/>
                <w:szCs w:val="20"/>
              </w:rPr>
            </w:pPr>
            <w:r>
              <w:rPr>
                <w:sz w:val="20"/>
                <w:szCs w:val="20"/>
              </w:rPr>
              <w:t>7.2.2022</w:t>
            </w:r>
          </w:p>
        </w:tc>
        <w:tc>
          <w:tcPr>
            <w:tcW w:w="2410" w:type="dxa"/>
            <w:tcBorders>
              <w:top w:val="single" w:sz="4" w:space="0" w:color="auto"/>
              <w:left w:val="single" w:sz="4" w:space="0" w:color="auto"/>
              <w:bottom w:val="single" w:sz="4" w:space="0" w:color="auto"/>
              <w:right w:val="single" w:sz="4" w:space="0" w:color="auto"/>
            </w:tcBorders>
          </w:tcPr>
          <w:p w14:paraId="7AD1A655" w14:textId="137BF7F4" w:rsidR="00BD5C89" w:rsidRDefault="00BD5C89"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9C6C0FA" w14:textId="584245D5" w:rsidR="00CB3EF9" w:rsidRDefault="00CB3EF9" w:rsidP="00CB3EF9">
            <w:pPr>
              <w:rPr>
                <w:sz w:val="20"/>
                <w:szCs w:val="20"/>
              </w:rPr>
            </w:pPr>
            <w:r>
              <w:rPr>
                <w:sz w:val="20"/>
                <w:szCs w:val="20"/>
              </w:rPr>
              <w:t>-</w:t>
            </w:r>
            <w:r w:rsidR="00BD5C89" w:rsidRPr="00CB3EF9">
              <w:rPr>
                <w:sz w:val="20"/>
                <w:szCs w:val="20"/>
              </w:rPr>
              <w:t xml:space="preserve">Lopullinen määrittelyversio, release candidate-määre poistettu. </w:t>
            </w:r>
          </w:p>
          <w:p w14:paraId="57E6FF77" w14:textId="3105B389" w:rsidR="00BD5C89" w:rsidRPr="00CB3EF9" w:rsidRDefault="00CB3EF9" w:rsidP="00CB3EF9">
            <w:pPr>
              <w:rPr>
                <w:sz w:val="20"/>
                <w:szCs w:val="20"/>
              </w:rPr>
            </w:pPr>
            <w:r>
              <w:rPr>
                <w:sz w:val="20"/>
                <w:szCs w:val="20"/>
              </w:rPr>
              <w:t>-</w:t>
            </w:r>
            <w:r w:rsidR="00BD5C89" w:rsidRPr="00CB3EF9">
              <w:rPr>
                <w:sz w:val="20"/>
                <w:szCs w:val="20"/>
              </w:rPr>
              <w:t>Lääkemääräyksen toimitus kohdan kappaleeseen 13.3.10 lisätty relatedDocument –tieto.</w:t>
            </w:r>
          </w:p>
        </w:tc>
      </w:tr>
      <w:tr w:rsidR="004D66DF" w:rsidRPr="00AE7398" w14:paraId="74B36947"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764F5A86" w14:textId="14AA4548" w:rsidR="004D66DF" w:rsidRDefault="004D66DF" w:rsidP="00712ABD">
            <w:pPr>
              <w:rPr>
                <w:sz w:val="20"/>
                <w:szCs w:val="20"/>
              </w:rPr>
            </w:pPr>
            <w:r>
              <w:rPr>
                <w:sz w:val="20"/>
                <w:szCs w:val="20"/>
              </w:rPr>
              <w:t>4.0.1 PATCH</w:t>
            </w:r>
          </w:p>
        </w:tc>
        <w:tc>
          <w:tcPr>
            <w:tcW w:w="1134" w:type="dxa"/>
            <w:tcBorders>
              <w:top w:val="single" w:sz="4" w:space="0" w:color="auto"/>
              <w:left w:val="single" w:sz="4" w:space="0" w:color="auto"/>
              <w:bottom w:val="single" w:sz="4" w:space="0" w:color="auto"/>
              <w:right w:val="single" w:sz="4" w:space="0" w:color="auto"/>
            </w:tcBorders>
          </w:tcPr>
          <w:p w14:paraId="5D50BF2A" w14:textId="562CC455" w:rsidR="004D66DF" w:rsidRDefault="00CA5C0D" w:rsidP="00712ABD">
            <w:pPr>
              <w:rPr>
                <w:sz w:val="20"/>
                <w:szCs w:val="20"/>
              </w:rPr>
            </w:pPr>
            <w:r>
              <w:rPr>
                <w:sz w:val="20"/>
                <w:szCs w:val="20"/>
              </w:rPr>
              <w:t>21.12.2022</w:t>
            </w:r>
          </w:p>
        </w:tc>
        <w:tc>
          <w:tcPr>
            <w:tcW w:w="2410" w:type="dxa"/>
            <w:tcBorders>
              <w:top w:val="single" w:sz="4" w:space="0" w:color="auto"/>
              <w:left w:val="single" w:sz="4" w:space="0" w:color="auto"/>
              <w:bottom w:val="single" w:sz="4" w:space="0" w:color="auto"/>
              <w:right w:val="single" w:sz="4" w:space="0" w:color="auto"/>
            </w:tcBorders>
          </w:tcPr>
          <w:p w14:paraId="7DC28B17" w14:textId="54E5BB10" w:rsidR="004D66DF" w:rsidRDefault="004D66DF"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3F16533D" w14:textId="77777777" w:rsidR="004D66DF" w:rsidRDefault="004D66DF" w:rsidP="004D66DF">
            <w:pPr>
              <w:rPr>
                <w:sz w:val="20"/>
                <w:szCs w:val="20"/>
              </w:rPr>
            </w:pPr>
            <w:r>
              <w:rPr>
                <w:sz w:val="20"/>
                <w:szCs w:val="20"/>
              </w:rPr>
              <w:t xml:space="preserve">-Täsmennetty code </w:t>
            </w:r>
            <w:bookmarkStart w:id="0" w:name="_GoBack"/>
            <w:r>
              <w:rPr>
                <w:sz w:val="20"/>
                <w:szCs w:val="20"/>
              </w:rPr>
              <w:t>119</w:t>
            </w:r>
            <w:bookmarkEnd w:id="0"/>
            <w:r>
              <w:rPr>
                <w:sz w:val="20"/>
                <w:szCs w:val="20"/>
              </w:rPr>
              <w:t xml:space="preserve"> määritystä</w:t>
            </w:r>
          </w:p>
          <w:p w14:paraId="4427E30B" w14:textId="6C4F70DA" w:rsidR="008625B3" w:rsidRDefault="00CA5C0D" w:rsidP="004D66DF">
            <w:pPr>
              <w:rPr>
                <w:sz w:val="20"/>
                <w:szCs w:val="20"/>
              </w:rPr>
            </w:pPr>
            <w:r>
              <w:rPr>
                <w:sz w:val="20"/>
                <w:szCs w:val="20"/>
              </w:rPr>
              <w:t xml:space="preserve">- Täsmennetty code 56 nimi </w:t>
            </w:r>
            <w:proofErr w:type="gramStart"/>
            <w:r>
              <w:rPr>
                <w:sz w:val="20"/>
                <w:szCs w:val="20"/>
              </w:rPr>
              <w:t>Sic!</w:t>
            </w:r>
            <w:r w:rsidR="008625B3">
              <w:rPr>
                <w:sz w:val="20"/>
                <w:szCs w:val="20"/>
              </w:rPr>
              <w:t>-</w:t>
            </w:r>
            <w:proofErr w:type="gramEnd"/>
            <w:r w:rsidR="008625B3">
              <w:rPr>
                <w:sz w:val="20"/>
                <w:szCs w:val="20"/>
              </w:rPr>
              <w:t>merkinnäksi</w:t>
            </w:r>
          </w:p>
          <w:p w14:paraId="53DB2CE7" w14:textId="2F5A19C2" w:rsidR="008A1ACC" w:rsidRDefault="008A1ACC" w:rsidP="004D66DF">
            <w:pPr>
              <w:rPr>
                <w:sz w:val="20"/>
                <w:szCs w:val="20"/>
              </w:rPr>
            </w:pPr>
            <w:r>
              <w:rPr>
                <w:sz w:val="20"/>
                <w:szCs w:val="20"/>
              </w:rPr>
              <w:t xml:space="preserve">-lisätty kenttäkoodi 120 Uusimispyynnön muut tiedot </w:t>
            </w:r>
            <w:r w:rsidR="00B40034">
              <w:rPr>
                <w:sz w:val="20"/>
                <w:szCs w:val="20"/>
              </w:rPr>
              <w:t>–</w:t>
            </w:r>
            <w:r>
              <w:rPr>
                <w:sz w:val="20"/>
                <w:szCs w:val="20"/>
              </w:rPr>
              <w:t>taulukkoon</w:t>
            </w:r>
          </w:p>
          <w:p w14:paraId="40E4BDAF" w14:textId="58C3F5A2" w:rsidR="00B40034" w:rsidRDefault="00B40034" w:rsidP="004D66DF">
            <w:pPr>
              <w:rPr>
                <w:sz w:val="20"/>
                <w:szCs w:val="20"/>
              </w:rPr>
            </w:pPr>
            <w:r>
              <w:rPr>
                <w:sz w:val="20"/>
                <w:szCs w:val="20"/>
              </w:rPr>
              <w:t>- Lisätty esimerkki koodien 160 ja 167 käytöstä Uusimispyynnön muiden tietojen yhteyteen (lukuun 11.2.3)</w:t>
            </w:r>
          </w:p>
          <w:p w14:paraId="70B3340C" w14:textId="0E61DB34" w:rsidR="00023AA9" w:rsidRDefault="00023AA9" w:rsidP="004D66DF">
            <w:pPr>
              <w:rPr>
                <w:sz w:val="20"/>
                <w:szCs w:val="20"/>
              </w:rPr>
            </w:pPr>
            <w:r>
              <w:rPr>
                <w:sz w:val="20"/>
                <w:szCs w:val="20"/>
              </w:rPr>
              <w:t>- Täsmennetty UCUM-määritystä pakkauskoon yhteydessä</w:t>
            </w:r>
          </w:p>
          <w:p w14:paraId="2B5EF395" w14:textId="6F70598A" w:rsidR="008625B3" w:rsidRPr="004D66DF" w:rsidRDefault="008625B3" w:rsidP="004D66DF">
            <w:pPr>
              <w:rPr>
                <w:sz w:val="20"/>
                <w:szCs w:val="20"/>
              </w:rPr>
            </w:pPr>
          </w:p>
        </w:tc>
      </w:tr>
    </w:tbl>
    <w:p w14:paraId="792A24E3" w14:textId="6F3AE623" w:rsidR="0077747B" w:rsidRDefault="0077747B">
      <w:r>
        <w:br w:type="page"/>
      </w:r>
    </w:p>
    <w:p w14:paraId="6E7F3788" w14:textId="77777777" w:rsidR="0077747B" w:rsidRDefault="0077747B">
      <w:pPr>
        <w:pStyle w:val="Otsikko1"/>
      </w:pPr>
      <w:bookmarkStart w:id="1" w:name="_Toc86736644"/>
      <w:bookmarkStart w:id="2" w:name="_Toc122512790"/>
      <w:r>
        <w:t>Mallinnuksen lähtötilanne</w:t>
      </w:r>
      <w:bookmarkEnd w:id="1"/>
      <w:bookmarkEnd w:id="2"/>
    </w:p>
    <w:p w14:paraId="456C230A" w14:textId="77777777" w:rsidR="0077747B" w:rsidRDefault="0077747B"/>
    <w:p w14:paraId="284D782B" w14:textId="4978DE07"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w:t>
      </w:r>
      <w:r w:rsidR="0004005E">
        <w:t>iheen tuotos, jossa kansallisia</w:t>
      </w:r>
      <w:r w:rsidR="003E37F7">
        <w:t xml:space="preserve">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3D1D90F7" w14:textId="77777777" w:rsidR="0077747B" w:rsidRDefault="00592C14">
      <w:r>
        <w:br w:type="page"/>
      </w:r>
    </w:p>
    <w:p w14:paraId="27B2B98B" w14:textId="77777777" w:rsidR="0077747B" w:rsidRDefault="0077747B">
      <w:pPr>
        <w:pStyle w:val="Otsikko1"/>
      </w:pPr>
      <w:bookmarkStart w:id="3" w:name="_Toc86736645"/>
      <w:bookmarkStart w:id="4" w:name="_Toc122512791"/>
      <w:r>
        <w:t>Perusrakenne</w:t>
      </w:r>
      <w:bookmarkEnd w:id="3"/>
      <w:bookmarkEnd w:id="4"/>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on yksi yhteinen CDA R2 header-määritys (erillisenä dokumenttina). Header</w:t>
      </w:r>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r w:rsidR="00C04856">
        <w:t>h</w:t>
      </w:r>
      <w:r w:rsidR="006C43A5" w:rsidRPr="006C43A5">
        <w:t xml:space="preserve">eader-osuuteen. Sähköinen allekirjoitus, joka kohdistuu asiakirjan CDA </w:t>
      </w:r>
      <w:r w:rsidR="00C04856">
        <w:t>b</w:t>
      </w:r>
      <w:r w:rsidR="006C43A5" w:rsidRPr="006C43A5">
        <w:t>ody-osuuteen,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CDA R2 header:</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r w:rsidR="00C04856">
        <w:t>b</w:t>
      </w:r>
      <w:r w:rsidR="006C43A5">
        <w:t>ody</w:t>
      </w:r>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r w:rsidR="006C43A5">
        <w:t xml:space="preserve">Body-osuus rakentuu </w:t>
      </w:r>
      <w:r w:rsidR="00A22303">
        <w:t>kolmesta component-section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r w:rsidRPr="0077747B">
        <w:t>Body</w:t>
      </w:r>
    </w:p>
    <w:p w14:paraId="3573EA91" w14:textId="2DCE8150" w:rsidR="0077747B" w:rsidRPr="0077747B" w:rsidRDefault="0077747B" w:rsidP="003D3253">
      <w:pPr>
        <w:ind w:left="851" w:hanging="851"/>
      </w:pPr>
      <w:r w:rsidRPr="0077747B">
        <w:tab/>
        <w:t>section</w:t>
      </w:r>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r>
        <w:t>section</w:t>
      </w:r>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r>
        <w:t>section</w:t>
      </w:r>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161E5482" w:rsidR="00BC351E" w:rsidRDefault="00BC351E">
      <w:r>
        <w:t>Reseptisanomien</w:t>
      </w:r>
      <w:r w:rsidR="005320EF">
        <w:t xml:space="preserve"> (asiakirjojen)</w:t>
      </w:r>
      <w:r>
        <w:t xml:space="preserve"> rakenteissa</w:t>
      </w:r>
      <w:r w:rsidR="00A22303">
        <w:t xml:space="preserve"> ensimmäisellä section-tasolla oleva</w:t>
      </w:r>
      <w:r>
        <w:t xml:space="preserve"> Reseptisanoman tyyppi vastaa </w:t>
      </w:r>
      <w:r w:rsidR="004F3D71">
        <w:t>potilaskertomusrakenteen</w:t>
      </w:r>
      <w:r>
        <w:t xml:space="preserve"> </w:t>
      </w:r>
      <w:proofErr w:type="gramStart"/>
      <w:r>
        <w:t>näkymätasoa</w:t>
      </w:r>
      <w:r w:rsidR="00A22303">
        <w:t>.Toisella</w:t>
      </w:r>
      <w:proofErr w:type="gramEnd"/>
      <w:r w:rsidR="00A22303">
        <w:t xml:space="preserve"> section-tasolla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w:t>
      </w:r>
      <w:r w:rsidR="0004005E">
        <w:t xml:space="preserve"> </w:t>
      </w:r>
      <w:r w:rsidR="004F3D71">
        <w:t xml:space="preserve">Kolmas section-taso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pPr>
        <w:rPr>
          <w:bCs/>
        </w:rPr>
      </w:pPr>
      <w:r w:rsidRPr="00D254DB">
        <w:rPr>
          <w:bCs/>
        </w:rPr>
        <w:t>Seuraava</w:t>
      </w:r>
      <w:r>
        <w:rPr>
          <w:bCs/>
        </w:rPr>
        <w:t>ssa kuvassa on reseptin CDA-asiakirjan ylätason rakenne</w:t>
      </w:r>
      <w:r w:rsidR="00E240DA">
        <w:rPr>
          <w:bCs/>
        </w:rPr>
        <w:t xml:space="preserve"> esimerkkinä lääkemääräyksen osalta</w:t>
      </w:r>
      <w:r>
        <w:rPr>
          <w:bCs/>
        </w:rPr>
        <w:t xml:space="preserve">. Rakenteisten tietojen (entry:t) rakenteet on kuvattu tarkemmin luvussa 4. Kuvassa punaisella fontilla on </w:t>
      </w:r>
      <w:r w:rsidR="000E4008">
        <w:rPr>
          <w:bCs/>
        </w:rPr>
        <w:t>kirjattu</w:t>
      </w:r>
      <w:r>
        <w:rPr>
          <w:bCs/>
        </w:rPr>
        <w:t xml:space="preserve"> versiossa 4.00 uudet ja muuttuvat rakenteet.</w:t>
      </w:r>
    </w:p>
    <w:p w14:paraId="30FC1CF4" w14:textId="52EF9607" w:rsidR="00E240DA" w:rsidRDefault="00E240DA">
      <w:pPr>
        <w:rPr>
          <w:bCs/>
        </w:rPr>
      </w:pPr>
    </w:p>
    <w:p w14:paraId="4C5B7F22" w14:textId="46951C5F" w:rsidR="00E240DA" w:rsidRPr="00D254DB" w:rsidRDefault="00E240DA">
      <w:pPr>
        <w:rPr>
          <w:bCs/>
        </w:rPr>
      </w:pPr>
      <w:r>
        <w:rPr>
          <w:bCs/>
        </w:rPr>
        <w:t xml:space="preserve">Vastaavasti kunkin pääluvun alussa on listattu sanomatyyppikohtaisesti, mitä </w:t>
      </w:r>
      <w:proofErr w:type="gramStart"/>
      <w:r>
        <w:rPr>
          <w:bCs/>
        </w:rPr>
        <w:t>entry.organizer</w:t>
      </w:r>
      <w:proofErr w:type="gramEnd"/>
      <w:r>
        <w:rPr>
          <w:bCs/>
        </w:rPr>
        <w:t>-rakenteita ko. sanoma</w:t>
      </w:r>
      <w:r w:rsidR="004F3D71">
        <w:rPr>
          <w:bCs/>
        </w:rPr>
        <w:t>ssa (asiakirjassa)</w:t>
      </w:r>
      <w:r>
        <w:rPr>
          <w:bCs/>
        </w:rPr>
        <w:t xml:space="preserve"> tuetaan.</w:t>
      </w:r>
    </w:p>
    <w:p w14:paraId="6B7A69A9" w14:textId="77777777" w:rsidR="00D254DB" w:rsidRDefault="00D254DB">
      <w:pPr>
        <w:rPr>
          <w:b/>
          <w:bCs/>
        </w:rPr>
      </w:pPr>
    </w:p>
    <w:p w14:paraId="07304E71" w14:textId="6F713A56" w:rsidR="008F4EB3" w:rsidRDefault="005C22B7">
      <w:pPr>
        <w:rPr>
          <w:b/>
          <w:bCs/>
        </w:rPr>
      </w:pPr>
      <w:r>
        <w:rPr>
          <w:b/>
          <w:bCs/>
          <w:noProof/>
        </w:rPr>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00D254DB">
        <w:rPr>
          <w:bCs/>
        </w:rPr>
        <w:t>CDA-asiakirjan rakenne</w:t>
      </w:r>
      <w:r w:rsidR="00961D2B">
        <w:rPr>
          <w:bCs/>
        </w:rPr>
        <w:t xml:space="preserve"> lääkemääräykselle</w:t>
      </w:r>
      <w:r w:rsidR="009F63F9">
        <w:rPr>
          <w:bCs/>
        </w:rPr>
        <w:t xml:space="preserve"> </w:t>
      </w:r>
    </w:p>
    <w:p w14:paraId="4BF1EFF3" w14:textId="77777777" w:rsidR="00592C14" w:rsidRDefault="00592C14">
      <w:pPr>
        <w:rPr>
          <w:b/>
          <w:bCs/>
        </w:rPr>
      </w:pPr>
    </w:p>
    <w:p w14:paraId="4633636B" w14:textId="77777777" w:rsidR="0077747B" w:rsidRDefault="0077747B">
      <w:pPr>
        <w:pStyle w:val="Otsikko2"/>
      </w:pPr>
      <w:bookmarkStart w:id="5" w:name="_Toc122512792"/>
      <w:r>
        <w:t>Rakenteen tasot</w:t>
      </w:r>
      <w:bookmarkEnd w:id="5"/>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w:t>
      </w:r>
      <w:proofErr w:type="gramStart"/>
      <w:r>
        <w:t>component.templateId</w:t>
      </w:r>
      <w:proofErr w:type="gramEnd"/>
      <w:r>
        <w:t xml:space="preserve">-tiedossa koko body-rakennetta ohjaavan soveltamisoppaan (tämä dokumentti) OID-koodi. Soveltamisoppaan OID-koodi sijoitetaan kokonaisena root-attribuuttiin. </w:t>
      </w:r>
    </w:p>
    <w:p w14:paraId="0AC96A77" w14:textId="77777777" w:rsidR="00872582" w:rsidRDefault="00872582"/>
    <w:p w14:paraId="79CEF0E7" w14:textId="7948D6A5" w:rsidR="0077747B" w:rsidRDefault="00A5245C">
      <w:r>
        <w:t xml:space="preserve">Ensimmäisellä </w:t>
      </w:r>
      <w:r w:rsidR="00872582">
        <w:t>section-</w:t>
      </w:r>
      <w:r>
        <w:t xml:space="preserve">tasolla annetaan </w:t>
      </w:r>
      <w:r w:rsidR="00917BD6">
        <w:t>Reseptisanoman tyyppi</w:t>
      </w:r>
      <w:r w:rsidR="0077747B">
        <w:t xml:space="preserve"> </w:t>
      </w:r>
      <w:proofErr w:type="gramStart"/>
      <w:r w:rsidR="00872582">
        <w:t>componen.</w:t>
      </w:r>
      <w:r w:rsidR="0077747B">
        <w:t>section</w:t>
      </w:r>
      <w:proofErr w:type="gramEnd"/>
      <w:r w:rsidR="00872582">
        <w:t>.code-tiedossa koodattuna sekä component.section.title-tiedossa näyttömuotoisena</w:t>
      </w:r>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184D20B4" w14:textId="005CFA04" w:rsidR="0077747B" w:rsidRDefault="0077747B">
      <w:pPr>
        <w:ind w:firstLine="1304"/>
        <w:rPr>
          <w:lang w:val="en-GB"/>
        </w:rPr>
      </w:pPr>
      <w:r>
        <w:rPr>
          <w:lang w:val="en-GB"/>
        </w:rPr>
        <w:t>&lt;templateId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w:t>
      </w:r>
      <w:proofErr w:type="gramStart"/>
      <w:r>
        <w:rPr>
          <w:lang w:val="en-GB"/>
        </w:rPr>
        <w:t>section</w:t>
      </w:r>
      <w:proofErr w:type="gramEnd"/>
      <w:r>
        <w:rPr>
          <w:lang w:val="en-GB"/>
        </w:rPr>
        <w:t>&gt;</w:t>
      </w:r>
    </w:p>
    <w:p w14:paraId="64A59004" w14:textId="77777777" w:rsidR="0077747B" w:rsidRDefault="0077747B">
      <w:pPr>
        <w:ind w:firstLine="2160"/>
        <w:rPr>
          <w:lang w:val="en-GB"/>
        </w:rPr>
      </w:pPr>
      <w:r>
        <w:rPr>
          <w:lang w:val="en-GB"/>
        </w:rPr>
        <w:t>&lt;</w:t>
      </w:r>
      <w:proofErr w:type="gramStart"/>
      <w:r>
        <w:rPr>
          <w:lang w:val="en-GB"/>
        </w:rPr>
        <w:t>id</w:t>
      </w:r>
      <w:proofErr w:type="gramEnd"/>
      <w:r>
        <w:rPr>
          <w:lang w:val="en-GB"/>
        </w:rPr>
        <w:t>&gt;</w:t>
      </w:r>
    </w:p>
    <w:p w14:paraId="40222290" w14:textId="77777777" w:rsidR="0077747B" w:rsidRPr="00872582" w:rsidRDefault="0077747B">
      <w:pPr>
        <w:ind w:left="1440" w:firstLine="720"/>
        <w:rPr>
          <w:b/>
          <w:lang w:val="en-GB"/>
        </w:rPr>
      </w:pPr>
      <w:r w:rsidRPr="00872582">
        <w:rPr>
          <w:b/>
          <w:lang w:val="en-GB"/>
        </w:rPr>
        <w:t>&lt;code code="</w:t>
      </w:r>
      <w:r w:rsidRPr="00872582">
        <w:rPr>
          <w:b/>
          <w:i/>
          <w:iCs/>
          <w:lang w:val="en-GB"/>
        </w:rPr>
        <w:t>1</w:t>
      </w:r>
      <w:r w:rsidRPr="00872582">
        <w:rPr>
          <w:b/>
          <w:lang w:val="en-GB"/>
        </w:rPr>
        <w:t>"</w:t>
      </w:r>
    </w:p>
    <w:p w14:paraId="562F2BCF" w14:textId="77777777" w:rsidR="0077747B" w:rsidRPr="00C6782B" w:rsidRDefault="0077747B">
      <w:pPr>
        <w:ind w:left="1440" w:firstLine="720"/>
        <w:rPr>
          <w:b/>
          <w:lang w:val="en-US"/>
        </w:rPr>
      </w:pPr>
      <w:proofErr w:type="gramStart"/>
      <w:r w:rsidRPr="00C6782B">
        <w:rPr>
          <w:b/>
          <w:lang w:val="en-US"/>
        </w:rPr>
        <w:t>codeSystem</w:t>
      </w:r>
      <w:proofErr w:type="gramEnd"/>
      <w:r w:rsidRPr="00C6782B">
        <w:rPr>
          <w:b/>
          <w:lang w:val="en-US"/>
        </w:rPr>
        <w:t>="1.2.246.537.5.40105.2006"</w:t>
      </w:r>
    </w:p>
    <w:p w14:paraId="0BFAA4D3" w14:textId="09F01411" w:rsidR="0077747B" w:rsidRPr="00FD22A0" w:rsidRDefault="0077747B" w:rsidP="00BA756C">
      <w:pPr>
        <w:ind w:left="2127" w:firstLine="33"/>
        <w:rPr>
          <w:b/>
        </w:rPr>
      </w:pPr>
      <w:r w:rsidRPr="00FD22A0">
        <w:rPr>
          <w:b/>
        </w:rPr>
        <w:t>codeSystemName="</w:t>
      </w:r>
      <w:r w:rsidR="00573550" w:rsidRPr="00FD22A0">
        <w:rPr>
          <w:b/>
        </w:rPr>
        <w:t xml:space="preserve">Sähköinen lääkemääräys - Reseptisanoman </w:t>
      </w:r>
      <w:r w:rsidRPr="00FD22A0">
        <w:rPr>
          <w:b/>
        </w:rPr>
        <w:t xml:space="preserve">tyyppi" </w:t>
      </w:r>
    </w:p>
    <w:p w14:paraId="2D361EF6" w14:textId="5A3E94E3" w:rsidR="0077747B" w:rsidRPr="00872582" w:rsidRDefault="008660E9">
      <w:pPr>
        <w:ind w:left="1440" w:firstLine="720"/>
        <w:rPr>
          <w:b/>
        </w:rPr>
      </w:pPr>
      <w:r w:rsidRPr="00872582">
        <w:rPr>
          <w:b/>
        </w:rPr>
        <w:t>displayName="Lääkemääräys"</w:t>
      </w:r>
      <w:r w:rsidR="0077747B" w:rsidRPr="00872582">
        <w:rPr>
          <w:b/>
        </w:rPr>
        <w:t>/&gt;</w:t>
      </w:r>
    </w:p>
    <w:p w14:paraId="0BB58C9D" w14:textId="2DE29FF9" w:rsidR="0077747B" w:rsidRPr="008C75FD" w:rsidRDefault="0077747B">
      <w:pPr>
        <w:ind w:left="1440" w:firstLine="720"/>
      </w:pPr>
      <w:r w:rsidRPr="00872582">
        <w:rPr>
          <w:b/>
        </w:rPr>
        <w:t>&lt;title&gt;</w:t>
      </w:r>
      <w:r w:rsidR="00573550" w:rsidRPr="00872582">
        <w:rPr>
          <w:b/>
          <w:i/>
          <w:iCs/>
        </w:rPr>
        <w:t>Lääkemääräys</w:t>
      </w:r>
      <w:r w:rsidRPr="00872582">
        <w:rPr>
          <w:b/>
        </w:rPr>
        <w:t>&lt;/title&gt;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00F03191">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00F03191">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00F03191">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00F03191">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00F03191">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00F03191">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00F03191">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00F03191">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00F03191">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00F03191">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00F03191">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00F03191">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00F03191">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00F03191">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00F03191">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00F03191">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00F03191">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00F03191">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00F03191">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00F03191">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00F03191">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00F03191">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00F03191">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section-tasolla annetaan </w:t>
      </w:r>
      <w:proofErr w:type="gramStart"/>
      <w:r>
        <w:t>component.section</w:t>
      </w:r>
      <w:proofErr w:type="gramEnd"/>
      <w:r>
        <w:t xml:space="preserve">.text –tiedossa tekijän tiedot eli paikka, tekopäivämäärä ja tekijän nimi näyttömuotoisena narrative-osuudessa omissa kappaleissaan (paragraph). Tätä tasoa ei tunnisteta koodattuna, kuten potilaskertomusrakenteen </w:t>
      </w:r>
      <w:r w:rsidR="00DE4589" w:rsidRPr="00DE4589">
        <w:t>Hoitoprosessin vaihetta</w:t>
      </w:r>
      <w:r>
        <w:t xml:space="preserve">, </w:t>
      </w:r>
      <w:r w:rsidR="0077747B">
        <w:t xml:space="preserve">joten </w:t>
      </w:r>
      <w:proofErr w:type="gramStart"/>
      <w:r>
        <w:t>component.section</w:t>
      </w:r>
      <w:proofErr w:type="gramEnd"/>
      <w:r>
        <w:t>.</w:t>
      </w:r>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4F4130E3" w14:textId="66993CCB" w:rsidR="0077747B" w:rsidRDefault="0077747B">
      <w:pPr>
        <w:ind w:firstLine="720"/>
        <w:rPr>
          <w:lang w:val="en-GB"/>
        </w:rPr>
      </w:pPr>
      <w:r>
        <w:rPr>
          <w:lang w:val="en-GB"/>
        </w:rPr>
        <w:tab/>
        <w:t>&lt;templateId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w:t>
      </w:r>
      <w:proofErr w:type="gramStart"/>
      <w:r>
        <w:rPr>
          <w:lang w:val="en-GB"/>
        </w:rPr>
        <w:t>section</w:t>
      </w:r>
      <w:proofErr w:type="gramEnd"/>
      <w:r>
        <w:rPr>
          <w:lang w:val="en-GB"/>
        </w:rPr>
        <w:t>&gt;</w:t>
      </w:r>
    </w:p>
    <w:p w14:paraId="07F7BCE8" w14:textId="77777777" w:rsidR="0077747B" w:rsidRDefault="0077747B">
      <w:pPr>
        <w:ind w:left="1440" w:firstLine="720"/>
        <w:rPr>
          <w:lang w:val="en-GB"/>
        </w:rPr>
      </w:pPr>
      <w:r>
        <w:rPr>
          <w:lang w:val="en-GB"/>
        </w:rPr>
        <w:t>&lt;code code=”</w:t>
      </w:r>
      <w:r>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w:t>
      </w:r>
      <w:proofErr w:type="gramStart"/>
      <w:r>
        <w:rPr>
          <w:lang w:val="en-GB"/>
        </w:rPr>
        <w:t>component</w:t>
      </w:r>
      <w:proofErr w:type="gramEnd"/>
      <w:r>
        <w:rPr>
          <w:lang w:val="en-GB"/>
        </w:rPr>
        <w:t>&gt;</w:t>
      </w:r>
    </w:p>
    <w:p w14:paraId="438C1A82" w14:textId="77777777" w:rsidR="0077747B" w:rsidRDefault="0077747B">
      <w:pPr>
        <w:ind w:left="2160" w:firstLine="720"/>
        <w:rPr>
          <w:lang w:val="en-GB"/>
        </w:rPr>
      </w:pPr>
      <w:r>
        <w:rPr>
          <w:lang w:val="en-GB"/>
        </w:rPr>
        <w:t>&lt;</w:t>
      </w:r>
      <w:proofErr w:type="gramStart"/>
      <w:r>
        <w:rPr>
          <w:lang w:val="en-GB"/>
        </w:rPr>
        <w:t>section</w:t>
      </w:r>
      <w:proofErr w:type="gramEnd"/>
      <w:r>
        <w:rPr>
          <w:lang w:val="en-GB"/>
        </w:rPr>
        <w:t>&gt;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pPr>
        <w:ind w:left="2160" w:firstLine="720"/>
        <w:rPr>
          <w:b/>
          <w:lang w:val="en-GB"/>
        </w:rPr>
      </w:pPr>
      <w:r w:rsidRPr="00872582">
        <w:rPr>
          <w:b/>
          <w:lang w:val="en-GB"/>
        </w:rPr>
        <w:t>&lt;</w:t>
      </w:r>
      <w:proofErr w:type="gramStart"/>
      <w:r w:rsidRPr="00872582">
        <w:rPr>
          <w:b/>
          <w:lang w:val="en-GB"/>
        </w:rPr>
        <w:t>text</w:t>
      </w:r>
      <w:proofErr w:type="gramEnd"/>
      <w:r w:rsidRPr="00872582">
        <w:rPr>
          <w:b/>
          <w:lang w:val="en-GB"/>
        </w:rPr>
        <w:t>&gt;</w:t>
      </w:r>
    </w:p>
    <w:p w14:paraId="2ADF87B9" w14:textId="77777777" w:rsidR="0077747B" w:rsidRPr="00872582" w:rsidRDefault="0077747B">
      <w:pPr>
        <w:ind w:left="2880" w:firstLine="360"/>
        <w:rPr>
          <w:b/>
          <w:lang w:val="en-GB"/>
        </w:rPr>
      </w:pPr>
      <w:r w:rsidRPr="00872582">
        <w:rPr>
          <w:b/>
          <w:lang w:val="en-GB"/>
        </w:rPr>
        <w:t>&lt;</w:t>
      </w:r>
      <w:proofErr w:type="gramStart"/>
      <w:r w:rsidRPr="00872582">
        <w:rPr>
          <w:b/>
          <w:lang w:val="en-GB"/>
        </w:rPr>
        <w:t>paragraph</w:t>
      </w:r>
      <w:proofErr w:type="gramEnd"/>
      <w:r w:rsidRPr="00872582">
        <w:rPr>
          <w:b/>
          <w:lang w:val="en-GB"/>
        </w:rPr>
        <w:t>&gt;</w:t>
      </w:r>
    </w:p>
    <w:p w14:paraId="26D7494D"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Simon Sairaala</w:t>
      </w:r>
      <w:r w:rsidRPr="00872582">
        <w:rPr>
          <w:b/>
          <w:lang w:val="en-GB"/>
        </w:rPr>
        <w:t>&lt;content&gt;</w:t>
      </w:r>
    </w:p>
    <w:p w14:paraId="27D9F20E" w14:textId="77777777" w:rsidR="0077747B" w:rsidRPr="00872582" w:rsidRDefault="0077747B">
      <w:pPr>
        <w:ind w:left="2608" w:firstLine="632"/>
        <w:rPr>
          <w:b/>
          <w:lang w:val="en-GB"/>
        </w:rPr>
      </w:pPr>
      <w:r w:rsidRPr="00872582">
        <w:rPr>
          <w:b/>
          <w:lang w:val="en-GB"/>
        </w:rPr>
        <w:t>&lt;/paragraph&gt;</w:t>
      </w:r>
    </w:p>
    <w:p w14:paraId="43004C12" w14:textId="77777777" w:rsidR="0077747B" w:rsidRPr="00872582" w:rsidRDefault="0077747B">
      <w:pPr>
        <w:ind w:left="3288" w:hanging="48"/>
        <w:rPr>
          <w:b/>
          <w:lang w:val="en-GB"/>
        </w:rPr>
      </w:pPr>
      <w:r w:rsidRPr="00872582">
        <w:rPr>
          <w:b/>
          <w:lang w:val="en-GB"/>
        </w:rPr>
        <w:t>&lt;</w:t>
      </w:r>
      <w:proofErr w:type="gramStart"/>
      <w:r w:rsidRPr="00872582">
        <w:rPr>
          <w:b/>
          <w:lang w:val="en-GB"/>
        </w:rPr>
        <w:t>paragraph</w:t>
      </w:r>
      <w:proofErr w:type="gramEnd"/>
      <w:r w:rsidRPr="00872582">
        <w:rPr>
          <w:b/>
          <w:lang w:val="en-GB"/>
        </w:rPr>
        <w:t>&gt;</w:t>
      </w:r>
    </w:p>
    <w:p w14:paraId="31131BE4" w14:textId="77777777" w:rsidR="0077747B" w:rsidRPr="00872582" w:rsidRDefault="0077747B">
      <w:pPr>
        <w:ind w:left="2608" w:firstLine="992"/>
        <w:rPr>
          <w:b/>
          <w:lang w:val="en-GB"/>
        </w:rPr>
      </w:pPr>
      <w:r w:rsidRPr="00872582">
        <w:rPr>
          <w:b/>
          <w:lang w:val="en-GB"/>
        </w:rPr>
        <w:t>&lt;content&gt;</w:t>
      </w:r>
      <w:r w:rsidRPr="00872582">
        <w:rPr>
          <w:b/>
          <w:i/>
          <w:iCs/>
          <w:lang w:val="en-GB"/>
        </w:rPr>
        <w:t>14.10.2006</w:t>
      </w:r>
      <w:r w:rsidRPr="00872582">
        <w:rPr>
          <w:b/>
          <w:lang w:val="en-GB"/>
        </w:rPr>
        <w:t>&lt;/content&gt;</w:t>
      </w:r>
    </w:p>
    <w:p w14:paraId="23E5ABAF" w14:textId="77777777" w:rsidR="0077747B" w:rsidRPr="00872582" w:rsidRDefault="0077747B">
      <w:pPr>
        <w:ind w:left="3240"/>
        <w:rPr>
          <w:b/>
          <w:lang w:val="en-GB"/>
        </w:rPr>
      </w:pPr>
      <w:r w:rsidRPr="00872582">
        <w:rPr>
          <w:b/>
          <w:lang w:val="en-GB"/>
        </w:rPr>
        <w:t>&lt;/paragraph&gt;</w:t>
      </w:r>
    </w:p>
    <w:p w14:paraId="0E6CD23B" w14:textId="77777777" w:rsidR="0077747B" w:rsidRPr="00872582" w:rsidRDefault="0077747B">
      <w:pPr>
        <w:ind w:left="1936" w:firstLine="1304"/>
        <w:rPr>
          <w:b/>
          <w:lang w:val="en-GB"/>
        </w:rPr>
      </w:pPr>
      <w:r w:rsidRPr="00872582">
        <w:rPr>
          <w:b/>
          <w:lang w:val="en-GB"/>
        </w:rPr>
        <w:t>&lt;</w:t>
      </w:r>
      <w:proofErr w:type="gramStart"/>
      <w:r w:rsidRPr="00872582">
        <w:rPr>
          <w:b/>
          <w:lang w:val="en-GB"/>
        </w:rPr>
        <w:t>paragraph</w:t>
      </w:r>
      <w:proofErr w:type="gramEnd"/>
      <w:r w:rsidRPr="00872582">
        <w:rPr>
          <w:b/>
          <w:lang w:val="en-GB"/>
        </w:rPr>
        <w:t>&gt;</w:t>
      </w:r>
    </w:p>
    <w:p w14:paraId="17639920"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V. Pakarinen</w:t>
      </w:r>
      <w:r w:rsidRPr="00872582">
        <w:rPr>
          <w:b/>
          <w:lang w:val="en-GB"/>
        </w:rPr>
        <w:t>&lt;/content&gt;</w:t>
      </w:r>
    </w:p>
    <w:p w14:paraId="7FDCC01F" w14:textId="77777777" w:rsidR="0077747B" w:rsidRPr="00872582" w:rsidRDefault="0077747B">
      <w:pPr>
        <w:ind w:left="2608" w:firstLine="632"/>
        <w:rPr>
          <w:b/>
        </w:rPr>
      </w:pPr>
      <w:r w:rsidRPr="00872582">
        <w:rPr>
          <w:b/>
        </w:rPr>
        <w:t>&lt;/paragraph&gt;</w:t>
      </w:r>
    </w:p>
    <w:p w14:paraId="1DD9A153" w14:textId="77777777" w:rsidR="0077747B" w:rsidRPr="00EE6BB0" w:rsidRDefault="0077747B">
      <w:pPr>
        <w:ind w:left="2608" w:firstLine="272"/>
      </w:pPr>
      <w:r w:rsidRPr="00872582">
        <w:rPr>
          <w:b/>
        </w:rPr>
        <w:t>&lt;/text&gt;</w:t>
      </w:r>
    </w:p>
    <w:p w14:paraId="72996017" w14:textId="77777777" w:rsidR="0077747B" w:rsidRPr="00EE6BB0" w:rsidRDefault="0077747B"/>
    <w:p w14:paraId="43A7ED75" w14:textId="411E42F5" w:rsidR="0077747B" w:rsidRDefault="00872582">
      <w:r>
        <w:t xml:space="preserve">Kolmannella section-tasolla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proofErr w:type="gramStart"/>
      <w:r>
        <w:t>component.section</w:t>
      </w:r>
      <w:proofErr w:type="gramEnd"/>
      <w:r>
        <w:t>.code</w:t>
      </w:r>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r w:rsidR="0077747B">
        <w:t>section</w:t>
      </w:r>
      <w:r w:rsidR="00632855">
        <w:t>-toistuma. T</w:t>
      </w:r>
      <w:r w:rsidR="0077747B">
        <w:t>ämän sectionin text-osuuteen sijoitetaan kaikki näyttömuotoinen tieto ja entry-osuu</w:t>
      </w:r>
      <w:r w:rsidR="00632855">
        <w:t>ksiin</w:t>
      </w:r>
      <w:r w:rsidR="0077747B">
        <w:t xml:space="preserve"> kaikki rakenteinen (computable structures) tieto.</w:t>
      </w:r>
    </w:p>
    <w:p w14:paraId="617A7277" w14:textId="77777777" w:rsidR="00B60DF5" w:rsidRDefault="00B60DF5">
      <w:bookmarkStart w:id="6" w:name="_Toc274908971"/>
      <w:bookmarkEnd w:id="6"/>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pPr>
        <w:ind w:left="1080" w:firstLine="720"/>
        <w:rPr>
          <w:b/>
        </w:rPr>
      </w:pPr>
      <w:r w:rsidRPr="00632855">
        <w:rPr>
          <w:b/>
        </w:rPr>
        <w:t>&lt;text&gt;</w:t>
      </w:r>
    </w:p>
    <w:p w14:paraId="3D7090E6" w14:textId="77777777" w:rsidR="0077747B" w:rsidRPr="00632855" w:rsidRDefault="0077747B">
      <w:pPr>
        <w:ind w:left="1888" w:firstLine="720"/>
        <w:rPr>
          <w:b/>
        </w:rPr>
      </w:pPr>
      <w:proofErr w:type="gramStart"/>
      <w:r w:rsidRPr="00632855">
        <w:rPr>
          <w:b/>
        </w:rPr>
        <w:t>&lt;!---</w:t>
      </w:r>
      <w:proofErr w:type="gramEnd"/>
      <w:r w:rsidRPr="00632855">
        <w:rPr>
          <w:b/>
        </w:rPr>
        <w:t xml:space="preserve"> lääkemääräyksen  tiedot näyttömuodossa  --&gt;</w:t>
      </w:r>
    </w:p>
    <w:p w14:paraId="71EECB2B" w14:textId="77777777" w:rsidR="0077747B" w:rsidRPr="00632855" w:rsidRDefault="0077747B">
      <w:pPr>
        <w:ind w:left="1168" w:firstLine="632"/>
        <w:rPr>
          <w:b/>
        </w:rPr>
      </w:pPr>
      <w:r w:rsidRPr="00632855">
        <w:rPr>
          <w:b/>
        </w:rPr>
        <w:t>&lt;/text&gt;</w:t>
      </w:r>
    </w:p>
    <w:p w14:paraId="54AB2365" w14:textId="77777777" w:rsidR="0077747B" w:rsidRPr="00632855" w:rsidRDefault="0077747B">
      <w:pPr>
        <w:ind w:left="1168" w:firstLine="632"/>
        <w:rPr>
          <w:b/>
        </w:rPr>
      </w:pPr>
      <w:r w:rsidRPr="00632855">
        <w:rPr>
          <w:b/>
        </w:rPr>
        <w:t>&lt;entry&gt;</w:t>
      </w:r>
    </w:p>
    <w:p w14:paraId="08AF548D" w14:textId="77777777" w:rsidR="0077747B" w:rsidRPr="00632855" w:rsidRDefault="0077747B">
      <w:pPr>
        <w:ind w:left="1976" w:firstLine="632"/>
        <w:rPr>
          <w:b/>
        </w:rPr>
      </w:pPr>
      <w:proofErr w:type="gramStart"/>
      <w:r w:rsidRPr="00632855">
        <w:rPr>
          <w:b/>
        </w:rPr>
        <w:t>&lt;!---</w:t>
      </w:r>
      <w:proofErr w:type="gramEnd"/>
      <w:r w:rsidRPr="00632855">
        <w:rPr>
          <w:b/>
        </w:rPr>
        <w:t xml:space="preserve"> lääkemääräyksen tiedot rakenteisessa muodossa  --&gt;</w:t>
      </w:r>
    </w:p>
    <w:p w14:paraId="030A22D8" w14:textId="77777777" w:rsidR="0077747B" w:rsidRDefault="0077747B">
      <w:pPr>
        <w:ind w:left="1168" w:firstLine="632"/>
      </w:pPr>
      <w:r w:rsidRPr="00632855">
        <w:rPr>
          <w:b/>
        </w:rPr>
        <w:t>&lt;/entry&gt;</w:t>
      </w:r>
    </w:p>
    <w:p w14:paraId="3793A89E" w14:textId="77777777" w:rsidR="0077747B" w:rsidRDefault="0077747B"/>
    <w:p w14:paraId="7D83D515" w14:textId="4A9097B1" w:rsidR="00632855" w:rsidRDefault="00632855">
      <w:r>
        <w:t xml:space="preserve">Kaikkien kolmen tason kullekin sectionille </w:t>
      </w:r>
      <w:r w:rsidR="00AC293D">
        <w:t>voidaan antaa</w:t>
      </w:r>
      <w:r>
        <w:t xml:space="preserve"> id (comp</w:t>
      </w:r>
      <w:r w:rsidR="0013647C">
        <w:t>o</w:t>
      </w:r>
      <w:r>
        <w:t>nent.section.id) sekä XML ID. Id:n ja XML ID:n ei tarvitse olla samoja.  Allekirjoitettavissa dokumenteissa body-osuudessa on reference-viittaus myös takaisin samaan dokumenttiin, jotta dokumentin id tulisi allekirjoitettuun osuuteen.</w:t>
      </w:r>
    </w:p>
    <w:p w14:paraId="5BA0E164" w14:textId="77777777" w:rsidR="00632855" w:rsidRDefault="00632855"/>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w:t>
      </w:r>
      <w:proofErr w:type="gramStart"/>
      <w:r>
        <w:t xml:space="preserve">id:  </w:t>
      </w:r>
      <w:r>
        <w:tab/>
      </w:r>
      <w:proofErr w:type="gramEnd"/>
      <w:r>
        <w:t xml:space="preserve">root=”1.2.246.537.10.15675350.93.2004.313663” </w:t>
      </w:r>
    </w:p>
    <w:p w14:paraId="654E2716" w14:textId="77777777" w:rsidR="0077747B" w:rsidRPr="0077747B" w:rsidRDefault="0077747B">
      <w:r>
        <w:sym w:font="Wingdings" w:char="F0E0"/>
      </w:r>
      <w:r w:rsidRPr="0077747B">
        <w:t xml:space="preserve"> sectionin #</w:t>
      </w:r>
      <w:proofErr w:type="gramStart"/>
      <w:r w:rsidRPr="0077747B">
        <w:t>3  id</w:t>
      </w:r>
      <w:proofErr w:type="gramEnd"/>
      <w:r w:rsidRPr="0077747B">
        <w:t xml:space="preserve">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r>
        <w:t xml:space="preserve">Sectionin alla olevaa entry:ä ei yksilöidä. </w:t>
      </w:r>
    </w:p>
    <w:p w14:paraId="2EC1FB2D" w14:textId="1D87F186" w:rsidR="00632855" w:rsidRDefault="00632855">
      <w:pPr>
        <w:pStyle w:val="Yltunniste"/>
        <w:tabs>
          <w:tab w:val="clear" w:pos="4153"/>
          <w:tab w:val="clear" w:pos="8306"/>
        </w:tabs>
      </w:pPr>
    </w:p>
    <w:p w14:paraId="7E419ED2" w14:textId="77777777" w:rsidR="00E461F7" w:rsidRDefault="00632855" w:rsidP="00632855">
      <w:pPr>
        <w:rPr>
          <w:b/>
          <w:bCs/>
        </w:rPr>
      </w:pPr>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w:t>
      </w:r>
      <w:proofErr w:type="gramStart"/>
      <w:r w:rsidRPr="00662078">
        <w:rPr>
          <w:b/>
          <w:bCs/>
        </w:rPr>
        <w:t xml:space="preserve">Lääkemääräys  </w:t>
      </w:r>
      <w:r>
        <w:rPr>
          <w:b/>
          <w:bCs/>
        </w:rPr>
        <w:t>-</w:t>
      </w:r>
      <w:proofErr w:type="gramEnd"/>
      <w:r>
        <w:rPr>
          <w:b/>
          <w:bCs/>
        </w:rPr>
        <w:t>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w:t>
      </w:r>
    </w:p>
    <w:p w14:paraId="62A6FD0C" w14:textId="3CFCB9FF" w:rsidR="00632855" w:rsidRDefault="00742FE8" w:rsidP="00632855">
      <w:pPr>
        <w:rPr>
          <w:ins w:id="7" w:author="Ahonen Annu" w:date="2022-09-20T15:56:00Z"/>
          <w:b/>
          <w:bCs/>
        </w:rPr>
      </w:pPr>
      <w:r>
        <w:rPr>
          <w:b/>
          <w:bCs/>
        </w:rPr>
        <w:t>Vapaaehtoisten tai ehdollisesti pakollisten</w:t>
      </w:r>
      <w:r w:rsidR="00E461F7">
        <w:rPr>
          <w:b/>
          <w:bCs/>
        </w:rPr>
        <w:t xml:space="preserve"> tietojen osalta tulee huomioida, että ellei rakenteen yhteydessä ole muuta ohjeistettu (esim. NullFlavorin käyttö), rakenteen jäädessä tyhjäksi se jätetään tuomatta asiakirjalle. </w:t>
      </w:r>
      <w:r w:rsidR="00632855">
        <w:rPr>
          <w:b/>
          <w:bCs/>
        </w:rPr>
        <w:t xml:space="preserve"> </w:t>
      </w:r>
    </w:p>
    <w:p w14:paraId="1E631FB6" w14:textId="77777777" w:rsidR="00E461F7" w:rsidRDefault="00E461F7" w:rsidP="00632855"/>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8" w:name="_Toc122512793"/>
      <w:r>
        <w:t>Kenttien tunnisteet</w:t>
      </w:r>
      <w:bookmarkEnd w:id="8"/>
    </w:p>
    <w:p w14:paraId="2BDDB259" w14:textId="77777777" w:rsidR="00733E36" w:rsidRDefault="00733E36"/>
    <w:p w14:paraId="33EFD198" w14:textId="6746EB4C" w:rsidR="004B3DA3" w:rsidRDefault="004B3DA3">
      <w:r>
        <w:t>Alla taulukossa olevien sarakkeiden selitykset ovat seuraavat;</w:t>
      </w:r>
    </w:p>
    <w:p w14:paraId="444FCF72" w14:textId="035A0B2C" w:rsidR="004B3DA3" w:rsidRDefault="004B3DA3" w:rsidP="00AF6059">
      <w:pPr>
        <w:numPr>
          <w:ilvl w:val="0"/>
          <w:numId w:val="14"/>
        </w:numPr>
      </w:pPr>
      <w:r w:rsidRPr="00436849">
        <w:rPr>
          <w:b/>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00436849">
        <w:rPr>
          <w:b/>
        </w:rPr>
        <w:t>tiedon nimi</w:t>
      </w:r>
      <w:r>
        <w:t>: kenttäkoodin arvoa vastaava nimi</w:t>
      </w:r>
    </w:p>
    <w:p w14:paraId="5C9201D9" w14:textId="2C2482E3" w:rsidR="004B3DA3" w:rsidRDefault="004B3DA3" w:rsidP="00AF6059">
      <w:pPr>
        <w:numPr>
          <w:ilvl w:val="0"/>
          <w:numId w:val="14"/>
        </w:numPr>
      </w:pPr>
      <w:r w:rsidRPr="00436849">
        <w:rPr>
          <w:b/>
        </w:rPr>
        <w:t>hyödynnetään rakenteessa</w:t>
      </w:r>
      <w:r>
        <w:t>: kertoo CDA-luokan, missä kenttäkoodia ja tiedon nimeä hyödynnetään. Mikäli tämä sarake on tyhjä, tarkoittaa että tieto lisätty tietosisältöyhtenevyyden ja viittaustarpeiden takia kenttäkoodistoonkin, mutta ko</w:t>
      </w:r>
      <w:r w:rsidR="0004005E">
        <w:t>.</w:t>
      </w:r>
      <w:r>
        <w:t xml:space="preserve">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Pr>
          <w:b/>
        </w:rPr>
        <w:t xml:space="preserve"> </w:t>
      </w:r>
      <w:r w:rsidR="00BF0BEF">
        <w:rPr>
          <w:b/>
        </w:rPr>
        <w:t xml:space="preserve">tietosisältömäärittelyn </w:t>
      </w:r>
      <w:r>
        <w:rPr>
          <w:b/>
        </w:rPr>
        <w:t>vastaava CodeId</w:t>
      </w:r>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00FF2E30">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0F7AF9FA" w:rsidR="00BF76F2" w:rsidDel="00697EDC" w:rsidRDefault="00BF76F2" w:rsidP="00A450A8">
            <w:r>
              <w:t>Tietosisältömäärittelyn vastaava CodeId</w:t>
            </w:r>
            <w:r w:rsidR="0004005E">
              <w:t xml:space="preserve"> </w:t>
            </w:r>
            <w:r>
              <w:t xml:space="preserve">ja </w:t>
            </w:r>
            <w:r w:rsidR="00A450A8">
              <w:t xml:space="preserve">CodeId:n nimi, jos se eroaa CDAR2 määrittelyn tiedon nimestä </w:t>
            </w:r>
          </w:p>
        </w:tc>
      </w:tr>
      <w:tr w:rsidR="00BF76F2" w:rsidRPr="00F03191" w14:paraId="79643689" w14:textId="7E375C8F" w:rsidTr="00FF2E30">
        <w:tc>
          <w:tcPr>
            <w:tcW w:w="846" w:type="dxa"/>
          </w:tcPr>
          <w:p w14:paraId="16BE25A8" w14:textId="77777777" w:rsidR="00BF76F2" w:rsidRPr="00F03191" w:rsidRDefault="00BF76F2">
            <w:pPr>
              <w:rPr>
                <w:sz w:val="22"/>
              </w:rPr>
            </w:pPr>
            <w:r w:rsidRPr="00F03191">
              <w:rPr>
                <w:sz w:val="22"/>
              </w:rPr>
              <w:t>4</w:t>
            </w:r>
          </w:p>
        </w:tc>
        <w:tc>
          <w:tcPr>
            <w:tcW w:w="2410" w:type="dxa"/>
          </w:tcPr>
          <w:p w14:paraId="24980E19" w14:textId="77777777" w:rsidR="00BF76F2" w:rsidRPr="00F03191" w:rsidRDefault="00BF76F2">
            <w:pPr>
              <w:rPr>
                <w:sz w:val="22"/>
              </w:rPr>
            </w:pPr>
            <w:r w:rsidRPr="00F03191">
              <w:rPr>
                <w:sz w:val="22"/>
              </w:rPr>
              <w:t>lääkkeen vaikuttavat ainesosat</w:t>
            </w:r>
          </w:p>
        </w:tc>
        <w:tc>
          <w:tcPr>
            <w:tcW w:w="3260" w:type="dxa"/>
          </w:tcPr>
          <w:p w14:paraId="30E710C6" w14:textId="77777777" w:rsidR="00BF76F2" w:rsidRPr="00F03191" w:rsidRDefault="00BF76F2">
            <w:pPr>
              <w:rPr>
                <w:sz w:val="22"/>
              </w:rPr>
            </w:pPr>
            <w:r w:rsidRPr="00F03191">
              <w:rPr>
                <w:sz w:val="22"/>
              </w:rPr>
              <w:t>organizer</w:t>
            </w:r>
          </w:p>
        </w:tc>
        <w:tc>
          <w:tcPr>
            <w:tcW w:w="2835" w:type="dxa"/>
          </w:tcPr>
          <w:p w14:paraId="5C2E724D" w14:textId="16699CFB" w:rsidR="00BF76F2" w:rsidRPr="00F03191" w:rsidRDefault="00BF76F2" w:rsidP="00A450A8">
            <w:pPr>
              <w:rPr>
                <w:sz w:val="22"/>
              </w:rPr>
            </w:pPr>
            <w:r>
              <w:rPr>
                <w:sz w:val="22"/>
              </w:rPr>
              <w:t>216</w:t>
            </w:r>
          </w:p>
        </w:tc>
      </w:tr>
      <w:tr w:rsidR="00BF76F2" w:rsidRPr="00F03191" w14:paraId="3174B35E" w14:textId="2AC9AE3C" w:rsidTr="00FF2E30">
        <w:tc>
          <w:tcPr>
            <w:tcW w:w="846" w:type="dxa"/>
          </w:tcPr>
          <w:p w14:paraId="3B3FB56C" w14:textId="77777777" w:rsidR="00BF76F2" w:rsidRPr="00F03191" w:rsidRDefault="00BF76F2">
            <w:pPr>
              <w:rPr>
                <w:sz w:val="22"/>
              </w:rPr>
            </w:pPr>
            <w:r w:rsidRPr="00F03191">
              <w:rPr>
                <w:sz w:val="22"/>
              </w:rPr>
              <w:t>10</w:t>
            </w:r>
          </w:p>
        </w:tc>
        <w:tc>
          <w:tcPr>
            <w:tcW w:w="2410" w:type="dxa"/>
          </w:tcPr>
          <w:p w14:paraId="3AF898E8" w14:textId="77777777" w:rsidR="00BF76F2" w:rsidRPr="00F03191" w:rsidRDefault="00BF76F2">
            <w:pPr>
              <w:rPr>
                <w:sz w:val="22"/>
              </w:rPr>
            </w:pPr>
            <w:r w:rsidRPr="00F03191">
              <w:rPr>
                <w:sz w:val="22"/>
              </w:rPr>
              <w:t>lääkkeen muut ainesosat</w:t>
            </w:r>
          </w:p>
        </w:tc>
        <w:tc>
          <w:tcPr>
            <w:tcW w:w="3260" w:type="dxa"/>
          </w:tcPr>
          <w:p w14:paraId="256A6980" w14:textId="77777777" w:rsidR="00BF76F2" w:rsidRPr="00F03191" w:rsidRDefault="00BF76F2">
            <w:pPr>
              <w:rPr>
                <w:sz w:val="22"/>
                <w:lang w:val="en-GB"/>
              </w:rPr>
            </w:pPr>
            <w:r w:rsidRPr="00F03191">
              <w:rPr>
                <w:sz w:val="22"/>
                <w:lang w:val="en-GB"/>
              </w:rPr>
              <w:t>organizer</w:t>
            </w:r>
          </w:p>
        </w:tc>
        <w:tc>
          <w:tcPr>
            <w:tcW w:w="2835" w:type="dxa"/>
          </w:tcPr>
          <w:p w14:paraId="15725394" w14:textId="32E8DFFC" w:rsidR="00BF76F2" w:rsidRPr="00F03191" w:rsidRDefault="00BF76F2">
            <w:pPr>
              <w:rPr>
                <w:sz w:val="22"/>
                <w:lang w:val="en-GB"/>
              </w:rPr>
            </w:pPr>
            <w:r>
              <w:rPr>
                <w:sz w:val="22"/>
                <w:lang w:val="en-GB"/>
              </w:rPr>
              <w:t>222</w:t>
            </w:r>
            <w:r w:rsidR="00767CD0">
              <w:rPr>
                <w:sz w:val="22"/>
                <w:lang w:val="en-GB"/>
              </w:rPr>
              <w:t xml:space="preserve">, </w:t>
            </w:r>
            <w:r w:rsidR="00767CD0" w:rsidRPr="00767CD0">
              <w:rPr>
                <w:sz w:val="22"/>
                <w:lang w:val="en-GB"/>
              </w:rPr>
              <w:t>Lääkkeen apuaineet</w:t>
            </w:r>
          </w:p>
        </w:tc>
      </w:tr>
      <w:tr w:rsidR="00BF76F2" w:rsidRPr="00F03191" w14:paraId="1986450D" w14:textId="3468B9E8" w:rsidTr="00FF2E30">
        <w:tc>
          <w:tcPr>
            <w:tcW w:w="846" w:type="dxa"/>
          </w:tcPr>
          <w:p w14:paraId="39B24FEE" w14:textId="77777777" w:rsidR="00BF76F2" w:rsidRPr="00F03191" w:rsidRDefault="00BF76F2">
            <w:pPr>
              <w:rPr>
                <w:sz w:val="22"/>
                <w:lang w:val="en-GB"/>
              </w:rPr>
            </w:pPr>
            <w:r w:rsidRPr="00F03191">
              <w:rPr>
                <w:sz w:val="22"/>
                <w:lang w:val="en-GB"/>
              </w:rPr>
              <w:t>24</w:t>
            </w:r>
          </w:p>
        </w:tc>
        <w:tc>
          <w:tcPr>
            <w:tcW w:w="2410" w:type="dxa"/>
          </w:tcPr>
          <w:p w14:paraId="34A01902" w14:textId="77777777" w:rsidR="00BF76F2" w:rsidRPr="00F03191" w:rsidRDefault="00BF76F2">
            <w:pPr>
              <w:rPr>
                <w:sz w:val="22"/>
                <w:lang w:val="en-GB"/>
              </w:rPr>
            </w:pPr>
            <w:r w:rsidRPr="00F03191">
              <w:rPr>
                <w:sz w:val="22"/>
                <w:lang w:val="en-GB"/>
              </w:rPr>
              <w:t>lääkemuoto</w:t>
            </w:r>
          </w:p>
        </w:tc>
        <w:tc>
          <w:tcPr>
            <w:tcW w:w="3260" w:type="dxa"/>
          </w:tcPr>
          <w:p w14:paraId="45F46658" w14:textId="77777777" w:rsidR="00BF76F2" w:rsidRPr="00F03191" w:rsidRDefault="00BF76F2">
            <w:pPr>
              <w:rPr>
                <w:sz w:val="22"/>
                <w:lang w:val="en-GB"/>
              </w:rPr>
            </w:pPr>
            <w:r w:rsidRPr="00F03191">
              <w:rPr>
                <w:sz w:val="22"/>
                <w:lang w:val="en-GB"/>
              </w:rPr>
              <w:t>observation</w:t>
            </w:r>
          </w:p>
        </w:tc>
        <w:tc>
          <w:tcPr>
            <w:tcW w:w="2835" w:type="dxa"/>
          </w:tcPr>
          <w:p w14:paraId="679D4C89" w14:textId="5F1F0535" w:rsidR="00BF76F2" w:rsidRPr="00F03191" w:rsidRDefault="00BF76F2" w:rsidP="00767CD0">
            <w:pPr>
              <w:tabs>
                <w:tab w:val="center" w:pos="1347"/>
              </w:tabs>
              <w:rPr>
                <w:sz w:val="22"/>
                <w:lang w:val="en-GB"/>
              </w:rPr>
            </w:pPr>
            <w:r>
              <w:rPr>
                <w:sz w:val="22"/>
                <w:lang w:val="en-GB"/>
              </w:rPr>
              <w:t>34</w:t>
            </w:r>
            <w:r w:rsidR="00767CD0">
              <w:rPr>
                <w:sz w:val="22"/>
                <w:lang w:val="en-GB"/>
              </w:rPr>
              <w:tab/>
              <w:t xml:space="preserve">, </w:t>
            </w:r>
            <w:r w:rsidR="00767CD0" w:rsidRPr="00767CD0">
              <w:rPr>
                <w:sz w:val="22"/>
                <w:lang w:val="en-GB"/>
              </w:rPr>
              <w:t>Lääke- tai valmistemuoto</w:t>
            </w:r>
          </w:p>
        </w:tc>
      </w:tr>
      <w:tr w:rsidR="00BF76F2" w:rsidRPr="00F03191" w14:paraId="21B9D94E" w14:textId="4CC7F1F8" w:rsidTr="00FF2E30">
        <w:tc>
          <w:tcPr>
            <w:tcW w:w="846" w:type="dxa"/>
          </w:tcPr>
          <w:p w14:paraId="673AF97F" w14:textId="1EF3C578" w:rsidR="00BF76F2" w:rsidRPr="00F03191" w:rsidRDefault="00BF76F2">
            <w:pPr>
              <w:rPr>
                <w:sz w:val="22"/>
                <w:lang w:val="en-GB"/>
              </w:rPr>
            </w:pPr>
            <w:r>
              <w:rPr>
                <w:sz w:val="22"/>
                <w:lang w:val="en-GB"/>
              </w:rPr>
              <w:t>29</w:t>
            </w:r>
          </w:p>
        </w:tc>
        <w:tc>
          <w:tcPr>
            <w:tcW w:w="2410" w:type="dxa"/>
          </w:tcPr>
          <w:p w14:paraId="5C82729F" w14:textId="12889930" w:rsidR="00BF76F2" w:rsidRPr="00F03191" w:rsidRDefault="00BF76F2">
            <w:pPr>
              <w:rPr>
                <w:sz w:val="22"/>
                <w:lang w:val="en-GB"/>
              </w:rPr>
            </w:pPr>
            <w:r>
              <w:rPr>
                <w:sz w:val="22"/>
                <w:lang w:val="en-GB"/>
              </w:rPr>
              <w:t>tekstimuotoinen annostusohje</w:t>
            </w:r>
          </w:p>
        </w:tc>
        <w:tc>
          <w:tcPr>
            <w:tcW w:w="3260" w:type="dxa"/>
          </w:tcPr>
          <w:p w14:paraId="137436C6" w14:textId="4475D959" w:rsidR="00BF76F2" w:rsidRPr="00F03191" w:rsidRDefault="00BF76F2">
            <w:pPr>
              <w:rPr>
                <w:sz w:val="22"/>
                <w:lang w:val="en-GB"/>
              </w:rPr>
            </w:pPr>
            <w:r>
              <w:rPr>
                <w:sz w:val="22"/>
                <w:lang w:val="en-GB"/>
              </w:rPr>
              <w:t>substanceAdministration</w:t>
            </w:r>
          </w:p>
        </w:tc>
        <w:tc>
          <w:tcPr>
            <w:tcW w:w="2835" w:type="dxa"/>
          </w:tcPr>
          <w:p w14:paraId="6C660AD1" w14:textId="4223ED38" w:rsidR="00BF76F2" w:rsidRDefault="00BF76F2" w:rsidP="00A450A8">
            <w:pPr>
              <w:rPr>
                <w:sz w:val="22"/>
                <w:lang w:val="en-GB"/>
              </w:rPr>
            </w:pPr>
            <w:r>
              <w:rPr>
                <w:sz w:val="22"/>
                <w:lang w:val="en-GB"/>
              </w:rPr>
              <w:t>38</w:t>
            </w:r>
          </w:p>
        </w:tc>
      </w:tr>
      <w:tr w:rsidR="00BF76F2" w:rsidRPr="00F03191" w14:paraId="26397F4A" w14:textId="03E3A57D" w:rsidTr="00FF2E30">
        <w:tc>
          <w:tcPr>
            <w:tcW w:w="846" w:type="dxa"/>
          </w:tcPr>
          <w:p w14:paraId="4C4B7B3C" w14:textId="77777777" w:rsidR="00BF76F2" w:rsidRPr="00F03191" w:rsidRDefault="00BF76F2">
            <w:pPr>
              <w:rPr>
                <w:sz w:val="22"/>
              </w:rPr>
            </w:pPr>
            <w:r w:rsidRPr="00F03191">
              <w:rPr>
                <w:sz w:val="22"/>
              </w:rPr>
              <w:t>30</w:t>
            </w:r>
          </w:p>
        </w:tc>
        <w:tc>
          <w:tcPr>
            <w:tcW w:w="2410" w:type="dxa"/>
          </w:tcPr>
          <w:p w14:paraId="55CB5D70" w14:textId="77777777" w:rsidR="00BF76F2" w:rsidRPr="00F03191" w:rsidRDefault="00BF76F2">
            <w:pPr>
              <w:rPr>
                <w:sz w:val="22"/>
              </w:rPr>
            </w:pPr>
            <w:r w:rsidRPr="00F03191">
              <w:rPr>
                <w:sz w:val="22"/>
              </w:rPr>
              <w:t>valvottu syöttökoodi</w:t>
            </w:r>
          </w:p>
        </w:tc>
        <w:tc>
          <w:tcPr>
            <w:tcW w:w="3260" w:type="dxa"/>
          </w:tcPr>
          <w:p w14:paraId="76F076A4" w14:textId="6AA6ACCF" w:rsidR="00BF76F2" w:rsidRPr="00F03191" w:rsidRDefault="00BF76F2">
            <w:pPr>
              <w:rPr>
                <w:sz w:val="22"/>
              </w:rPr>
            </w:pPr>
            <w:r w:rsidRPr="00F03191">
              <w:rPr>
                <w:sz w:val="22"/>
              </w:rPr>
              <w:t>POISTETTU</w:t>
            </w:r>
            <w:r>
              <w:rPr>
                <w:sz w:val="22"/>
              </w:rPr>
              <w:t xml:space="preserve">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00FF2E30">
        <w:tc>
          <w:tcPr>
            <w:tcW w:w="846" w:type="dxa"/>
          </w:tcPr>
          <w:p w14:paraId="15F58EFA" w14:textId="77777777" w:rsidR="00BF76F2" w:rsidRPr="00F03191" w:rsidRDefault="00BF76F2">
            <w:pPr>
              <w:rPr>
                <w:sz w:val="22"/>
              </w:rPr>
            </w:pPr>
            <w:r w:rsidRPr="00F03191">
              <w:rPr>
                <w:sz w:val="22"/>
              </w:rPr>
              <w:t>32</w:t>
            </w:r>
          </w:p>
        </w:tc>
        <w:tc>
          <w:tcPr>
            <w:tcW w:w="2410" w:type="dxa"/>
          </w:tcPr>
          <w:p w14:paraId="2A8979D1" w14:textId="77777777" w:rsidR="00BF76F2" w:rsidRPr="00F03191" w:rsidRDefault="00BF76F2">
            <w:pPr>
              <w:rPr>
                <w:sz w:val="22"/>
              </w:rPr>
            </w:pPr>
            <w:r w:rsidRPr="00F03191">
              <w:rPr>
                <w:sz w:val="22"/>
              </w:rPr>
              <w:t>Annososio ja jatko-osiot</w:t>
            </w:r>
          </w:p>
        </w:tc>
        <w:tc>
          <w:tcPr>
            <w:tcW w:w="3260" w:type="dxa"/>
          </w:tcPr>
          <w:p w14:paraId="558CD2D0" w14:textId="77777777" w:rsidR="00BF76F2" w:rsidRPr="00F03191" w:rsidRDefault="00BF76F2">
            <w:pPr>
              <w:rPr>
                <w:sz w:val="22"/>
              </w:rPr>
            </w:pPr>
            <w:r w:rsidRPr="00F03191">
              <w:rPr>
                <w:sz w:val="22"/>
              </w:rPr>
              <w:t>organizer</w:t>
            </w:r>
          </w:p>
        </w:tc>
        <w:tc>
          <w:tcPr>
            <w:tcW w:w="2835" w:type="dxa"/>
          </w:tcPr>
          <w:p w14:paraId="6C523839" w14:textId="59F92908" w:rsidR="00BF76F2" w:rsidRPr="00F03191" w:rsidRDefault="009131A4">
            <w:pPr>
              <w:rPr>
                <w:sz w:val="22"/>
              </w:rPr>
            </w:pPr>
            <w:r>
              <w:rPr>
                <w:sz w:val="22"/>
              </w:rPr>
              <w:t xml:space="preserve">206, </w:t>
            </w:r>
            <w:r w:rsidRPr="009131A4">
              <w:rPr>
                <w:sz w:val="22"/>
              </w:rPr>
              <w:t>Lääkkeen annostustiedot reseptillä</w:t>
            </w:r>
          </w:p>
        </w:tc>
      </w:tr>
      <w:tr w:rsidR="00BF76F2" w:rsidRPr="00F03191" w14:paraId="7774E031" w14:textId="2840FC6D" w:rsidTr="00FF2E30">
        <w:tc>
          <w:tcPr>
            <w:tcW w:w="846" w:type="dxa"/>
          </w:tcPr>
          <w:p w14:paraId="7251D0E1" w14:textId="77777777" w:rsidR="00BF76F2" w:rsidRPr="00F03191" w:rsidRDefault="00BF76F2" w:rsidP="000D12BE">
            <w:pPr>
              <w:rPr>
                <w:sz w:val="22"/>
              </w:rPr>
            </w:pPr>
            <w:r w:rsidRPr="00F03191">
              <w:rPr>
                <w:sz w:val="22"/>
              </w:rPr>
              <w:t>56</w:t>
            </w:r>
          </w:p>
        </w:tc>
        <w:tc>
          <w:tcPr>
            <w:tcW w:w="2410" w:type="dxa"/>
          </w:tcPr>
          <w:p w14:paraId="17439E61" w14:textId="30E3F95B" w:rsidR="00BF76F2" w:rsidRPr="00F03191" w:rsidRDefault="00BF76F2" w:rsidP="000D12BE">
            <w:pPr>
              <w:rPr>
                <w:sz w:val="22"/>
              </w:rPr>
            </w:pPr>
            <w:r w:rsidRPr="00F03191">
              <w:rPr>
                <w:sz w:val="22"/>
              </w:rPr>
              <w:t>S</w:t>
            </w:r>
            <w:r w:rsidR="00F1422C">
              <w:rPr>
                <w:sz w:val="22"/>
              </w:rPr>
              <w:t>ic!</w:t>
            </w:r>
            <w:r w:rsidR="008625B3">
              <w:rPr>
                <w:sz w:val="22"/>
              </w:rPr>
              <w:t>-merkintä</w:t>
            </w:r>
          </w:p>
        </w:tc>
        <w:tc>
          <w:tcPr>
            <w:tcW w:w="3260" w:type="dxa"/>
          </w:tcPr>
          <w:p w14:paraId="06AE03BD" w14:textId="77777777" w:rsidR="00BF76F2" w:rsidRPr="00F03191" w:rsidRDefault="00BF76F2" w:rsidP="000D12BE">
            <w:pPr>
              <w:rPr>
                <w:sz w:val="22"/>
              </w:rPr>
            </w:pPr>
            <w:r w:rsidRPr="00F03191">
              <w:rPr>
                <w:sz w:val="22"/>
              </w:rPr>
              <w:t>observation</w:t>
            </w:r>
          </w:p>
        </w:tc>
        <w:tc>
          <w:tcPr>
            <w:tcW w:w="2835" w:type="dxa"/>
          </w:tcPr>
          <w:p w14:paraId="4B0C65EF" w14:textId="39155B15" w:rsidR="00BF76F2" w:rsidRPr="00F03191" w:rsidRDefault="00BF76F2" w:rsidP="00F1422C">
            <w:pPr>
              <w:rPr>
                <w:sz w:val="22"/>
              </w:rPr>
            </w:pPr>
            <w:r>
              <w:rPr>
                <w:sz w:val="22"/>
              </w:rPr>
              <w:t>40</w:t>
            </w:r>
            <w:r w:rsidR="00767CD0">
              <w:rPr>
                <w:sz w:val="22"/>
              </w:rPr>
              <w:t xml:space="preserve">, </w:t>
            </w:r>
            <w:r w:rsidR="00767CD0" w:rsidRPr="00767CD0">
              <w:rPr>
                <w:sz w:val="22"/>
              </w:rPr>
              <w:t>S</w:t>
            </w:r>
            <w:r w:rsidR="00F1422C">
              <w:rPr>
                <w:sz w:val="22"/>
              </w:rPr>
              <w:t>ic!-</w:t>
            </w:r>
            <w:r w:rsidR="00767CD0" w:rsidRPr="00767CD0">
              <w:rPr>
                <w:sz w:val="22"/>
              </w:rPr>
              <w:t>merkintä</w:t>
            </w:r>
          </w:p>
        </w:tc>
      </w:tr>
      <w:tr w:rsidR="00BF76F2" w:rsidRPr="00F03191" w14:paraId="67FAFF31" w14:textId="170DF5CE" w:rsidTr="00FF2E30">
        <w:tc>
          <w:tcPr>
            <w:tcW w:w="846" w:type="dxa"/>
          </w:tcPr>
          <w:p w14:paraId="3079D396" w14:textId="77777777" w:rsidR="00BF76F2" w:rsidRPr="00F03191" w:rsidRDefault="00BF76F2">
            <w:pPr>
              <w:rPr>
                <w:sz w:val="22"/>
              </w:rPr>
            </w:pPr>
            <w:r w:rsidRPr="00F03191">
              <w:rPr>
                <w:sz w:val="22"/>
              </w:rPr>
              <w:t>58</w:t>
            </w:r>
          </w:p>
        </w:tc>
        <w:tc>
          <w:tcPr>
            <w:tcW w:w="2410" w:type="dxa"/>
          </w:tcPr>
          <w:p w14:paraId="12EBAFB7" w14:textId="77777777" w:rsidR="00BF76F2" w:rsidRPr="00F03191" w:rsidRDefault="00BF76F2">
            <w:pPr>
              <w:rPr>
                <w:sz w:val="22"/>
              </w:rPr>
            </w:pPr>
            <w:r w:rsidRPr="00F03191">
              <w:rPr>
                <w:sz w:val="22"/>
              </w:rPr>
              <w:t>käyttötarkoitus tekstinä</w:t>
            </w:r>
          </w:p>
        </w:tc>
        <w:tc>
          <w:tcPr>
            <w:tcW w:w="3260" w:type="dxa"/>
          </w:tcPr>
          <w:p w14:paraId="4E6A03FE" w14:textId="77777777" w:rsidR="00BF76F2" w:rsidRPr="00F03191" w:rsidRDefault="00BF76F2">
            <w:pPr>
              <w:rPr>
                <w:sz w:val="22"/>
              </w:rPr>
            </w:pPr>
            <w:r w:rsidRPr="00F03191">
              <w:rPr>
                <w:sz w:val="22"/>
              </w:rPr>
              <w:t>observation</w:t>
            </w:r>
          </w:p>
        </w:tc>
        <w:tc>
          <w:tcPr>
            <w:tcW w:w="2835" w:type="dxa"/>
          </w:tcPr>
          <w:p w14:paraId="6BE9F08C" w14:textId="56971AA1" w:rsidR="00BF76F2" w:rsidRPr="00F03191" w:rsidRDefault="00BF76F2">
            <w:pPr>
              <w:rPr>
                <w:sz w:val="22"/>
              </w:rPr>
            </w:pPr>
            <w:r>
              <w:rPr>
                <w:sz w:val="22"/>
              </w:rPr>
              <w:t>32</w:t>
            </w:r>
            <w:r w:rsidR="00767CD0">
              <w:rPr>
                <w:sz w:val="22"/>
              </w:rPr>
              <w:t xml:space="preserve">, </w:t>
            </w:r>
            <w:r w:rsidR="00767CD0" w:rsidRPr="00767CD0">
              <w:rPr>
                <w:sz w:val="22"/>
              </w:rPr>
              <w:t>Lääkkeen käyttötarkoitus tekstinä</w:t>
            </w:r>
          </w:p>
        </w:tc>
      </w:tr>
      <w:tr w:rsidR="00BF76F2" w:rsidRPr="00F03191" w14:paraId="6B145216" w14:textId="75C57E35" w:rsidTr="00FF2E30">
        <w:tc>
          <w:tcPr>
            <w:tcW w:w="846" w:type="dxa"/>
          </w:tcPr>
          <w:p w14:paraId="5B0713DA" w14:textId="77777777" w:rsidR="00BF76F2" w:rsidRPr="00F03191" w:rsidRDefault="00BF76F2">
            <w:pPr>
              <w:rPr>
                <w:sz w:val="22"/>
              </w:rPr>
            </w:pPr>
            <w:r w:rsidRPr="00F03191">
              <w:rPr>
                <w:sz w:val="22"/>
              </w:rPr>
              <w:t>67</w:t>
            </w:r>
          </w:p>
        </w:tc>
        <w:tc>
          <w:tcPr>
            <w:tcW w:w="2410" w:type="dxa"/>
          </w:tcPr>
          <w:p w14:paraId="0DD00327" w14:textId="77777777" w:rsidR="00BF76F2" w:rsidRPr="00F03191" w:rsidRDefault="00BF76F2">
            <w:pPr>
              <w:rPr>
                <w:sz w:val="22"/>
              </w:rPr>
            </w:pPr>
            <w:r w:rsidRPr="00F03191">
              <w:rPr>
                <w:sz w:val="22"/>
              </w:rPr>
              <w:t>hoitolaji</w:t>
            </w:r>
          </w:p>
        </w:tc>
        <w:tc>
          <w:tcPr>
            <w:tcW w:w="3260" w:type="dxa"/>
          </w:tcPr>
          <w:p w14:paraId="2F80A2B9" w14:textId="77777777" w:rsidR="00BF76F2" w:rsidRPr="00F03191" w:rsidRDefault="00BF76F2">
            <w:pPr>
              <w:rPr>
                <w:sz w:val="22"/>
              </w:rPr>
            </w:pPr>
            <w:r w:rsidRPr="00F03191">
              <w:rPr>
                <w:sz w:val="22"/>
              </w:rPr>
              <w:t>observation</w:t>
            </w:r>
          </w:p>
          <w:p w14:paraId="7A68FEFA" w14:textId="77777777" w:rsidR="00BF76F2" w:rsidRPr="00F03191" w:rsidRDefault="00BF76F2">
            <w:pPr>
              <w:rPr>
                <w:sz w:val="22"/>
              </w:rPr>
            </w:pPr>
            <w:r w:rsidRPr="00F03191">
              <w:rPr>
                <w:sz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00A450A8">
            <w:pPr>
              <w:rPr>
                <w:sz w:val="22"/>
              </w:rPr>
            </w:pPr>
            <w:r>
              <w:rPr>
                <w:sz w:val="22"/>
              </w:rPr>
              <w:t>142</w:t>
            </w:r>
          </w:p>
        </w:tc>
      </w:tr>
      <w:tr w:rsidR="00BF76F2" w:rsidRPr="00F03191" w14:paraId="4B18911B" w14:textId="0A9C1121" w:rsidTr="00FF2E30">
        <w:tc>
          <w:tcPr>
            <w:tcW w:w="846" w:type="dxa"/>
          </w:tcPr>
          <w:p w14:paraId="471FAE45" w14:textId="77777777" w:rsidR="00BF76F2" w:rsidRPr="00F03191" w:rsidRDefault="00BF76F2">
            <w:pPr>
              <w:rPr>
                <w:sz w:val="22"/>
              </w:rPr>
            </w:pPr>
            <w:r w:rsidRPr="00F03191">
              <w:rPr>
                <w:sz w:val="22"/>
              </w:rPr>
              <w:t>68</w:t>
            </w:r>
          </w:p>
        </w:tc>
        <w:tc>
          <w:tcPr>
            <w:tcW w:w="2410" w:type="dxa"/>
          </w:tcPr>
          <w:p w14:paraId="5EEE3A20" w14:textId="77777777" w:rsidR="00BF76F2" w:rsidRPr="00F03191" w:rsidRDefault="00BF76F2">
            <w:pPr>
              <w:rPr>
                <w:sz w:val="22"/>
              </w:rPr>
            </w:pPr>
            <w:r w:rsidRPr="00F03191">
              <w:rPr>
                <w:sz w:val="22"/>
              </w:rPr>
              <w:t>pysyvä lääkitys</w:t>
            </w:r>
          </w:p>
        </w:tc>
        <w:tc>
          <w:tcPr>
            <w:tcW w:w="3260" w:type="dxa"/>
          </w:tcPr>
          <w:p w14:paraId="27F3304A" w14:textId="77777777" w:rsidR="00BF76F2" w:rsidRPr="00F03191" w:rsidRDefault="00BF76F2">
            <w:pPr>
              <w:rPr>
                <w:sz w:val="22"/>
              </w:rPr>
            </w:pPr>
            <w:r w:rsidRPr="00F03191">
              <w:rPr>
                <w:sz w:val="22"/>
              </w:rPr>
              <w:t>observation</w:t>
            </w:r>
          </w:p>
        </w:tc>
        <w:tc>
          <w:tcPr>
            <w:tcW w:w="2835" w:type="dxa"/>
          </w:tcPr>
          <w:p w14:paraId="115B97B2" w14:textId="2F994CD3" w:rsidR="00BF76F2" w:rsidRPr="00F03191" w:rsidRDefault="00BF76F2">
            <w:pPr>
              <w:rPr>
                <w:sz w:val="22"/>
              </w:rPr>
            </w:pPr>
            <w:r>
              <w:rPr>
                <w:sz w:val="22"/>
              </w:rPr>
              <w:t>2</w:t>
            </w:r>
            <w:r w:rsidR="00767CD0">
              <w:rPr>
                <w:sz w:val="22"/>
              </w:rPr>
              <w:t>, Pysyvä lääkitys</w:t>
            </w:r>
          </w:p>
        </w:tc>
      </w:tr>
      <w:tr w:rsidR="00BF76F2" w:rsidRPr="00F03191" w14:paraId="39A893F1" w14:textId="63A4E35A" w:rsidTr="00FF2E30">
        <w:tc>
          <w:tcPr>
            <w:tcW w:w="846" w:type="dxa"/>
          </w:tcPr>
          <w:p w14:paraId="55CA387A" w14:textId="77777777" w:rsidR="00BF76F2" w:rsidRPr="00F03191" w:rsidRDefault="00BF76F2">
            <w:pPr>
              <w:rPr>
                <w:sz w:val="22"/>
              </w:rPr>
            </w:pPr>
            <w:r w:rsidRPr="00F03191">
              <w:rPr>
                <w:sz w:val="22"/>
              </w:rPr>
              <w:t>69</w:t>
            </w:r>
          </w:p>
        </w:tc>
        <w:tc>
          <w:tcPr>
            <w:tcW w:w="2410" w:type="dxa"/>
          </w:tcPr>
          <w:p w14:paraId="5BC7D185" w14:textId="77777777" w:rsidR="00BF76F2" w:rsidRPr="00F03191" w:rsidRDefault="00BF76F2">
            <w:pPr>
              <w:rPr>
                <w:sz w:val="22"/>
              </w:rPr>
            </w:pPr>
            <w:r w:rsidRPr="00F03191">
              <w:rPr>
                <w:sz w:val="22"/>
              </w:rPr>
              <w:t>erillisselvitys</w:t>
            </w:r>
          </w:p>
        </w:tc>
        <w:tc>
          <w:tcPr>
            <w:tcW w:w="3260" w:type="dxa"/>
          </w:tcPr>
          <w:p w14:paraId="6BB241AB" w14:textId="77777777" w:rsidR="00BF76F2" w:rsidRPr="00F03191" w:rsidRDefault="00BF76F2">
            <w:pPr>
              <w:rPr>
                <w:sz w:val="22"/>
              </w:rPr>
            </w:pPr>
            <w:r w:rsidRPr="00F03191">
              <w:rPr>
                <w:sz w:val="22"/>
              </w:rPr>
              <w:t>observation</w:t>
            </w:r>
          </w:p>
        </w:tc>
        <w:tc>
          <w:tcPr>
            <w:tcW w:w="2835" w:type="dxa"/>
          </w:tcPr>
          <w:p w14:paraId="79CD4BFB" w14:textId="0D668361" w:rsidR="00BF76F2" w:rsidRPr="00F03191" w:rsidRDefault="00BF76F2">
            <w:pPr>
              <w:rPr>
                <w:sz w:val="22"/>
              </w:rPr>
            </w:pPr>
            <w:r>
              <w:rPr>
                <w:sz w:val="22"/>
              </w:rPr>
              <w:t>93, 94</w:t>
            </w:r>
            <w:r w:rsidR="00767CD0">
              <w:rPr>
                <w:sz w:val="22"/>
              </w:rPr>
              <w:t>, erillisselvitys ja erillisselvitykseen liittyvä päivämäärä</w:t>
            </w:r>
          </w:p>
        </w:tc>
      </w:tr>
      <w:tr w:rsidR="00BF76F2" w:rsidRPr="00F03191" w14:paraId="0A270C0C" w14:textId="64A548EF" w:rsidTr="00FF2E30">
        <w:tc>
          <w:tcPr>
            <w:tcW w:w="846" w:type="dxa"/>
          </w:tcPr>
          <w:p w14:paraId="62B5CBE8" w14:textId="77777777" w:rsidR="00BF76F2" w:rsidRPr="00F03191" w:rsidRDefault="00BF76F2">
            <w:pPr>
              <w:rPr>
                <w:sz w:val="22"/>
              </w:rPr>
            </w:pPr>
            <w:r w:rsidRPr="00F03191">
              <w:rPr>
                <w:sz w:val="22"/>
              </w:rPr>
              <w:t>75</w:t>
            </w:r>
          </w:p>
        </w:tc>
        <w:tc>
          <w:tcPr>
            <w:tcW w:w="2410" w:type="dxa"/>
          </w:tcPr>
          <w:p w14:paraId="333D7C88" w14:textId="77777777" w:rsidR="00BF76F2" w:rsidRPr="00F03191" w:rsidRDefault="00BF76F2" w:rsidP="00F50006">
            <w:pPr>
              <w:rPr>
                <w:sz w:val="22"/>
              </w:rPr>
            </w:pPr>
            <w:r w:rsidRPr="00F03191">
              <w:rPr>
                <w:sz w:val="22"/>
              </w:rPr>
              <w:t>reseptin uudistamiskielto</w:t>
            </w:r>
          </w:p>
        </w:tc>
        <w:tc>
          <w:tcPr>
            <w:tcW w:w="3260" w:type="dxa"/>
          </w:tcPr>
          <w:p w14:paraId="636EA78F" w14:textId="77777777" w:rsidR="00BF76F2" w:rsidRPr="00F03191" w:rsidRDefault="00BF76F2">
            <w:pPr>
              <w:rPr>
                <w:sz w:val="22"/>
              </w:rPr>
            </w:pPr>
            <w:r w:rsidRPr="00F03191">
              <w:rPr>
                <w:sz w:val="22"/>
              </w:rPr>
              <w:t>observation</w:t>
            </w:r>
          </w:p>
        </w:tc>
        <w:tc>
          <w:tcPr>
            <w:tcW w:w="2835" w:type="dxa"/>
          </w:tcPr>
          <w:p w14:paraId="6C34ABD6" w14:textId="276E3B4E" w:rsidR="00BF76F2" w:rsidRPr="00F03191" w:rsidRDefault="00BF76F2" w:rsidP="00A450A8">
            <w:pPr>
              <w:rPr>
                <w:sz w:val="22"/>
              </w:rPr>
            </w:pPr>
            <w:r>
              <w:rPr>
                <w:sz w:val="22"/>
              </w:rPr>
              <w:t>66</w:t>
            </w:r>
          </w:p>
        </w:tc>
      </w:tr>
      <w:tr w:rsidR="00BF76F2" w:rsidRPr="00F03191" w14:paraId="23FC170B" w14:textId="4AB271F4" w:rsidTr="00FF2E30">
        <w:tc>
          <w:tcPr>
            <w:tcW w:w="846" w:type="dxa"/>
          </w:tcPr>
          <w:p w14:paraId="344A952B" w14:textId="77777777" w:rsidR="00BF76F2" w:rsidRPr="00F03191" w:rsidRDefault="00BF76F2">
            <w:pPr>
              <w:rPr>
                <w:sz w:val="22"/>
              </w:rPr>
            </w:pPr>
            <w:r w:rsidRPr="00F03191">
              <w:rPr>
                <w:sz w:val="22"/>
              </w:rPr>
              <w:t>81</w:t>
            </w:r>
          </w:p>
        </w:tc>
        <w:tc>
          <w:tcPr>
            <w:tcW w:w="2410" w:type="dxa"/>
          </w:tcPr>
          <w:p w14:paraId="5A5E0390" w14:textId="77777777" w:rsidR="00BF76F2" w:rsidRPr="00F03191" w:rsidRDefault="00BF76F2">
            <w:pPr>
              <w:rPr>
                <w:sz w:val="22"/>
              </w:rPr>
            </w:pPr>
            <w:r w:rsidRPr="00F03191">
              <w:rPr>
                <w:sz w:val="22"/>
              </w:rPr>
              <w:t>lääkevaihtokielto</w:t>
            </w:r>
          </w:p>
        </w:tc>
        <w:tc>
          <w:tcPr>
            <w:tcW w:w="3260" w:type="dxa"/>
          </w:tcPr>
          <w:p w14:paraId="2D775462" w14:textId="77777777" w:rsidR="00BF76F2" w:rsidRPr="00F03191" w:rsidRDefault="00BF76F2">
            <w:pPr>
              <w:rPr>
                <w:sz w:val="22"/>
              </w:rPr>
            </w:pPr>
            <w:r w:rsidRPr="00F03191">
              <w:rPr>
                <w:sz w:val="22"/>
              </w:rPr>
              <w:t>observation</w:t>
            </w:r>
          </w:p>
        </w:tc>
        <w:tc>
          <w:tcPr>
            <w:tcW w:w="2835" w:type="dxa"/>
          </w:tcPr>
          <w:p w14:paraId="690C7176" w14:textId="6934D0C7" w:rsidR="00BF76F2" w:rsidRPr="00F03191" w:rsidRDefault="00BF76F2" w:rsidP="00A450A8">
            <w:pPr>
              <w:rPr>
                <w:sz w:val="22"/>
              </w:rPr>
            </w:pPr>
            <w:r>
              <w:rPr>
                <w:sz w:val="22"/>
              </w:rPr>
              <w:t>27</w:t>
            </w:r>
          </w:p>
        </w:tc>
      </w:tr>
      <w:tr w:rsidR="00BF76F2" w:rsidRPr="00F03191" w14:paraId="3E7B7815" w14:textId="324A3530" w:rsidTr="00FF2E30">
        <w:tc>
          <w:tcPr>
            <w:tcW w:w="846" w:type="dxa"/>
          </w:tcPr>
          <w:p w14:paraId="264ABAB7" w14:textId="77777777" w:rsidR="00BF76F2" w:rsidRPr="00F03191" w:rsidRDefault="00BF76F2">
            <w:pPr>
              <w:rPr>
                <w:sz w:val="22"/>
              </w:rPr>
            </w:pPr>
            <w:r w:rsidRPr="00F03191">
              <w:rPr>
                <w:sz w:val="22"/>
              </w:rPr>
              <w:t>83</w:t>
            </w:r>
          </w:p>
        </w:tc>
        <w:tc>
          <w:tcPr>
            <w:tcW w:w="2410" w:type="dxa"/>
          </w:tcPr>
          <w:p w14:paraId="7C8777A9" w14:textId="77777777" w:rsidR="00BF76F2" w:rsidRPr="00F03191" w:rsidRDefault="00BF76F2">
            <w:pPr>
              <w:rPr>
                <w:sz w:val="22"/>
              </w:rPr>
            </w:pPr>
            <w:r w:rsidRPr="00F03191">
              <w:rPr>
                <w:sz w:val="22"/>
              </w:rPr>
              <w:t>lääkevalmisteen ja pakkauksen tiedot</w:t>
            </w:r>
          </w:p>
        </w:tc>
        <w:tc>
          <w:tcPr>
            <w:tcW w:w="3260" w:type="dxa"/>
          </w:tcPr>
          <w:p w14:paraId="03337E31" w14:textId="77777777" w:rsidR="00BF76F2" w:rsidRPr="00F03191" w:rsidRDefault="00BF76F2">
            <w:pPr>
              <w:rPr>
                <w:sz w:val="22"/>
                <w:lang w:val="en-GB"/>
              </w:rPr>
            </w:pPr>
            <w:r w:rsidRPr="00F03191">
              <w:rPr>
                <w:sz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00FF2E30">
        <w:tc>
          <w:tcPr>
            <w:tcW w:w="846" w:type="dxa"/>
          </w:tcPr>
          <w:p w14:paraId="38A93CF0" w14:textId="77777777" w:rsidR="00BF76F2" w:rsidRPr="00F03191" w:rsidRDefault="00BF76F2">
            <w:pPr>
              <w:rPr>
                <w:sz w:val="22"/>
              </w:rPr>
            </w:pPr>
            <w:r w:rsidRPr="00F03191">
              <w:rPr>
                <w:sz w:val="22"/>
              </w:rPr>
              <w:t>87</w:t>
            </w:r>
          </w:p>
        </w:tc>
        <w:tc>
          <w:tcPr>
            <w:tcW w:w="2410" w:type="dxa"/>
          </w:tcPr>
          <w:p w14:paraId="417965E6" w14:textId="77777777" w:rsidR="00BF76F2" w:rsidRPr="00F03191" w:rsidRDefault="00BF76F2">
            <w:pPr>
              <w:rPr>
                <w:sz w:val="22"/>
              </w:rPr>
            </w:pPr>
            <w:r w:rsidRPr="00F03191">
              <w:rPr>
                <w:sz w:val="22"/>
              </w:rPr>
              <w:t>annostelu vain tekstinä</w:t>
            </w:r>
          </w:p>
        </w:tc>
        <w:tc>
          <w:tcPr>
            <w:tcW w:w="3260" w:type="dxa"/>
          </w:tcPr>
          <w:p w14:paraId="2AE63237" w14:textId="17407112" w:rsidR="00BF76F2" w:rsidRPr="00F03191" w:rsidRDefault="00BF76F2">
            <w:pPr>
              <w:rPr>
                <w:sz w:val="22"/>
              </w:rPr>
            </w:pPr>
            <w:r w:rsidRPr="00F03191">
              <w:rPr>
                <w:sz w:val="22"/>
              </w:rPr>
              <w:t>observation</w:t>
            </w:r>
          </w:p>
        </w:tc>
        <w:tc>
          <w:tcPr>
            <w:tcW w:w="2835" w:type="dxa"/>
          </w:tcPr>
          <w:p w14:paraId="5F5A2443" w14:textId="7EF1B5E4" w:rsidR="00BF76F2" w:rsidRPr="00F03191" w:rsidRDefault="00BF76F2">
            <w:pPr>
              <w:rPr>
                <w:sz w:val="22"/>
              </w:rPr>
            </w:pPr>
            <w:r>
              <w:rPr>
                <w:sz w:val="22"/>
              </w:rPr>
              <w:t>112</w:t>
            </w:r>
            <w:r w:rsidR="00767CD0">
              <w:rPr>
                <w:sz w:val="22"/>
              </w:rPr>
              <w:t>, Annostusohje vain tekstinä</w:t>
            </w:r>
          </w:p>
        </w:tc>
      </w:tr>
      <w:tr w:rsidR="00BF76F2" w:rsidRPr="00F03191" w14:paraId="6E2DB335" w14:textId="5FF8703A" w:rsidTr="00FF2E30">
        <w:tc>
          <w:tcPr>
            <w:tcW w:w="846" w:type="dxa"/>
          </w:tcPr>
          <w:p w14:paraId="2652C78A" w14:textId="77777777" w:rsidR="00BF76F2" w:rsidRPr="00F03191" w:rsidRDefault="00BF76F2">
            <w:pPr>
              <w:rPr>
                <w:sz w:val="22"/>
              </w:rPr>
            </w:pPr>
            <w:r w:rsidRPr="00F03191">
              <w:rPr>
                <w:sz w:val="22"/>
              </w:rPr>
              <w:t>88</w:t>
            </w:r>
          </w:p>
        </w:tc>
        <w:tc>
          <w:tcPr>
            <w:tcW w:w="2410" w:type="dxa"/>
          </w:tcPr>
          <w:p w14:paraId="3035E3CE" w14:textId="77777777" w:rsidR="00BF76F2" w:rsidRPr="00F03191" w:rsidRDefault="00BF76F2">
            <w:pPr>
              <w:rPr>
                <w:sz w:val="22"/>
              </w:rPr>
            </w:pPr>
            <w:r w:rsidRPr="00F03191">
              <w:rPr>
                <w:sz w:val="22"/>
              </w:rPr>
              <w:t>reseptin muut tiedot</w:t>
            </w:r>
          </w:p>
        </w:tc>
        <w:tc>
          <w:tcPr>
            <w:tcW w:w="3260" w:type="dxa"/>
          </w:tcPr>
          <w:p w14:paraId="1B2C8776" w14:textId="1E3E7A49" w:rsidR="00BF76F2" w:rsidRPr="00F03191" w:rsidRDefault="00BF76F2">
            <w:pPr>
              <w:rPr>
                <w:sz w:val="22"/>
              </w:rPr>
            </w:pPr>
            <w:r w:rsidRPr="00F03191">
              <w:rPr>
                <w:sz w:val="22"/>
              </w:rPr>
              <w:t>organizer</w:t>
            </w:r>
          </w:p>
        </w:tc>
        <w:tc>
          <w:tcPr>
            <w:tcW w:w="2835" w:type="dxa"/>
          </w:tcPr>
          <w:p w14:paraId="087B48FD" w14:textId="77777777" w:rsidR="00BF76F2" w:rsidRPr="00F03191" w:rsidRDefault="00BF76F2">
            <w:pPr>
              <w:rPr>
                <w:sz w:val="22"/>
              </w:rPr>
            </w:pPr>
          </w:p>
        </w:tc>
      </w:tr>
      <w:tr w:rsidR="00BF76F2" w:rsidRPr="00F03191" w14:paraId="7EDFA63F" w14:textId="64E9C8FD" w:rsidTr="00FF2E30">
        <w:tc>
          <w:tcPr>
            <w:tcW w:w="846" w:type="dxa"/>
          </w:tcPr>
          <w:p w14:paraId="0BFBD892" w14:textId="77777777" w:rsidR="00BF76F2" w:rsidRPr="00F03191" w:rsidRDefault="00BF76F2">
            <w:pPr>
              <w:rPr>
                <w:sz w:val="22"/>
              </w:rPr>
            </w:pPr>
            <w:r w:rsidRPr="00F03191">
              <w:rPr>
                <w:sz w:val="22"/>
              </w:rPr>
              <w:t>89</w:t>
            </w:r>
          </w:p>
        </w:tc>
        <w:tc>
          <w:tcPr>
            <w:tcW w:w="2410" w:type="dxa"/>
          </w:tcPr>
          <w:p w14:paraId="493B2A9A" w14:textId="77777777" w:rsidR="00BF76F2" w:rsidRPr="00F03191" w:rsidRDefault="00BF76F2">
            <w:pPr>
              <w:rPr>
                <w:sz w:val="22"/>
              </w:rPr>
            </w:pPr>
            <w:r w:rsidRPr="00F03191">
              <w:rPr>
                <w:sz w:val="22"/>
              </w:rPr>
              <w:t>alle 12-vuotiaan paino</w:t>
            </w:r>
          </w:p>
        </w:tc>
        <w:tc>
          <w:tcPr>
            <w:tcW w:w="3260" w:type="dxa"/>
          </w:tcPr>
          <w:p w14:paraId="4AC7109D" w14:textId="5DE60594" w:rsidR="00BF76F2" w:rsidRPr="00F03191" w:rsidRDefault="00BF76F2">
            <w:pPr>
              <w:rPr>
                <w:sz w:val="22"/>
              </w:rPr>
            </w:pPr>
            <w:r w:rsidRPr="00F03191">
              <w:rPr>
                <w:sz w:val="22"/>
              </w:rPr>
              <w:t>observation</w:t>
            </w:r>
          </w:p>
        </w:tc>
        <w:tc>
          <w:tcPr>
            <w:tcW w:w="2835" w:type="dxa"/>
          </w:tcPr>
          <w:p w14:paraId="3B461C7E" w14:textId="326A2FB9" w:rsidR="00BF76F2" w:rsidRPr="00F03191" w:rsidRDefault="00BF76F2" w:rsidP="00A450A8">
            <w:pPr>
              <w:rPr>
                <w:sz w:val="22"/>
              </w:rPr>
            </w:pPr>
            <w:r>
              <w:rPr>
                <w:sz w:val="22"/>
              </w:rPr>
              <w:t>139</w:t>
            </w:r>
          </w:p>
        </w:tc>
      </w:tr>
      <w:tr w:rsidR="00BF76F2" w:rsidRPr="00F03191" w14:paraId="012C9013" w14:textId="264802B4" w:rsidTr="00FF2E30">
        <w:tc>
          <w:tcPr>
            <w:tcW w:w="846" w:type="dxa"/>
          </w:tcPr>
          <w:p w14:paraId="2B2582AE" w14:textId="77777777" w:rsidR="00BF76F2" w:rsidRPr="00F03191" w:rsidRDefault="00BF76F2">
            <w:pPr>
              <w:rPr>
                <w:sz w:val="22"/>
              </w:rPr>
            </w:pPr>
            <w:r w:rsidRPr="00F03191">
              <w:rPr>
                <w:sz w:val="22"/>
              </w:rPr>
              <w:t>91</w:t>
            </w:r>
          </w:p>
        </w:tc>
        <w:tc>
          <w:tcPr>
            <w:tcW w:w="2410" w:type="dxa"/>
          </w:tcPr>
          <w:p w14:paraId="5F9E1E25" w14:textId="77777777" w:rsidR="00BF76F2" w:rsidRPr="00F03191" w:rsidRDefault="00BF76F2">
            <w:pPr>
              <w:rPr>
                <w:sz w:val="22"/>
              </w:rPr>
            </w:pPr>
            <w:r w:rsidRPr="00F03191">
              <w:rPr>
                <w:sz w:val="22"/>
              </w:rPr>
              <w:t>annosjakelu</w:t>
            </w:r>
          </w:p>
        </w:tc>
        <w:tc>
          <w:tcPr>
            <w:tcW w:w="3260" w:type="dxa"/>
          </w:tcPr>
          <w:p w14:paraId="59413E07" w14:textId="5C70EE68" w:rsidR="00BF76F2" w:rsidRPr="00F03191" w:rsidRDefault="00BF76F2">
            <w:pPr>
              <w:rPr>
                <w:sz w:val="22"/>
              </w:rPr>
            </w:pPr>
            <w:r w:rsidRPr="00F03191">
              <w:rPr>
                <w:sz w:val="22"/>
              </w:rPr>
              <w:t>observation</w:t>
            </w:r>
          </w:p>
        </w:tc>
        <w:tc>
          <w:tcPr>
            <w:tcW w:w="2835" w:type="dxa"/>
          </w:tcPr>
          <w:p w14:paraId="10956616" w14:textId="667FE0FF" w:rsidR="00BF76F2" w:rsidRPr="00F03191" w:rsidRDefault="00BF76F2">
            <w:pPr>
              <w:rPr>
                <w:sz w:val="22"/>
              </w:rPr>
            </w:pPr>
            <w:r>
              <w:rPr>
                <w:sz w:val="22"/>
              </w:rPr>
              <w:t>30</w:t>
            </w:r>
            <w:r w:rsidR="0098583A">
              <w:rPr>
                <w:sz w:val="22"/>
              </w:rPr>
              <w:t xml:space="preserve"> </w:t>
            </w:r>
          </w:p>
        </w:tc>
      </w:tr>
      <w:tr w:rsidR="00BF76F2" w:rsidRPr="00F03191" w14:paraId="2D36C996" w14:textId="318E650D" w:rsidTr="00FF2E30">
        <w:tc>
          <w:tcPr>
            <w:tcW w:w="846" w:type="dxa"/>
          </w:tcPr>
          <w:p w14:paraId="53829144" w14:textId="77777777" w:rsidR="00BF76F2" w:rsidRPr="00F03191" w:rsidRDefault="00BF76F2">
            <w:pPr>
              <w:rPr>
                <w:sz w:val="22"/>
              </w:rPr>
            </w:pPr>
            <w:r w:rsidRPr="00F03191">
              <w:rPr>
                <w:sz w:val="22"/>
              </w:rPr>
              <w:t>92</w:t>
            </w:r>
          </w:p>
        </w:tc>
        <w:tc>
          <w:tcPr>
            <w:tcW w:w="2410" w:type="dxa"/>
          </w:tcPr>
          <w:p w14:paraId="0D9F9462" w14:textId="77777777" w:rsidR="00BF76F2" w:rsidRPr="00F03191" w:rsidRDefault="00BF76F2">
            <w:pPr>
              <w:rPr>
                <w:sz w:val="22"/>
              </w:rPr>
            </w:pPr>
            <w:r w:rsidRPr="00F03191">
              <w:rPr>
                <w:sz w:val="22"/>
              </w:rPr>
              <w:t>viesti apteekille</w:t>
            </w:r>
          </w:p>
        </w:tc>
        <w:tc>
          <w:tcPr>
            <w:tcW w:w="3260" w:type="dxa"/>
          </w:tcPr>
          <w:p w14:paraId="5F824DB7" w14:textId="7376FE58" w:rsidR="00BF76F2" w:rsidRPr="00F03191" w:rsidRDefault="00BF76F2">
            <w:pPr>
              <w:rPr>
                <w:sz w:val="22"/>
              </w:rPr>
            </w:pPr>
            <w:r w:rsidRPr="00F03191">
              <w:rPr>
                <w:sz w:val="22"/>
              </w:rPr>
              <w:t>observation</w:t>
            </w:r>
          </w:p>
        </w:tc>
        <w:tc>
          <w:tcPr>
            <w:tcW w:w="2835" w:type="dxa"/>
          </w:tcPr>
          <w:p w14:paraId="6CA98C7F" w14:textId="77777777" w:rsidR="00BF76F2" w:rsidRPr="00F03191" w:rsidRDefault="00BF76F2">
            <w:pPr>
              <w:rPr>
                <w:sz w:val="22"/>
              </w:rPr>
            </w:pPr>
            <w:r>
              <w:rPr>
                <w:sz w:val="22"/>
              </w:rPr>
              <w:t>126</w:t>
            </w:r>
          </w:p>
        </w:tc>
      </w:tr>
      <w:tr w:rsidR="00BF76F2" w:rsidRPr="00F03191" w14:paraId="0679A58C" w14:textId="437E20DA" w:rsidTr="00FF2E30">
        <w:tc>
          <w:tcPr>
            <w:tcW w:w="846" w:type="dxa"/>
          </w:tcPr>
          <w:p w14:paraId="6282B124" w14:textId="77777777" w:rsidR="00BF76F2" w:rsidRPr="00F03191" w:rsidRDefault="00BF76F2">
            <w:pPr>
              <w:rPr>
                <w:sz w:val="22"/>
              </w:rPr>
            </w:pPr>
            <w:r w:rsidRPr="00F03191">
              <w:rPr>
                <w:sz w:val="22"/>
              </w:rPr>
              <w:t>94</w:t>
            </w:r>
          </w:p>
        </w:tc>
        <w:tc>
          <w:tcPr>
            <w:tcW w:w="2410" w:type="dxa"/>
          </w:tcPr>
          <w:p w14:paraId="096462F4" w14:textId="77777777" w:rsidR="00BF76F2" w:rsidRPr="00F03191" w:rsidRDefault="00BF76F2">
            <w:pPr>
              <w:rPr>
                <w:sz w:val="22"/>
              </w:rPr>
            </w:pPr>
            <w:r w:rsidRPr="00F03191">
              <w:rPr>
                <w:sz w:val="22"/>
              </w:rPr>
              <w:t>lääketietokannan mukainen laji</w:t>
            </w:r>
          </w:p>
        </w:tc>
        <w:tc>
          <w:tcPr>
            <w:tcW w:w="3260" w:type="dxa"/>
          </w:tcPr>
          <w:p w14:paraId="7B03DF4C" w14:textId="77777777" w:rsidR="00BF76F2" w:rsidRPr="00F03191" w:rsidRDefault="00BF76F2">
            <w:pPr>
              <w:rPr>
                <w:sz w:val="22"/>
                <w:lang w:val="de-DE"/>
              </w:rPr>
            </w:pPr>
            <w:r w:rsidRPr="00F03191">
              <w:rPr>
                <w:sz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00FF2E30">
        <w:tc>
          <w:tcPr>
            <w:tcW w:w="846" w:type="dxa"/>
          </w:tcPr>
          <w:p w14:paraId="7690BC68" w14:textId="77777777" w:rsidR="00BF76F2" w:rsidRPr="00F03191" w:rsidRDefault="00BF76F2">
            <w:pPr>
              <w:rPr>
                <w:sz w:val="22"/>
              </w:rPr>
            </w:pPr>
            <w:r w:rsidRPr="00F03191">
              <w:rPr>
                <w:sz w:val="22"/>
              </w:rPr>
              <w:t>95</w:t>
            </w:r>
          </w:p>
        </w:tc>
        <w:tc>
          <w:tcPr>
            <w:tcW w:w="2410" w:type="dxa"/>
          </w:tcPr>
          <w:p w14:paraId="4B098D8D" w14:textId="77777777" w:rsidR="00BF76F2" w:rsidRPr="00F03191" w:rsidRDefault="00BF76F2">
            <w:pPr>
              <w:rPr>
                <w:sz w:val="22"/>
              </w:rPr>
            </w:pPr>
            <w:r w:rsidRPr="00F03191">
              <w:rPr>
                <w:sz w:val="22"/>
              </w:rPr>
              <w:t>lääkemääräyksen mitätöinnin syy</w:t>
            </w:r>
          </w:p>
        </w:tc>
        <w:tc>
          <w:tcPr>
            <w:tcW w:w="3260" w:type="dxa"/>
          </w:tcPr>
          <w:p w14:paraId="518F2CCE" w14:textId="37086BC2" w:rsidR="00BF76F2" w:rsidRPr="00F03191" w:rsidRDefault="00BF76F2">
            <w:pPr>
              <w:rPr>
                <w:sz w:val="22"/>
              </w:rPr>
            </w:pPr>
            <w:r w:rsidRPr="00F03191">
              <w:rPr>
                <w:sz w:val="22"/>
              </w:rPr>
              <w:t>observation</w:t>
            </w:r>
          </w:p>
        </w:tc>
        <w:tc>
          <w:tcPr>
            <w:tcW w:w="2835" w:type="dxa"/>
          </w:tcPr>
          <w:p w14:paraId="7DA95432" w14:textId="5197EDD0" w:rsidR="00BF76F2" w:rsidRPr="00F03191" w:rsidRDefault="00BF76F2">
            <w:pPr>
              <w:rPr>
                <w:sz w:val="22"/>
              </w:rPr>
            </w:pPr>
            <w:r>
              <w:rPr>
                <w:sz w:val="22"/>
              </w:rPr>
              <w:t>62</w:t>
            </w:r>
            <w:r w:rsidR="00D14F54">
              <w:rPr>
                <w:sz w:val="22"/>
              </w:rPr>
              <w:t xml:space="preserve">, </w:t>
            </w:r>
            <w:r w:rsidR="00D14F54" w:rsidRPr="00D14F54">
              <w:rPr>
                <w:sz w:val="22"/>
              </w:rPr>
              <w:t>Lääkemääräyksen muutoksen syy</w:t>
            </w:r>
          </w:p>
        </w:tc>
      </w:tr>
      <w:tr w:rsidR="00BF76F2" w:rsidRPr="00F03191" w14:paraId="3F3692DD" w14:textId="5F76D44B" w:rsidTr="00FF2E30">
        <w:tc>
          <w:tcPr>
            <w:tcW w:w="846" w:type="dxa"/>
          </w:tcPr>
          <w:p w14:paraId="75404D7A" w14:textId="77777777" w:rsidR="00BF76F2" w:rsidRPr="00F03191" w:rsidRDefault="00BF76F2">
            <w:pPr>
              <w:rPr>
                <w:sz w:val="22"/>
              </w:rPr>
            </w:pPr>
            <w:r w:rsidRPr="00F03191">
              <w:rPr>
                <w:sz w:val="22"/>
              </w:rPr>
              <w:t>96</w:t>
            </w:r>
          </w:p>
        </w:tc>
        <w:tc>
          <w:tcPr>
            <w:tcW w:w="2410" w:type="dxa"/>
          </w:tcPr>
          <w:p w14:paraId="5B83AA19" w14:textId="77777777" w:rsidR="00BF76F2" w:rsidRPr="00F03191" w:rsidRDefault="00BF76F2">
            <w:pPr>
              <w:rPr>
                <w:sz w:val="22"/>
              </w:rPr>
            </w:pPr>
            <w:r w:rsidRPr="00F03191">
              <w:rPr>
                <w:sz w:val="22"/>
              </w:rPr>
              <w:t>lääkemääräyksen mitätöinnin tyyppi</w:t>
            </w:r>
          </w:p>
        </w:tc>
        <w:tc>
          <w:tcPr>
            <w:tcW w:w="3260" w:type="dxa"/>
          </w:tcPr>
          <w:p w14:paraId="41415B2B" w14:textId="591AB9A2" w:rsidR="00BF76F2" w:rsidRPr="00F03191" w:rsidRDefault="00BF76F2">
            <w:pPr>
              <w:rPr>
                <w:sz w:val="22"/>
              </w:rPr>
            </w:pPr>
            <w:r w:rsidRPr="00F03191">
              <w:rPr>
                <w:sz w:val="22"/>
              </w:rPr>
              <w:t>observation</w:t>
            </w:r>
          </w:p>
        </w:tc>
        <w:tc>
          <w:tcPr>
            <w:tcW w:w="2835" w:type="dxa"/>
          </w:tcPr>
          <w:p w14:paraId="2E7F7910" w14:textId="1385BD3B" w:rsidR="00BF76F2" w:rsidRPr="00F03191" w:rsidRDefault="00BF76F2">
            <w:pPr>
              <w:rPr>
                <w:sz w:val="22"/>
              </w:rPr>
            </w:pPr>
            <w:r>
              <w:rPr>
                <w:sz w:val="22"/>
              </w:rPr>
              <w:t>130</w:t>
            </w:r>
            <w:r w:rsidR="00EC0436">
              <w:rPr>
                <w:sz w:val="22"/>
              </w:rPr>
              <w:t xml:space="preserve">, </w:t>
            </w:r>
            <w:r w:rsidR="00EC0436" w:rsidRPr="00EC0436">
              <w:rPr>
                <w:sz w:val="22"/>
              </w:rPr>
              <w:t>Reseptin mitätöinnin tyyppi</w:t>
            </w:r>
          </w:p>
        </w:tc>
      </w:tr>
      <w:tr w:rsidR="00BF76F2" w:rsidRPr="00F03191" w14:paraId="71874EA9" w14:textId="04931A84" w:rsidTr="00FF2E30">
        <w:tc>
          <w:tcPr>
            <w:tcW w:w="846" w:type="dxa"/>
          </w:tcPr>
          <w:p w14:paraId="5A227053" w14:textId="77777777" w:rsidR="00BF76F2" w:rsidRPr="00F03191" w:rsidRDefault="00BF76F2">
            <w:pPr>
              <w:rPr>
                <w:sz w:val="22"/>
              </w:rPr>
            </w:pPr>
            <w:r w:rsidRPr="00F03191">
              <w:rPr>
                <w:sz w:val="22"/>
              </w:rPr>
              <w:t>96.1</w:t>
            </w:r>
          </w:p>
        </w:tc>
        <w:tc>
          <w:tcPr>
            <w:tcW w:w="2410" w:type="dxa"/>
          </w:tcPr>
          <w:p w14:paraId="49C171A8" w14:textId="77777777" w:rsidR="00BF76F2" w:rsidRPr="00F03191" w:rsidRDefault="00BF76F2">
            <w:pPr>
              <w:rPr>
                <w:sz w:val="22"/>
              </w:rPr>
            </w:pPr>
            <w:r w:rsidRPr="00F03191">
              <w:rPr>
                <w:sz w:val="22"/>
              </w:rPr>
              <w:t>lääkemääräyksen mitätöinnin osapuoli</w:t>
            </w:r>
          </w:p>
        </w:tc>
        <w:tc>
          <w:tcPr>
            <w:tcW w:w="3260" w:type="dxa"/>
          </w:tcPr>
          <w:p w14:paraId="00BCD006" w14:textId="7150529E" w:rsidR="00BF76F2" w:rsidRPr="00F03191" w:rsidRDefault="00BF76F2">
            <w:pPr>
              <w:rPr>
                <w:sz w:val="22"/>
                <w:lang w:val="de-DE"/>
              </w:rPr>
            </w:pPr>
            <w:r w:rsidRPr="00F03191">
              <w:rPr>
                <w:sz w:val="22"/>
                <w:lang w:val="de-DE"/>
              </w:rPr>
              <w:t>code qualifier</w:t>
            </w:r>
          </w:p>
        </w:tc>
        <w:tc>
          <w:tcPr>
            <w:tcW w:w="2835" w:type="dxa"/>
          </w:tcPr>
          <w:p w14:paraId="433277DC" w14:textId="14B70065" w:rsidR="00BF76F2" w:rsidRPr="00F03191" w:rsidRDefault="00BF76F2">
            <w:pPr>
              <w:rPr>
                <w:sz w:val="22"/>
                <w:lang w:val="de-DE"/>
              </w:rPr>
            </w:pPr>
            <w:r>
              <w:rPr>
                <w:sz w:val="22"/>
                <w:lang w:val="de-DE"/>
              </w:rPr>
              <w:t>160</w:t>
            </w:r>
            <w:r w:rsidR="00EC0436">
              <w:rPr>
                <w:sz w:val="22"/>
                <w:lang w:val="de-DE"/>
              </w:rPr>
              <w:t xml:space="preserve">, </w:t>
            </w:r>
            <w:r w:rsidR="00EC0436" w:rsidRPr="00EC0436">
              <w:rPr>
                <w:sz w:val="22"/>
                <w:lang w:val="de-DE"/>
              </w:rPr>
              <w:t>Reseptin mitätöinnin osapuoli</w:t>
            </w:r>
          </w:p>
        </w:tc>
      </w:tr>
      <w:tr w:rsidR="00BF76F2" w:rsidRPr="00F03191" w14:paraId="3AF3C5D1" w14:textId="1C721AF4" w:rsidTr="00FF2E30">
        <w:tc>
          <w:tcPr>
            <w:tcW w:w="846" w:type="dxa"/>
          </w:tcPr>
          <w:p w14:paraId="590B1ECA" w14:textId="77777777" w:rsidR="00BF76F2" w:rsidRPr="00F03191" w:rsidRDefault="00BF76F2">
            <w:pPr>
              <w:rPr>
                <w:sz w:val="22"/>
              </w:rPr>
            </w:pPr>
            <w:r w:rsidRPr="00F03191">
              <w:rPr>
                <w:sz w:val="22"/>
              </w:rPr>
              <w:t>96.2</w:t>
            </w:r>
          </w:p>
        </w:tc>
        <w:tc>
          <w:tcPr>
            <w:tcW w:w="2410" w:type="dxa"/>
          </w:tcPr>
          <w:p w14:paraId="683827DE" w14:textId="77777777" w:rsidR="00BF76F2" w:rsidRPr="00F03191" w:rsidRDefault="00BF76F2">
            <w:pPr>
              <w:rPr>
                <w:sz w:val="22"/>
              </w:rPr>
            </w:pPr>
            <w:r w:rsidRPr="00F03191">
              <w:rPr>
                <w:sz w:val="22"/>
              </w:rPr>
              <w:t>lääkemääräyksen mitätöinnin suostumus</w:t>
            </w:r>
          </w:p>
        </w:tc>
        <w:tc>
          <w:tcPr>
            <w:tcW w:w="3260" w:type="dxa"/>
          </w:tcPr>
          <w:p w14:paraId="1A50CC21" w14:textId="317E5E47" w:rsidR="00BF76F2" w:rsidRPr="00F03191" w:rsidRDefault="00BF76F2">
            <w:pPr>
              <w:rPr>
                <w:sz w:val="22"/>
                <w:lang w:val="de-DE"/>
              </w:rPr>
            </w:pPr>
            <w:r w:rsidRPr="00F03191">
              <w:rPr>
                <w:sz w:val="22"/>
                <w:lang w:val="de-DE"/>
              </w:rPr>
              <w:t>code qualifier</w:t>
            </w:r>
          </w:p>
        </w:tc>
        <w:tc>
          <w:tcPr>
            <w:tcW w:w="2835" w:type="dxa"/>
          </w:tcPr>
          <w:p w14:paraId="32235AAD" w14:textId="3817759E" w:rsidR="00BF76F2" w:rsidRPr="00F03191" w:rsidRDefault="00BF76F2">
            <w:pPr>
              <w:rPr>
                <w:sz w:val="22"/>
                <w:lang w:val="de-DE"/>
              </w:rPr>
            </w:pPr>
            <w:r>
              <w:rPr>
                <w:sz w:val="22"/>
                <w:lang w:val="de-DE"/>
              </w:rPr>
              <w:t>159</w:t>
            </w:r>
            <w:r w:rsidR="00D14F54">
              <w:rPr>
                <w:sz w:val="22"/>
                <w:lang w:val="de-DE"/>
              </w:rPr>
              <w:t xml:space="preserve">, </w:t>
            </w:r>
            <w:r w:rsidR="00D14F54" w:rsidRPr="00D14F54">
              <w:rPr>
                <w:sz w:val="22"/>
                <w:lang w:val="de-DE"/>
              </w:rPr>
              <w:t>Reseptin mitätöinnin suostumus</w:t>
            </w:r>
          </w:p>
        </w:tc>
      </w:tr>
      <w:tr w:rsidR="00BF76F2" w:rsidRPr="00F03191" w14:paraId="1AAB21F1" w14:textId="627DDAAA" w:rsidTr="00FF2E30">
        <w:tc>
          <w:tcPr>
            <w:tcW w:w="846" w:type="dxa"/>
          </w:tcPr>
          <w:p w14:paraId="18B33328" w14:textId="77777777" w:rsidR="00BF76F2" w:rsidRPr="00F03191" w:rsidRDefault="00BF76F2">
            <w:pPr>
              <w:rPr>
                <w:sz w:val="22"/>
              </w:rPr>
            </w:pPr>
            <w:r w:rsidRPr="00F03191">
              <w:rPr>
                <w:sz w:val="22"/>
              </w:rPr>
              <w:t>97</w:t>
            </w:r>
          </w:p>
        </w:tc>
        <w:tc>
          <w:tcPr>
            <w:tcW w:w="2410" w:type="dxa"/>
          </w:tcPr>
          <w:p w14:paraId="50B39616" w14:textId="77777777" w:rsidR="00BF76F2" w:rsidRPr="00F03191" w:rsidRDefault="00BF76F2">
            <w:pPr>
              <w:rPr>
                <w:sz w:val="22"/>
              </w:rPr>
            </w:pPr>
            <w:r w:rsidRPr="00F03191">
              <w:rPr>
                <w:sz w:val="22"/>
              </w:rPr>
              <w:t>lääkemääräyksen korjauksen perustelu</w:t>
            </w:r>
          </w:p>
        </w:tc>
        <w:tc>
          <w:tcPr>
            <w:tcW w:w="3260" w:type="dxa"/>
          </w:tcPr>
          <w:p w14:paraId="2E82FAF6" w14:textId="57F38C67" w:rsidR="00BF76F2" w:rsidRPr="00F03191" w:rsidRDefault="00BF76F2">
            <w:pPr>
              <w:rPr>
                <w:sz w:val="22"/>
              </w:rPr>
            </w:pPr>
            <w:r w:rsidRPr="00F03191">
              <w:rPr>
                <w:sz w:val="22"/>
              </w:rPr>
              <w:t>observation</w:t>
            </w:r>
          </w:p>
        </w:tc>
        <w:tc>
          <w:tcPr>
            <w:tcW w:w="2835" w:type="dxa"/>
          </w:tcPr>
          <w:p w14:paraId="6FE99F4B" w14:textId="7D548D5B" w:rsidR="00BF76F2" w:rsidRPr="00F03191" w:rsidRDefault="00BF76F2">
            <w:pPr>
              <w:rPr>
                <w:sz w:val="22"/>
              </w:rPr>
            </w:pPr>
            <w:r>
              <w:rPr>
                <w:sz w:val="22"/>
              </w:rPr>
              <w:t>63</w:t>
            </w:r>
            <w:r w:rsidR="00D6379C">
              <w:rPr>
                <w:sz w:val="22"/>
              </w:rPr>
              <w:t xml:space="preserve">, </w:t>
            </w:r>
            <w:r w:rsidR="00D6379C" w:rsidRPr="00D6379C">
              <w:rPr>
                <w:sz w:val="22"/>
              </w:rPr>
              <w:t>Lääkemääräyksen muutoksen lisätieto</w:t>
            </w:r>
          </w:p>
        </w:tc>
      </w:tr>
      <w:tr w:rsidR="00BF76F2" w:rsidRPr="00F03191" w14:paraId="7614C5F4" w14:textId="172B2D6B" w:rsidTr="00FF2E30">
        <w:tc>
          <w:tcPr>
            <w:tcW w:w="846" w:type="dxa"/>
          </w:tcPr>
          <w:p w14:paraId="338F35F9" w14:textId="77777777" w:rsidR="00BF76F2" w:rsidRPr="00F03191" w:rsidRDefault="00BF76F2">
            <w:pPr>
              <w:rPr>
                <w:sz w:val="22"/>
              </w:rPr>
            </w:pPr>
            <w:r w:rsidRPr="00F03191">
              <w:rPr>
                <w:sz w:val="22"/>
              </w:rPr>
              <w:t>98</w:t>
            </w:r>
          </w:p>
        </w:tc>
        <w:tc>
          <w:tcPr>
            <w:tcW w:w="2410" w:type="dxa"/>
          </w:tcPr>
          <w:p w14:paraId="490559FD" w14:textId="77777777" w:rsidR="00BF76F2" w:rsidRPr="00F03191" w:rsidRDefault="00BF76F2">
            <w:pPr>
              <w:rPr>
                <w:sz w:val="22"/>
              </w:rPr>
            </w:pPr>
            <w:r w:rsidRPr="00F03191">
              <w:rPr>
                <w:sz w:val="22"/>
              </w:rPr>
              <w:t>lääkemääräyksen mitätöinnin muut tiedot</w:t>
            </w:r>
          </w:p>
        </w:tc>
        <w:tc>
          <w:tcPr>
            <w:tcW w:w="3260" w:type="dxa"/>
          </w:tcPr>
          <w:p w14:paraId="4C26C701" w14:textId="355E379E" w:rsidR="00BF76F2" w:rsidRPr="00F03191" w:rsidRDefault="00BF76F2">
            <w:pPr>
              <w:rPr>
                <w:sz w:val="22"/>
              </w:rPr>
            </w:pPr>
            <w:r w:rsidRPr="00F03191">
              <w:rPr>
                <w:sz w:val="22"/>
              </w:rPr>
              <w:t>organizer</w:t>
            </w:r>
          </w:p>
        </w:tc>
        <w:tc>
          <w:tcPr>
            <w:tcW w:w="2835" w:type="dxa"/>
          </w:tcPr>
          <w:p w14:paraId="34CC76F2" w14:textId="77777777" w:rsidR="00BF76F2" w:rsidRPr="00F03191" w:rsidRDefault="00BF76F2">
            <w:pPr>
              <w:rPr>
                <w:sz w:val="22"/>
              </w:rPr>
            </w:pPr>
          </w:p>
        </w:tc>
      </w:tr>
      <w:tr w:rsidR="00BF76F2" w:rsidRPr="00F03191" w14:paraId="723153FB" w14:textId="644E0293" w:rsidTr="00FF2E30">
        <w:tc>
          <w:tcPr>
            <w:tcW w:w="846" w:type="dxa"/>
          </w:tcPr>
          <w:p w14:paraId="4BA83E6A" w14:textId="77777777" w:rsidR="00BF76F2" w:rsidRPr="00F03191" w:rsidRDefault="00BF76F2">
            <w:pPr>
              <w:rPr>
                <w:sz w:val="22"/>
              </w:rPr>
            </w:pPr>
            <w:r w:rsidRPr="00F03191">
              <w:rPr>
                <w:sz w:val="22"/>
              </w:rPr>
              <w:t>99</w:t>
            </w:r>
          </w:p>
        </w:tc>
        <w:tc>
          <w:tcPr>
            <w:tcW w:w="2410" w:type="dxa"/>
          </w:tcPr>
          <w:p w14:paraId="75B6AE3D" w14:textId="77777777" w:rsidR="00BF76F2" w:rsidRPr="00F03191" w:rsidRDefault="00BF76F2">
            <w:pPr>
              <w:rPr>
                <w:sz w:val="22"/>
              </w:rPr>
            </w:pPr>
            <w:r w:rsidRPr="00F03191">
              <w:rPr>
                <w:sz w:val="22"/>
              </w:rPr>
              <w:t>lääkemääräyksen korjauksen muut tiedot</w:t>
            </w:r>
          </w:p>
        </w:tc>
        <w:tc>
          <w:tcPr>
            <w:tcW w:w="3260" w:type="dxa"/>
          </w:tcPr>
          <w:p w14:paraId="5A5EB8B6" w14:textId="7A8866F6" w:rsidR="00BF76F2" w:rsidRPr="00F03191" w:rsidRDefault="00BF76F2">
            <w:pPr>
              <w:rPr>
                <w:sz w:val="22"/>
              </w:rPr>
            </w:pPr>
            <w:r w:rsidRPr="00F03191">
              <w:rPr>
                <w:sz w:val="22"/>
              </w:rPr>
              <w:t>organizer</w:t>
            </w:r>
          </w:p>
        </w:tc>
        <w:tc>
          <w:tcPr>
            <w:tcW w:w="2835" w:type="dxa"/>
          </w:tcPr>
          <w:p w14:paraId="33281EBD" w14:textId="77777777" w:rsidR="00BF76F2" w:rsidRPr="00F03191" w:rsidRDefault="00BF76F2">
            <w:pPr>
              <w:rPr>
                <w:sz w:val="22"/>
              </w:rPr>
            </w:pPr>
          </w:p>
        </w:tc>
      </w:tr>
      <w:tr w:rsidR="00BF76F2" w:rsidRPr="00F03191" w14:paraId="0A9BD3AA" w14:textId="027D372C" w:rsidTr="00FF2E30">
        <w:tc>
          <w:tcPr>
            <w:tcW w:w="846" w:type="dxa"/>
          </w:tcPr>
          <w:p w14:paraId="601BF520" w14:textId="77777777" w:rsidR="00BF76F2" w:rsidRPr="00F03191" w:rsidRDefault="00BF76F2">
            <w:pPr>
              <w:rPr>
                <w:sz w:val="22"/>
              </w:rPr>
            </w:pPr>
            <w:r w:rsidRPr="00F03191">
              <w:rPr>
                <w:sz w:val="22"/>
              </w:rPr>
              <w:t>100</w:t>
            </w:r>
          </w:p>
        </w:tc>
        <w:tc>
          <w:tcPr>
            <w:tcW w:w="2410" w:type="dxa"/>
          </w:tcPr>
          <w:p w14:paraId="0E0EF157" w14:textId="77777777" w:rsidR="00BF76F2" w:rsidRPr="00F03191" w:rsidRDefault="00BF76F2">
            <w:pPr>
              <w:rPr>
                <w:sz w:val="22"/>
              </w:rPr>
            </w:pPr>
            <w:r w:rsidRPr="00F03191">
              <w:rPr>
                <w:sz w:val="22"/>
              </w:rPr>
              <w:t>lääkevalmisteen ja pakkauksen tiedot toimitussanomassa</w:t>
            </w:r>
          </w:p>
        </w:tc>
        <w:tc>
          <w:tcPr>
            <w:tcW w:w="3260" w:type="dxa"/>
          </w:tcPr>
          <w:p w14:paraId="5B97E9D4" w14:textId="5DE2DEE8" w:rsidR="00BF76F2" w:rsidRPr="00F03191" w:rsidRDefault="00BF76F2">
            <w:pPr>
              <w:rPr>
                <w:sz w:val="22"/>
              </w:rPr>
            </w:pPr>
            <w:r w:rsidRPr="00F03191">
              <w:rPr>
                <w:sz w:val="22"/>
              </w:rPr>
              <w:t>organizer</w:t>
            </w:r>
          </w:p>
        </w:tc>
        <w:tc>
          <w:tcPr>
            <w:tcW w:w="2835" w:type="dxa"/>
          </w:tcPr>
          <w:p w14:paraId="515ED338" w14:textId="77777777" w:rsidR="00BF76F2" w:rsidRPr="00F03191" w:rsidRDefault="00BF76F2">
            <w:pPr>
              <w:rPr>
                <w:sz w:val="22"/>
              </w:rPr>
            </w:pPr>
          </w:p>
        </w:tc>
      </w:tr>
      <w:tr w:rsidR="00BF76F2" w:rsidRPr="00F03191" w14:paraId="37F67C1B" w14:textId="25BDA70B" w:rsidTr="00FF2E30">
        <w:tc>
          <w:tcPr>
            <w:tcW w:w="846" w:type="dxa"/>
          </w:tcPr>
          <w:p w14:paraId="77FEE72A" w14:textId="77777777" w:rsidR="00BF76F2" w:rsidRPr="00F03191" w:rsidRDefault="00BF76F2">
            <w:pPr>
              <w:rPr>
                <w:sz w:val="22"/>
              </w:rPr>
            </w:pPr>
            <w:r w:rsidRPr="00F03191">
              <w:rPr>
                <w:sz w:val="22"/>
              </w:rPr>
              <w:t>101</w:t>
            </w:r>
          </w:p>
        </w:tc>
        <w:tc>
          <w:tcPr>
            <w:tcW w:w="2410" w:type="dxa"/>
          </w:tcPr>
          <w:p w14:paraId="4C5E3936" w14:textId="77777777" w:rsidR="00BF76F2" w:rsidRPr="00F03191" w:rsidRDefault="00BF76F2">
            <w:pPr>
              <w:rPr>
                <w:sz w:val="22"/>
              </w:rPr>
            </w:pPr>
            <w:r w:rsidRPr="00F03191">
              <w:rPr>
                <w:sz w:val="22"/>
              </w:rPr>
              <w:t>osapakkaus</w:t>
            </w:r>
          </w:p>
        </w:tc>
        <w:tc>
          <w:tcPr>
            <w:tcW w:w="3260" w:type="dxa"/>
          </w:tcPr>
          <w:p w14:paraId="3102D4A7" w14:textId="638E47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00FF2E30">
        <w:tc>
          <w:tcPr>
            <w:tcW w:w="846" w:type="dxa"/>
          </w:tcPr>
          <w:p w14:paraId="3F096EA2" w14:textId="77777777" w:rsidR="00BF76F2" w:rsidRPr="00F03191" w:rsidRDefault="00BF76F2">
            <w:pPr>
              <w:rPr>
                <w:sz w:val="22"/>
              </w:rPr>
            </w:pPr>
            <w:r w:rsidRPr="00F03191">
              <w:rPr>
                <w:sz w:val="22"/>
              </w:rPr>
              <w:t>102</w:t>
            </w:r>
          </w:p>
        </w:tc>
        <w:tc>
          <w:tcPr>
            <w:tcW w:w="2410" w:type="dxa"/>
          </w:tcPr>
          <w:p w14:paraId="57AFD292" w14:textId="77777777" w:rsidR="00BF76F2" w:rsidRPr="00F03191" w:rsidRDefault="00BF76F2">
            <w:pPr>
              <w:rPr>
                <w:sz w:val="22"/>
              </w:rPr>
            </w:pPr>
            <w:r w:rsidRPr="00F03191">
              <w:rPr>
                <w:sz w:val="22"/>
              </w:rPr>
              <w:t>toimitettu määrä</w:t>
            </w:r>
          </w:p>
        </w:tc>
        <w:tc>
          <w:tcPr>
            <w:tcW w:w="3260" w:type="dxa"/>
          </w:tcPr>
          <w:p w14:paraId="3D0358C0" w14:textId="646224B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00FF2E30">
        <w:tc>
          <w:tcPr>
            <w:tcW w:w="846" w:type="dxa"/>
          </w:tcPr>
          <w:p w14:paraId="7A4A8945" w14:textId="77777777" w:rsidR="00BF76F2" w:rsidRPr="00F03191" w:rsidRDefault="00BF76F2">
            <w:pPr>
              <w:rPr>
                <w:sz w:val="22"/>
              </w:rPr>
            </w:pPr>
            <w:r w:rsidRPr="00F03191">
              <w:rPr>
                <w:sz w:val="22"/>
              </w:rPr>
              <w:t>103</w:t>
            </w:r>
          </w:p>
        </w:tc>
        <w:tc>
          <w:tcPr>
            <w:tcW w:w="2410" w:type="dxa"/>
          </w:tcPr>
          <w:p w14:paraId="6F1396D2" w14:textId="77777777" w:rsidR="00BF76F2" w:rsidRPr="00F03191" w:rsidRDefault="00BF76F2">
            <w:pPr>
              <w:rPr>
                <w:sz w:val="22"/>
              </w:rPr>
            </w:pPr>
            <w:r w:rsidRPr="00F03191">
              <w:rPr>
                <w:sz w:val="22"/>
              </w:rPr>
              <w:t>jäljellä oleva määrä</w:t>
            </w:r>
          </w:p>
        </w:tc>
        <w:tc>
          <w:tcPr>
            <w:tcW w:w="3260" w:type="dxa"/>
          </w:tcPr>
          <w:p w14:paraId="48E0849F" w14:textId="2427C6F8" w:rsidR="00BF76F2" w:rsidRPr="00F03191" w:rsidRDefault="00BF76F2">
            <w:pPr>
              <w:pStyle w:val="Yltunniste"/>
              <w:tabs>
                <w:tab w:val="clear" w:pos="4153"/>
                <w:tab w:val="clear" w:pos="8306"/>
              </w:tabs>
              <w:rPr>
                <w:sz w:val="22"/>
              </w:rPr>
            </w:pPr>
            <w:r w:rsidRPr="00F03191">
              <w:rPr>
                <w:sz w:val="22"/>
              </w:rPr>
              <w:t>obervation</w:t>
            </w:r>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00FF2E30">
        <w:tc>
          <w:tcPr>
            <w:tcW w:w="846" w:type="dxa"/>
          </w:tcPr>
          <w:p w14:paraId="25DD2652" w14:textId="77777777" w:rsidR="00BF76F2" w:rsidRPr="00F03191" w:rsidRDefault="00BF76F2">
            <w:pPr>
              <w:rPr>
                <w:sz w:val="22"/>
              </w:rPr>
            </w:pPr>
            <w:r w:rsidRPr="00F03191">
              <w:rPr>
                <w:sz w:val="22"/>
              </w:rPr>
              <w:t>104</w:t>
            </w:r>
          </w:p>
        </w:tc>
        <w:tc>
          <w:tcPr>
            <w:tcW w:w="2410" w:type="dxa"/>
          </w:tcPr>
          <w:p w14:paraId="1C869297" w14:textId="77777777" w:rsidR="00BF76F2" w:rsidRPr="00F03191" w:rsidRDefault="00BF76F2">
            <w:pPr>
              <w:rPr>
                <w:sz w:val="22"/>
              </w:rPr>
            </w:pPr>
            <w:r w:rsidRPr="00F03191">
              <w:rPr>
                <w:sz w:val="22"/>
              </w:rPr>
              <w:t>toimituksen muut tiedot</w:t>
            </w:r>
          </w:p>
        </w:tc>
        <w:tc>
          <w:tcPr>
            <w:tcW w:w="3260" w:type="dxa"/>
          </w:tcPr>
          <w:p w14:paraId="61A58D82" w14:textId="2508D1F1"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00FF2E30">
        <w:tc>
          <w:tcPr>
            <w:tcW w:w="846" w:type="dxa"/>
          </w:tcPr>
          <w:p w14:paraId="2C3AF37D" w14:textId="77777777" w:rsidR="00BF76F2" w:rsidRPr="00F03191" w:rsidRDefault="00BF76F2">
            <w:pPr>
              <w:rPr>
                <w:sz w:val="22"/>
              </w:rPr>
            </w:pPr>
            <w:r w:rsidRPr="00F03191">
              <w:rPr>
                <w:sz w:val="22"/>
              </w:rPr>
              <w:t>105</w:t>
            </w:r>
          </w:p>
        </w:tc>
        <w:tc>
          <w:tcPr>
            <w:tcW w:w="2410" w:type="dxa"/>
          </w:tcPr>
          <w:p w14:paraId="0F5CE318" w14:textId="77777777" w:rsidR="00BF76F2" w:rsidRPr="00F03191" w:rsidRDefault="00BF76F2">
            <w:pPr>
              <w:rPr>
                <w:sz w:val="22"/>
              </w:rPr>
            </w:pPr>
            <w:r w:rsidRPr="00F03191">
              <w:rPr>
                <w:sz w:val="22"/>
              </w:rPr>
              <w:t>lääke vaihdettu</w:t>
            </w:r>
          </w:p>
        </w:tc>
        <w:tc>
          <w:tcPr>
            <w:tcW w:w="3260" w:type="dxa"/>
          </w:tcPr>
          <w:p w14:paraId="0C74E439" w14:textId="5E6AC6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00FF2E30">
        <w:tc>
          <w:tcPr>
            <w:tcW w:w="846" w:type="dxa"/>
          </w:tcPr>
          <w:p w14:paraId="646BC215" w14:textId="77777777" w:rsidR="00BF76F2" w:rsidRPr="00F03191" w:rsidRDefault="00BF76F2">
            <w:pPr>
              <w:rPr>
                <w:sz w:val="22"/>
              </w:rPr>
            </w:pPr>
            <w:r w:rsidRPr="00F03191">
              <w:rPr>
                <w:sz w:val="22"/>
              </w:rPr>
              <w:t>106</w:t>
            </w:r>
          </w:p>
        </w:tc>
        <w:tc>
          <w:tcPr>
            <w:tcW w:w="2410" w:type="dxa"/>
          </w:tcPr>
          <w:p w14:paraId="6F62B8F1" w14:textId="77777777" w:rsidR="00BF76F2" w:rsidRPr="00F03191" w:rsidRDefault="00BF76F2">
            <w:pPr>
              <w:rPr>
                <w:sz w:val="22"/>
              </w:rPr>
            </w:pPr>
            <w:r w:rsidRPr="00F03191">
              <w:rPr>
                <w:sz w:val="22"/>
              </w:rPr>
              <w:t>apteekin huomautus</w:t>
            </w:r>
          </w:p>
        </w:tc>
        <w:tc>
          <w:tcPr>
            <w:tcW w:w="3260" w:type="dxa"/>
          </w:tcPr>
          <w:p w14:paraId="4D94B148" w14:textId="4156553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00FF2E30">
        <w:tc>
          <w:tcPr>
            <w:tcW w:w="846" w:type="dxa"/>
          </w:tcPr>
          <w:p w14:paraId="4AFC2D73" w14:textId="77777777" w:rsidR="00BF76F2" w:rsidRPr="00F03191" w:rsidRDefault="00BF76F2">
            <w:pPr>
              <w:rPr>
                <w:sz w:val="22"/>
              </w:rPr>
            </w:pPr>
            <w:r w:rsidRPr="00F03191">
              <w:rPr>
                <w:sz w:val="22"/>
              </w:rPr>
              <w:t>107</w:t>
            </w:r>
          </w:p>
        </w:tc>
        <w:tc>
          <w:tcPr>
            <w:tcW w:w="2410" w:type="dxa"/>
          </w:tcPr>
          <w:p w14:paraId="0CA03E0A" w14:textId="77777777" w:rsidR="00BF76F2" w:rsidRPr="00F03191" w:rsidRDefault="00BF76F2">
            <w:pPr>
              <w:rPr>
                <w:sz w:val="22"/>
              </w:rPr>
            </w:pPr>
            <w:r w:rsidRPr="00F03191">
              <w:rPr>
                <w:sz w:val="22"/>
              </w:rPr>
              <w:t>lisäselvitys Kelalle</w:t>
            </w:r>
          </w:p>
        </w:tc>
        <w:tc>
          <w:tcPr>
            <w:tcW w:w="3260" w:type="dxa"/>
          </w:tcPr>
          <w:p w14:paraId="48F1F8E8" w14:textId="280FE6B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00FF2E30">
        <w:tc>
          <w:tcPr>
            <w:tcW w:w="846" w:type="dxa"/>
          </w:tcPr>
          <w:p w14:paraId="4C54F9F1" w14:textId="77777777" w:rsidR="00BF76F2" w:rsidRPr="00F03191" w:rsidRDefault="00BF76F2">
            <w:pPr>
              <w:rPr>
                <w:sz w:val="22"/>
              </w:rPr>
            </w:pPr>
            <w:r w:rsidRPr="00F03191">
              <w:rPr>
                <w:sz w:val="22"/>
              </w:rPr>
              <w:t>108</w:t>
            </w:r>
          </w:p>
        </w:tc>
        <w:tc>
          <w:tcPr>
            <w:tcW w:w="2410" w:type="dxa"/>
          </w:tcPr>
          <w:p w14:paraId="1FB0C16F" w14:textId="77777777" w:rsidR="00BF76F2" w:rsidRPr="00F03191" w:rsidRDefault="00BF76F2">
            <w:pPr>
              <w:rPr>
                <w:sz w:val="22"/>
              </w:rPr>
            </w:pPr>
            <w:r w:rsidRPr="00F03191">
              <w:rPr>
                <w:sz w:val="22"/>
              </w:rPr>
              <w:t>toimituksen hinta</w:t>
            </w:r>
          </w:p>
        </w:tc>
        <w:tc>
          <w:tcPr>
            <w:tcW w:w="3260" w:type="dxa"/>
          </w:tcPr>
          <w:p w14:paraId="3360BD20" w14:textId="0511C14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00FF2E30">
        <w:tc>
          <w:tcPr>
            <w:tcW w:w="846" w:type="dxa"/>
          </w:tcPr>
          <w:p w14:paraId="5C94A797" w14:textId="77777777" w:rsidR="00BF76F2" w:rsidRPr="00F03191" w:rsidRDefault="00BF76F2">
            <w:pPr>
              <w:rPr>
                <w:sz w:val="22"/>
              </w:rPr>
            </w:pPr>
            <w:r w:rsidRPr="00F03191">
              <w:rPr>
                <w:sz w:val="22"/>
              </w:rPr>
              <w:t>109</w:t>
            </w:r>
          </w:p>
        </w:tc>
        <w:tc>
          <w:tcPr>
            <w:tcW w:w="2410" w:type="dxa"/>
          </w:tcPr>
          <w:p w14:paraId="2CD6299E" w14:textId="77777777" w:rsidR="00BF76F2" w:rsidRPr="00F03191" w:rsidRDefault="00BF76F2">
            <w:pPr>
              <w:rPr>
                <w:sz w:val="22"/>
              </w:rPr>
            </w:pPr>
            <w:r w:rsidRPr="00F03191">
              <w:rPr>
                <w:sz w:val="22"/>
              </w:rPr>
              <w:t>toimitettu hintaputkeen kuulumatonta lääkettä</w:t>
            </w:r>
          </w:p>
        </w:tc>
        <w:tc>
          <w:tcPr>
            <w:tcW w:w="3260" w:type="dxa"/>
          </w:tcPr>
          <w:p w14:paraId="35C0397B" w14:textId="152FDA3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00FF2E30">
        <w:tc>
          <w:tcPr>
            <w:tcW w:w="846" w:type="dxa"/>
          </w:tcPr>
          <w:p w14:paraId="43956289" w14:textId="77777777" w:rsidR="00BF76F2" w:rsidRPr="00F03191" w:rsidRDefault="00BF76F2">
            <w:pPr>
              <w:rPr>
                <w:sz w:val="22"/>
              </w:rPr>
            </w:pPr>
            <w:r w:rsidRPr="00F03191">
              <w:rPr>
                <w:sz w:val="22"/>
              </w:rPr>
              <w:t>110</w:t>
            </w:r>
          </w:p>
        </w:tc>
        <w:tc>
          <w:tcPr>
            <w:tcW w:w="2410" w:type="dxa"/>
          </w:tcPr>
          <w:p w14:paraId="2C6963D4" w14:textId="77777777" w:rsidR="00BF76F2" w:rsidRPr="00F03191" w:rsidRDefault="00BF76F2">
            <w:pPr>
              <w:rPr>
                <w:sz w:val="22"/>
              </w:rPr>
            </w:pPr>
            <w:r w:rsidRPr="00F03191">
              <w:rPr>
                <w:sz w:val="22"/>
              </w:rPr>
              <w:t>omavastuuosuuksien lukumäärä</w:t>
            </w:r>
          </w:p>
        </w:tc>
        <w:tc>
          <w:tcPr>
            <w:tcW w:w="3260" w:type="dxa"/>
          </w:tcPr>
          <w:p w14:paraId="54035B96" w14:textId="67D356A1"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00FF2E30">
        <w:tc>
          <w:tcPr>
            <w:tcW w:w="846" w:type="dxa"/>
          </w:tcPr>
          <w:p w14:paraId="68A20412" w14:textId="77777777" w:rsidR="00BF76F2" w:rsidRPr="00F03191" w:rsidRDefault="00BF76F2">
            <w:pPr>
              <w:rPr>
                <w:sz w:val="22"/>
              </w:rPr>
            </w:pPr>
            <w:r w:rsidRPr="00F03191">
              <w:rPr>
                <w:sz w:val="22"/>
              </w:rPr>
              <w:t>111</w:t>
            </w:r>
          </w:p>
        </w:tc>
        <w:tc>
          <w:tcPr>
            <w:tcW w:w="2410" w:type="dxa"/>
          </w:tcPr>
          <w:p w14:paraId="3FE954FD" w14:textId="77777777" w:rsidR="00BF76F2" w:rsidRPr="00F03191" w:rsidRDefault="00BF76F2">
            <w:pPr>
              <w:rPr>
                <w:sz w:val="22"/>
              </w:rPr>
            </w:pPr>
            <w:r w:rsidRPr="00F03191">
              <w:rPr>
                <w:sz w:val="22"/>
              </w:rPr>
              <w:t>uusimispyynnön tila</w:t>
            </w:r>
          </w:p>
        </w:tc>
        <w:tc>
          <w:tcPr>
            <w:tcW w:w="3260" w:type="dxa"/>
          </w:tcPr>
          <w:p w14:paraId="74B4AF92" w14:textId="31AF58D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00FF2E30">
        <w:tc>
          <w:tcPr>
            <w:tcW w:w="846" w:type="dxa"/>
          </w:tcPr>
          <w:p w14:paraId="6DAA4B3B" w14:textId="77777777" w:rsidR="00BF76F2" w:rsidRPr="00F03191" w:rsidRDefault="00BF76F2">
            <w:pPr>
              <w:rPr>
                <w:sz w:val="22"/>
              </w:rPr>
            </w:pPr>
            <w:r w:rsidRPr="00F03191">
              <w:rPr>
                <w:sz w:val="22"/>
              </w:rPr>
              <w:t>113</w:t>
            </w:r>
          </w:p>
        </w:tc>
        <w:tc>
          <w:tcPr>
            <w:tcW w:w="2410" w:type="dxa"/>
          </w:tcPr>
          <w:p w14:paraId="26219DEA" w14:textId="77777777" w:rsidR="00BF76F2" w:rsidRPr="00F03191" w:rsidRDefault="00BF76F2">
            <w:pPr>
              <w:rPr>
                <w:sz w:val="22"/>
              </w:rPr>
            </w:pPr>
            <w:r w:rsidRPr="00F03191">
              <w:rPr>
                <w:sz w:val="22"/>
              </w:rPr>
              <w:t>apteekin viesti uusimispyynnössä</w:t>
            </w:r>
          </w:p>
        </w:tc>
        <w:tc>
          <w:tcPr>
            <w:tcW w:w="3260" w:type="dxa"/>
          </w:tcPr>
          <w:p w14:paraId="4EB3A60D" w14:textId="2EF0481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00FF2E30">
        <w:tc>
          <w:tcPr>
            <w:tcW w:w="846" w:type="dxa"/>
          </w:tcPr>
          <w:p w14:paraId="062C64E3" w14:textId="77777777" w:rsidR="00BF76F2" w:rsidRPr="00F03191" w:rsidRDefault="00BF76F2">
            <w:pPr>
              <w:rPr>
                <w:sz w:val="22"/>
              </w:rPr>
            </w:pPr>
            <w:r w:rsidRPr="00F03191">
              <w:rPr>
                <w:sz w:val="22"/>
              </w:rPr>
              <w:t>114</w:t>
            </w:r>
          </w:p>
        </w:tc>
        <w:tc>
          <w:tcPr>
            <w:tcW w:w="2410" w:type="dxa"/>
          </w:tcPr>
          <w:p w14:paraId="6925D576" w14:textId="77777777" w:rsidR="00BF76F2" w:rsidRPr="00F03191" w:rsidRDefault="00BF76F2">
            <w:pPr>
              <w:rPr>
                <w:sz w:val="22"/>
              </w:rPr>
            </w:pPr>
            <w:r w:rsidRPr="00F03191">
              <w:rPr>
                <w:sz w:val="22"/>
              </w:rPr>
              <w:t>lääkärin perustelu uusimispyynnössä</w:t>
            </w:r>
          </w:p>
        </w:tc>
        <w:tc>
          <w:tcPr>
            <w:tcW w:w="3260" w:type="dxa"/>
          </w:tcPr>
          <w:p w14:paraId="302B2794" w14:textId="53094F6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00FF2E30">
        <w:tc>
          <w:tcPr>
            <w:tcW w:w="846" w:type="dxa"/>
          </w:tcPr>
          <w:p w14:paraId="2038F240" w14:textId="77777777" w:rsidR="00BF76F2" w:rsidRPr="00F03191" w:rsidRDefault="00BF76F2">
            <w:pPr>
              <w:rPr>
                <w:sz w:val="22"/>
              </w:rPr>
            </w:pPr>
            <w:r w:rsidRPr="00F03191">
              <w:rPr>
                <w:sz w:val="22"/>
              </w:rPr>
              <w:t>115</w:t>
            </w:r>
          </w:p>
        </w:tc>
        <w:tc>
          <w:tcPr>
            <w:tcW w:w="2410" w:type="dxa"/>
          </w:tcPr>
          <w:p w14:paraId="06E29FE1" w14:textId="77777777" w:rsidR="00BF76F2" w:rsidRPr="00F03191" w:rsidRDefault="00BF76F2">
            <w:pPr>
              <w:rPr>
                <w:sz w:val="22"/>
              </w:rPr>
            </w:pPr>
            <w:r w:rsidRPr="00F03191">
              <w:rPr>
                <w:sz w:val="22"/>
              </w:rPr>
              <w:t>ohje kansalaiselle</w:t>
            </w:r>
          </w:p>
        </w:tc>
        <w:tc>
          <w:tcPr>
            <w:tcW w:w="3260" w:type="dxa"/>
          </w:tcPr>
          <w:p w14:paraId="0516F408" w14:textId="2736ED3E"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00FF2E30">
        <w:tc>
          <w:tcPr>
            <w:tcW w:w="846" w:type="dxa"/>
          </w:tcPr>
          <w:p w14:paraId="37959877" w14:textId="77777777" w:rsidR="00BF76F2" w:rsidRPr="00F03191" w:rsidRDefault="00BF76F2">
            <w:pPr>
              <w:rPr>
                <w:sz w:val="22"/>
              </w:rPr>
            </w:pPr>
            <w:r w:rsidRPr="00F03191">
              <w:rPr>
                <w:sz w:val="22"/>
              </w:rPr>
              <w:t>116</w:t>
            </w:r>
          </w:p>
        </w:tc>
        <w:tc>
          <w:tcPr>
            <w:tcW w:w="2410" w:type="dxa"/>
          </w:tcPr>
          <w:p w14:paraId="39A27F76" w14:textId="77777777" w:rsidR="00BF76F2" w:rsidRPr="00F03191" w:rsidRDefault="00BF76F2">
            <w:pPr>
              <w:rPr>
                <w:sz w:val="22"/>
              </w:rPr>
            </w:pPr>
            <w:r w:rsidRPr="00F03191">
              <w:rPr>
                <w:sz w:val="22"/>
              </w:rPr>
              <w:t>lääkityksen muut tiedot</w:t>
            </w:r>
          </w:p>
        </w:tc>
        <w:tc>
          <w:tcPr>
            <w:tcW w:w="3260" w:type="dxa"/>
          </w:tcPr>
          <w:p w14:paraId="4473094F" w14:textId="0138356D"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00FF2E30">
        <w:tc>
          <w:tcPr>
            <w:tcW w:w="846" w:type="dxa"/>
          </w:tcPr>
          <w:p w14:paraId="1E92C99F" w14:textId="77777777" w:rsidR="00BF76F2" w:rsidRPr="00F03191" w:rsidRDefault="00BF76F2">
            <w:pPr>
              <w:rPr>
                <w:sz w:val="22"/>
              </w:rPr>
            </w:pPr>
            <w:r w:rsidRPr="00F03191">
              <w:rPr>
                <w:sz w:val="22"/>
              </w:rPr>
              <w:t>117</w:t>
            </w:r>
          </w:p>
        </w:tc>
        <w:tc>
          <w:tcPr>
            <w:tcW w:w="2410" w:type="dxa"/>
          </w:tcPr>
          <w:p w14:paraId="389CE273" w14:textId="77777777" w:rsidR="00BF76F2" w:rsidRPr="00F03191" w:rsidRDefault="00BF76F2">
            <w:pPr>
              <w:rPr>
                <w:sz w:val="22"/>
              </w:rPr>
            </w:pPr>
            <w:r w:rsidRPr="00F03191">
              <w:rPr>
                <w:sz w:val="22"/>
              </w:rPr>
              <w:t>Potilaan tunnistaminen</w:t>
            </w:r>
          </w:p>
        </w:tc>
        <w:tc>
          <w:tcPr>
            <w:tcW w:w="3260" w:type="dxa"/>
          </w:tcPr>
          <w:p w14:paraId="033A8294" w14:textId="6466382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E7155F3" w14:textId="77777777" w:rsidR="00BF76F2" w:rsidRPr="00F03191" w:rsidRDefault="00BF76F2">
            <w:pPr>
              <w:pStyle w:val="Yltunniste"/>
              <w:tabs>
                <w:tab w:val="clear" w:pos="4153"/>
                <w:tab w:val="clear" w:pos="8306"/>
              </w:tabs>
              <w:rPr>
                <w:sz w:val="22"/>
              </w:rPr>
            </w:pPr>
            <w:r>
              <w:rPr>
                <w:sz w:val="22"/>
              </w:rPr>
              <w:t>141</w:t>
            </w:r>
          </w:p>
        </w:tc>
      </w:tr>
      <w:tr w:rsidR="00BF76F2" w:rsidRPr="00F03191" w14:paraId="3A0A36B3" w14:textId="43B941A5" w:rsidTr="00FF2E30">
        <w:tc>
          <w:tcPr>
            <w:tcW w:w="846" w:type="dxa"/>
          </w:tcPr>
          <w:p w14:paraId="0C6BA4F4" w14:textId="77777777" w:rsidR="00BF76F2" w:rsidRPr="00F03191" w:rsidRDefault="00BF76F2">
            <w:pPr>
              <w:rPr>
                <w:sz w:val="22"/>
              </w:rPr>
            </w:pPr>
            <w:r w:rsidRPr="00F03191">
              <w:rPr>
                <w:sz w:val="22"/>
              </w:rPr>
              <w:t>122</w:t>
            </w:r>
          </w:p>
        </w:tc>
        <w:tc>
          <w:tcPr>
            <w:tcW w:w="2410" w:type="dxa"/>
          </w:tcPr>
          <w:p w14:paraId="2AFC11DC" w14:textId="77777777" w:rsidR="00BF76F2" w:rsidRPr="00F03191" w:rsidRDefault="00BF76F2">
            <w:pPr>
              <w:rPr>
                <w:sz w:val="22"/>
              </w:rPr>
            </w:pPr>
            <w:r w:rsidRPr="00F03191">
              <w:rPr>
                <w:sz w:val="22"/>
              </w:rPr>
              <w:t>kokonaan toimitettu</w:t>
            </w:r>
          </w:p>
        </w:tc>
        <w:tc>
          <w:tcPr>
            <w:tcW w:w="3260" w:type="dxa"/>
          </w:tcPr>
          <w:p w14:paraId="5E1D8F89" w14:textId="40858B7C"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00FF2E30">
        <w:tc>
          <w:tcPr>
            <w:tcW w:w="846" w:type="dxa"/>
          </w:tcPr>
          <w:p w14:paraId="51C4421C" w14:textId="77777777" w:rsidR="00BF76F2" w:rsidRPr="00F03191" w:rsidRDefault="00BF76F2">
            <w:pPr>
              <w:rPr>
                <w:sz w:val="22"/>
              </w:rPr>
            </w:pPr>
            <w:r w:rsidRPr="00F03191">
              <w:rPr>
                <w:sz w:val="22"/>
              </w:rPr>
              <w:t>119</w:t>
            </w:r>
          </w:p>
        </w:tc>
        <w:tc>
          <w:tcPr>
            <w:tcW w:w="2410" w:type="dxa"/>
          </w:tcPr>
          <w:p w14:paraId="07954CAF" w14:textId="5AB47E11" w:rsidR="00BF76F2" w:rsidRPr="00F03191" w:rsidRDefault="00BF76F2">
            <w:pPr>
              <w:rPr>
                <w:sz w:val="22"/>
              </w:rPr>
            </w:pPr>
            <w:r w:rsidRPr="00F03191">
              <w:rPr>
                <w:sz w:val="22"/>
              </w:rPr>
              <w:t>PKV-lääkemääräys</w:t>
            </w:r>
          </w:p>
        </w:tc>
        <w:tc>
          <w:tcPr>
            <w:tcW w:w="3260" w:type="dxa"/>
          </w:tcPr>
          <w:p w14:paraId="1FA5901D" w14:textId="5E44EC6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4EB96E3" w14:textId="60BCF8E3" w:rsidR="00BF76F2" w:rsidRPr="00F03191" w:rsidRDefault="00BF76F2">
            <w:pPr>
              <w:pStyle w:val="Yltunniste"/>
              <w:tabs>
                <w:tab w:val="clear" w:pos="4153"/>
                <w:tab w:val="clear" w:pos="8306"/>
              </w:tabs>
              <w:rPr>
                <w:sz w:val="22"/>
              </w:rPr>
            </w:pPr>
            <w:r>
              <w:rPr>
                <w:sz w:val="22"/>
              </w:rPr>
              <w:t>20</w:t>
            </w:r>
            <w:r w:rsidR="008337D0">
              <w:rPr>
                <w:sz w:val="22"/>
              </w:rPr>
              <w:t xml:space="preserve">, </w:t>
            </w:r>
            <w:r w:rsidR="006123B6">
              <w:rPr>
                <w:sz w:val="22"/>
              </w:rPr>
              <w:t>PKV-lääke</w:t>
            </w:r>
          </w:p>
        </w:tc>
      </w:tr>
      <w:tr w:rsidR="00BF76F2" w:rsidRPr="00F03191" w14:paraId="0A3C7F7A" w14:textId="66388045" w:rsidTr="00FF2E30">
        <w:tc>
          <w:tcPr>
            <w:tcW w:w="846" w:type="dxa"/>
          </w:tcPr>
          <w:p w14:paraId="367309AD" w14:textId="77777777" w:rsidR="00BF76F2" w:rsidRPr="00F03191" w:rsidRDefault="00BF76F2">
            <w:pPr>
              <w:rPr>
                <w:sz w:val="22"/>
              </w:rPr>
            </w:pPr>
            <w:r w:rsidRPr="00F03191">
              <w:rPr>
                <w:sz w:val="22"/>
              </w:rPr>
              <w:t>120</w:t>
            </w:r>
          </w:p>
        </w:tc>
        <w:tc>
          <w:tcPr>
            <w:tcW w:w="2410" w:type="dxa"/>
          </w:tcPr>
          <w:p w14:paraId="5E228390" w14:textId="77777777" w:rsidR="00BF76F2" w:rsidRPr="00F03191" w:rsidRDefault="00BF76F2">
            <w:pPr>
              <w:rPr>
                <w:sz w:val="22"/>
              </w:rPr>
            </w:pPr>
            <w:r w:rsidRPr="00F03191">
              <w:rPr>
                <w:sz w:val="22"/>
              </w:rPr>
              <w:t>uusimispyynnön suostumustyyppi</w:t>
            </w:r>
          </w:p>
        </w:tc>
        <w:tc>
          <w:tcPr>
            <w:tcW w:w="3260" w:type="dxa"/>
          </w:tcPr>
          <w:p w14:paraId="33CDF506" w14:textId="152D71B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00FF2E30">
        <w:tc>
          <w:tcPr>
            <w:tcW w:w="846" w:type="dxa"/>
          </w:tcPr>
          <w:p w14:paraId="5A6F8D12" w14:textId="77777777" w:rsidR="00BF76F2" w:rsidRPr="00F03191" w:rsidRDefault="00BF76F2" w:rsidP="008D60CF">
            <w:pPr>
              <w:rPr>
                <w:sz w:val="22"/>
                <w:lang w:val="en-GB"/>
              </w:rPr>
            </w:pPr>
            <w:r w:rsidRPr="00F03191">
              <w:rPr>
                <w:sz w:val="22"/>
                <w:lang w:val="en-GB"/>
              </w:rPr>
              <w:t>121</w:t>
            </w:r>
          </w:p>
        </w:tc>
        <w:tc>
          <w:tcPr>
            <w:tcW w:w="2410" w:type="dxa"/>
          </w:tcPr>
          <w:p w14:paraId="7C3E3C3F" w14:textId="77777777" w:rsidR="00BF76F2" w:rsidRPr="00F03191" w:rsidRDefault="00BF76F2" w:rsidP="008D60CF">
            <w:pPr>
              <w:rPr>
                <w:sz w:val="22"/>
                <w:lang w:val="en-GB"/>
              </w:rPr>
            </w:pPr>
            <w:r w:rsidRPr="00F03191">
              <w:rPr>
                <w:sz w:val="22"/>
                <w:lang w:val="en-GB"/>
              </w:rPr>
              <w:t>iterointi</w:t>
            </w:r>
          </w:p>
        </w:tc>
        <w:tc>
          <w:tcPr>
            <w:tcW w:w="3260" w:type="dxa"/>
          </w:tcPr>
          <w:p w14:paraId="037A24AB" w14:textId="77777777" w:rsidR="00BF76F2" w:rsidRPr="00F03191" w:rsidRDefault="00BF76F2" w:rsidP="008D60CF">
            <w:pPr>
              <w:rPr>
                <w:sz w:val="22"/>
                <w:lang w:val="en-GB"/>
              </w:rPr>
            </w:pPr>
            <w:r w:rsidRPr="00F03191">
              <w:rPr>
                <w:sz w:val="22"/>
                <w:lang w:val="en-GB"/>
              </w:rPr>
              <w:t>observation</w:t>
            </w:r>
          </w:p>
        </w:tc>
        <w:tc>
          <w:tcPr>
            <w:tcW w:w="2835" w:type="dxa"/>
          </w:tcPr>
          <w:p w14:paraId="15EF7CD7" w14:textId="4D7086E3" w:rsidR="00BF76F2" w:rsidRPr="006123B6" w:rsidRDefault="00BF76F2" w:rsidP="008D60CF">
            <w:pPr>
              <w:rPr>
                <w:sz w:val="22"/>
              </w:rPr>
            </w:pPr>
            <w:r w:rsidRPr="006123B6">
              <w:rPr>
                <w:sz w:val="22"/>
              </w:rPr>
              <w:t>51,52</w:t>
            </w:r>
            <w:r w:rsidR="006123B6" w:rsidRPr="006123B6">
              <w:rPr>
                <w:sz w:val="22"/>
              </w:rPr>
              <w:t>, Iterointien lukumäärä, Iterointien väli päivissä</w:t>
            </w:r>
          </w:p>
        </w:tc>
      </w:tr>
      <w:tr w:rsidR="00BF76F2" w:rsidRPr="00F03191" w14:paraId="226DDED0" w14:textId="6CAC4A4A" w:rsidTr="00FF2E30">
        <w:tc>
          <w:tcPr>
            <w:tcW w:w="846" w:type="dxa"/>
          </w:tcPr>
          <w:p w14:paraId="1604363A" w14:textId="77777777" w:rsidR="00BF76F2" w:rsidRPr="00F03191" w:rsidRDefault="00BF76F2">
            <w:pPr>
              <w:rPr>
                <w:sz w:val="22"/>
              </w:rPr>
            </w:pPr>
            <w:r w:rsidRPr="00F03191">
              <w:rPr>
                <w:sz w:val="22"/>
              </w:rPr>
              <w:t>123</w:t>
            </w:r>
          </w:p>
        </w:tc>
        <w:tc>
          <w:tcPr>
            <w:tcW w:w="2410" w:type="dxa"/>
          </w:tcPr>
          <w:p w14:paraId="45A817FA" w14:textId="77777777" w:rsidR="00BF76F2" w:rsidRPr="00F03191" w:rsidRDefault="00BF76F2">
            <w:pPr>
              <w:rPr>
                <w:sz w:val="22"/>
              </w:rPr>
            </w:pPr>
            <w:r w:rsidRPr="00F03191">
              <w:rPr>
                <w:sz w:val="22"/>
              </w:rPr>
              <w:t>potilas kieltäytynyt potilasohjeen tulostamisesta</w:t>
            </w:r>
          </w:p>
        </w:tc>
        <w:tc>
          <w:tcPr>
            <w:tcW w:w="3260" w:type="dxa"/>
          </w:tcPr>
          <w:p w14:paraId="3094BDB3" w14:textId="77777777" w:rsidR="00BF76F2" w:rsidRPr="00F03191" w:rsidRDefault="00BF76F2">
            <w:pPr>
              <w:pStyle w:val="Yltunniste"/>
              <w:tabs>
                <w:tab w:val="clear" w:pos="4153"/>
                <w:tab w:val="clear" w:pos="8306"/>
              </w:tabs>
              <w:rPr>
                <w:sz w:val="22"/>
              </w:rPr>
            </w:pPr>
            <w:r w:rsidRPr="00F03191">
              <w:rPr>
                <w:sz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00FF2E30">
        <w:tc>
          <w:tcPr>
            <w:tcW w:w="846" w:type="dxa"/>
          </w:tcPr>
          <w:p w14:paraId="350D68C8" w14:textId="77777777" w:rsidR="00BF76F2" w:rsidRPr="00F03191" w:rsidRDefault="00BF76F2">
            <w:pPr>
              <w:rPr>
                <w:sz w:val="22"/>
              </w:rPr>
            </w:pPr>
            <w:r w:rsidRPr="00F03191">
              <w:rPr>
                <w:sz w:val="22"/>
              </w:rPr>
              <w:t>124</w:t>
            </w:r>
          </w:p>
        </w:tc>
        <w:tc>
          <w:tcPr>
            <w:tcW w:w="2410" w:type="dxa"/>
          </w:tcPr>
          <w:p w14:paraId="22E71B56" w14:textId="77777777" w:rsidR="00BF76F2" w:rsidRPr="00F03191" w:rsidRDefault="00BF76F2">
            <w:pPr>
              <w:rPr>
                <w:sz w:val="22"/>
              </w:rPr>
            </w:pPr>
            <w:r w:rsidRPr="00F03191">
              <w:rPr>
                <w:sz w:val="22"/>
              </w:rPr>
              <w:t>apteekissa valmistettavan lääkkeen osoitin</w:t>
            </w:r>
          </w:p>
        </w:tc>
        <w:tc>
          <w:tcPr>
            <w:tcW w:w="3260" w:type="dxa"/>
          </w:tcPr>
          <w:p w14:paraId="60425019" w14:textId="7B81F4FA" w:rsidR="00BF76F2" w:rsidRPr="00F03191" w:rsidRDefault="00BF76F2">
            <w:pPr>
              <w:pStyle w:val="Yltunniste"/>
              <w:tabs>
                <w:tab w:val="clear" w:pos="4153"/>
                <w:tab w:val="clear" w:pos="8306"/>
              </w:tabs>
              <w:rPr>
                <w:sz w:val="22"/>
              </w:rPr>
            </w:pPr>
            <w:r w:rsidRPr="00F03191">
              <w:rPr>
                <w:sz w:val="22"/>
              </w:rPr>
              <w:t xml:space="preserve">POISTETTU </w:t>
            </w:r>
            <w:r>
              <w:rPr>
                <w:sz w:val="22"/>
              </w:rPr>
              <w:t>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00FF2E30">
        <w:tc>
          <w:tcPr>
            <w:tcW w:w="846" w:type="dxa"/>
          </w:tcPr>
          <w:p w14:paraId="5B305306" w14:textId="77777777" w:rsidR="00BF76F2" w:rsidRPr="00F03191" w:rsidRDefault="00BF76F2">
            <w:pPr>
              <w:rPr>
                <w:sz w:val="22"/>
              </w:rPr>
            </w:pPr>
            <w:r w:rsidRPr="00F03191">
              <w:rPr>
                <w:sz w:val="22"/>
              </w:rPr>
              <w:t>125</w:t>
            </w:r>
          </w:p>
        </w:tc>
        <w:tc>
          <w:tcPr>
            <w:tcW w:w="2410" w:type="dxa"/>
          </w:tcPr>
          <w:p w14:paraId="0B0845ED" w14:textId="77777777" w:rsidR="00BF76F2" w:rsidRPr="00F03191" w:rsidRDefault="00BF76F2">
            <w:pPr>
              <w:rPr>
                <w:sz w:val="22"/>
              </w:rPr>
            </w:pPr>
            <w:r w:rsidRPr="00F03191">
              <w:rPr>
                <w:sz w:val="22"/>
              </w:rPr>
              <w:t>pakkauskoon kerroin</w:t>
            </w:r>
          </w:p>
        </w:tc>
        <w:tc>
          <w:tcPr>
            <w:tcW w:w="3260" w:type="dxa"/>
          </w:tcPr>
          <w:p w14:paraId="58B438ED" w14:textId="43A006A4"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9249549" w14:textId="77777777" w:rsidR="00BF76F2" w:rsidRPr="00F03191" w:rsidRDefault="00BF76F2">
            <w:pPr>
              <w:pStyle w:val="Yltunniste"/>
              <w:tabs>
                <w:tab w:val="clear" w:pos="4153"/>
                <w:tab w:val="clear" w:pos="8306"/>
              </w:tabs>
              <w:rPr>
                <w:sz w:val="22"/>
              </w:rPr>
            </w:pPr>
            <w:r>
              <w:rPr>
                <w:sz w:val="22"/>
              </w:rPr>
              <w:t>46</w:t>
            </w:r>
          </w:p>
        </w:tc>
      </w:tr>
      <w:tr w:rsidR="00BF76F2" w:rsidRPr="00F03191" w14:paraId="5E03B760" w14:textId="0CC3DDF6" w:rsidTr="00FF2E30">
        <w:tc>
          <w:tcPr>
            <w:tcW w:w="846" w:type="dxa"/>
          </w:tcPr>
          <w:p w14:paraId="18A3A591" w14:textId="77777777" w:rsidR="00BF76F2" w:rsidRPr="00F03191" w:rsidRDefault="00BF76F2">
            <w:pPr>
              <w:rPr>
                <w:sz w:val="22"/>
              </w:rPr>
            </w:pPr>
            <w:r w:rsidRPr="00F03191">
              <w:rPr>
                <w:sz w:val="22"/>
              </w:rPr>
              <w:t>126</w:t>
            </w:r>
          </w:p>
        </w:tc>
        <w:tc>
          <w:tcPr>
            <w:tcW w:w="2410" w:type="dxa"/>
          </w:tcPr>
          <w:p w14:paraId="673D0FC3" w14:textId="77777777" w:rsidR="00BF76F2" w:rsidRPr="00F03191" w:rsidRDefault="00BF76F2">
            <w:pPr>
              <w:rPr>
                <w:sz w:val="22"/>
              </w:rPr>
            </w:pPr>
            <w:r w:rsidRPr="00F03191">
              <w:rPr>
                <w:sz w:val="22"/>
              </w:rPr>
              <w:t>pakkauskoko tekstimuodossa</w:t>
            </w:r>
          </w:p>
        </w:tc>
        <w:tc>
          <w:tcPr>
            <w:tcW w:w="3260" w:type="dxa"/>
          </w:tcPr>
          <w:p w14:paraId="602B5D24" w14:textId="6D2BAA1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A2ADAE4" w14:textId="3D71D987" w:rsidR="00BF76F2" w:rsidRPr="00F03191" w:rsidRDefault="00BF76F2">
            <w:pPr>
              <w:pStyle w:val="Yltunniste"/>
              <w:tabs>
                <w:tab w:val="clear" w:pos="4153"/>
                <w:tab w:val="clear" w:pos="8306"/>
              </w:tabs>
              <w:rPr>
                <w:sz w:val="22"/>
              </w:rPr>
            </w:pPr>
            <w:r>
              <w:rPr>
                <w:sz w:val="22"/>
              </w:rPr>
              <w:t>48</w:t>
            </w:r>
            <w:r w:rsidR="008337D0">
              <w:rPr>
                <w:sz w:val="22"/>
              </w:rPr>
              <w:t xml:space="preserve">, </w:t>
            </w:r>
            <w:r w:rsidR="008337D0" w:rsidRPr="008337D0">
              <w:rPr>
                <w:sz w:val="22"/>
              </w:rPr>
              <w:t>Pakkauskoko tekstinä</w:t>
            </w:r>
          </w:p>
        </w:tc>
      </w:tr>
      <w:tr w:rsidR="00BF76F2" w:rsidRPr="00F03191" w14:paraId="12D75EFA" w14:textId="5E92EB08" w:rsidTr="00FF2E30">
        <w:tc>
          <w:tcPr>
            <w:tcW w:w="846" w:type="dxa"/>
          </w:tcPr>
          <w:p w14:paraId="597314E6" w14:textId="77777777" w:rsidR="00BF76F2" w:rsidRPr="00F03191" w:rsidRDefault="00BF76F2">
            <w:pPr>
              <w:rPr>
                <w:sz w:val="22"/>
              </w:rPr>
            </w:pPr>
            <w:r w:rsidRPr="00F03191">
              <w:rPr>
                <w:sz w:val="22"/>
              </w:rPr>
              <w:t>127</w:t>
            </w:r>
          </w:p>
        </w:tc>
        <w:tc>
          <w:tcPr>
            <w:tcW w:w="2410" w:type="dxa"/>
          </w:tcPr>
          <w:p w14:paraId="05D48A70" w14:textId="3F299032" w:rsidR="00BF76F2" w:rsidRPr="00F03191" w:rsidRDefault="00BF76F2">
            <w:pPr>
              <w:rPr>
                <w:sz w:val="22"/>
              </w:rPr>
            </w:pPr>
            <w:r w:rsidRPr="00F03191">
              <w:rPr>
                <w:sz w:val="22"/>
              </w:rPr>
              <w:t>valmisteen ja pakkauksen lisätieto</w:t>
            </w:r>
          </w:p>
        </w:tc>
        <w:tc>
          <w:tcPr>
            <w:tcW w:w="3260" w:type="dxa"/>
          </w:tcPr>
          <w:p w14:paraId="1902DE29" w14:textId="388DA59B"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545AE65" w14:textId="77777777" w:rsidR="00BF76F2" w:rsidRPr="00F03191" w:rsidRDefault="00BF76F2">
            <w:pPr>
              <w:pStyle w:val="Yltunniste"/>
              <w:tabs>
                <w:tab w:val="clear" w:pos="4153"/>
                <w:tab w:val="clear" w:pos="8306"/>
              </w:tabs>
              <w:rPr>
                <w:sz w:val="22"/>
              </w:rPr>
            </w:pPr>
            <w:r>
              <w:rPr>
                <w:sz w:val="22"/>
              </w:rPr>
              <w:t>121</w:t>
            </w:r>
          </w:p>
        </w:tc>
      </w:tr>
      <w:tr w:rsidR="00BF76F2" w:rsidRPr="00F03191" w14:paraId="3CD2E114" w14:textId="337959AB" w:rsidTr="00FF2E30">
        <w:tc>
          <w:tcPr>
            <w:tcW w:w="846" w:type="dxa"/>
          </w:tcPr>
          <w:p w14:paraId="22548D5F" w14:textId="77777777" w:rsidR="00BF76F2" w:rsidRPr="00F03191" w:rsidRDefault="00BF76F2">
            <w:pPr>
              <w:rPr>
                <w:sz w:val="22"/>
              </w:rPr>
            </w:pPr>
            <w:r w:rsidRPr="00F03191">
              <w:rPr>
                <w:sz w:val="22"/>
              </w:rPr>
              <w:t>128</w:t>
            </w:r>
          </w:p>
        </w:tc>
        <w:tc>
          <w:tcPr>
            <w:tcW w:w="2410" w:type="dxa"/>
          </w:tcPr>
          <w:p w14:paraId="3522BDC8" w14:textId="77777777" w:rsidR="00BF76F2" w:rsidRPr="00F03191" w:rsidRDefault="00BF76F2">
            <w:pPr>
              <w:rPr>
                <w:sz w:val="22"/>
              </w:rPr>
            </w:pPr>
            <w:r w:rsidRPr="00F03191">
              <w:rPr>
                <w:sz w:val="22"/>
              </w:rPr>
              <w:t>säilytysastia</w:t>
            </w:r>
          </w:p>
        </w:tc>
        <w:tc>
          <w:tcPr>
            <w:tcW w:w="3260" w:type="dxa"/>
          </w:tcPr>
          <w:p w14:paraId="6D4B05BC" w14:textId="2D17042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2EEBF96" w14:textId="77777777" w:rsidR="00BF76F2" w:rsidRPr="00F03191" w:rsidRDefault="00BF76F2">
            <w:pPr>
              <w:pStyle w:val="Yltunniste"/>
              <w:tabs>
                <w:tab w:val="clear" w:pos="4153"/>
                <w:tab w:val="clear" w:pos="8306"/>
              </w:tabs>
              <w:rPr>
                <w:sz w:val="22"/>
              </w:rPr>
            </w:pPr>
            <w:r>
              <w:rPr>
                <w:sz w:val="22"/>
              </w:rPr>
              <w:t>25</w:t>
            </w:r>
          </w:p>
        </w:tc>
      </w:tr>
      <w:tr w:rsidR="00BF76F2" w:rsidRPr="00F03191" w14:paraId="584AD281" w14:textId="43CB6BD8" w:rsidTr="00FF2E30">
        <w:tc>
          <w:tcPr>
            <w:tcW w:w="846" w:type="dxa"/>
          </w:tcPr>
          <w:p w14:paraId="519943FE" w14:textId="77777777" w:rsidR="00BF76F2" w:rsidRPr="00F03191" w:rsidRDefault="00BF76F2">
            <w:pPr>
              <w:rPr>
                <w:sz w:val="22"/>
              </w:rPr>
            </w:pPr>
            <w:r w:rsidRPr="00F03191">
              <w:rPr>
                <w:sz w:val="22"/>
              </w:rPr>
              <w:t>129</w:t>
            </w:r>
          </w:p>
        </w:tc>
        <w:tc>
          <w:tcPr>
            <w:tcW w:w="2410" w:type="dxa"/>
          </w:tcPr>
          <w:p w14:paraId="7AAEBCA7" w14:textId="77777777" w:rsidR="00BF76F2" w:rsidRPr="00F03191" w:rsidRDefault="00BF76F2">
            <w:pPr>
              <w:rPr>
                <w:sz w:val="22"/>
              </w:rPr>
            </w:pPr>
            <w:r w:rsidRPr="00F03191">
              <w:rPr>
                <w:sz w:val="22"/>
              </w:rPr>
              <w:t>kyseessä lääkkeen käytön aloitus</w:t>
            </w:r>
          </w:p>
        </w:tc>
        <w:tc>
          <w:tcPr>
            <w:tcW w:w="3260" w:type="dxa"/>
          </w:tcPr>
          <w:p w14:paraId="5224CA9A" w14:textId="6707F62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5090FD6" w14:textId="77777777" w:rsidR="00BF76F2" w:rsidRPr="00F03191" w:rsidRDefault="00BF76F2">
            <w:pPr>
              <w:pStyle w:val="Yltunniste"/>
              <w:tabs>
                <w:tab w:val="clear" w:pos="4153"/>
                <w:tab w:val="clear" w:pos="8306"/>
              </w:tabs>
              <w:rPr>
                <w:sz w:val="22"/>
              </w:rPr>
            </w:pPr>
            <w:r>
              <w:rPr>
                <w:sz w:val="22"/>
              </w:rPr>
              <w:t>90</w:t>
            </w:r>
          </w:p>
        </w:tc>
      </w:tr>
      <w:tr w:rsidR="00BF76F2" w:rsidRPr="00F03191" w14:paraId="51606B67" w14:textId="1F21749B" w:rsidTr="00FF2E30">
        <w:tc>
          <w:tcPr>
            <w:tcW w:w="846" w:type="dxa"/>
          </w:tcPr>
          <w:p w14:paraId="0C1C2A22" w14:textId="77777777" w:rsidR="00BF76F2" w:rsidRPr="00F03191" w:rsidRDefault="00BF76F2">
            <w:pPr>
              <w:rPr>
                <w:sz w:val="22"/>
              </w:rPr>
            </w:pPr>
            <w:r w:rsidRPr="00F03191">
              <w:rPr>
                <w:sz w:val="22"/>
              </w:rPr>
              <w:t>130</w:t>
            </w:r>
          </w:p>
        </w:tc>
        <w:tc>
          <w:tcPr>
            <w:tcW w:w="2410" w:type="dxa"/>
          </w:tcPr>
          <w:p w14:paraId="57008EFB" w14:textId="77777777" w:rsidR="00BF76F2" w:rsidRPr="00F03191" w:rsidRDefault="00BF76F2">
            <w:pPr>
              <w:rPr>
                <w:sz w:val="22"/>
              </w:rPr>
            </w:pPr>
            <w:r w:rsidRPr="00F03191">
              <w:rPr>
                <w:sz w:val="22"/>
              </w:rPr>
              <w:t>lääkärin antama viesti apteekille</w:t>
            </w:r>
          </w:p>
        </w:tc>
        <w:tc>
          <w:tcPr>
            <w:tcW w:w="3260" w:type="dxa"/>
          </w:tcPr>
          <w:p w14:paraId="4E134B2A" w14:textId="377B452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00FF2E30">
        <w:tc>
          <w:tcPr>
            <w:tcW w:w="846" w:type="dxa"/>
          </w:tcPr>
          <w:p w14:paraId="138BEE57" w14:textId="77777777" w:rsidR="00BF76F2" w:rsidRPr="00F03191" w:rsidRDefault="00BF76F2">
            <w:pPr>
              <w:rPr>
                <w:sz w:val="22"/>
              </w:rPr>
            </w:pPr>
            <w:r w:rsidRPr="00F03191">
              <w:rPr>
                <w:sz w:val="22"/>
              </w:rPr>
              <w:t>131</w:t>
            </w:r>
          </w:p>
        </w:tc>
        <w:tc>
          <w:tcPr>
            <w:tcW w:w="2410" w:type="dxa"/>
          </w:tcPr>
          <w:p w14:paraId="7DE03376" w14:textId="77777777" w:rsidR="00BF76F2" w:rsidRPr="00F03191" w:rsidRDefault="00BF76F2">
            <w:pPr>
              <w:rPr>
                <w:sz w:val="22"/>
              </w:rPr>
            </w:pPr>
            <w:r w:rsidRPr="00F03191">
              <w:rPr>
                <w:sz w:val="22"/>
              </w:rPr>
              <w:t>tieto potilaan informoinnista</w:t>
            </w:r>
          </w:p>
        </w:tc>
        <w:tc>
          <w:tcPr>
            <w:tcW w:w="3260" w:type="dxa"/>
          </w:tcPr>
          <w:p w14:paraId="6BE5E744" w14:textId="0F17F2B6"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00FF2E30">
        <w:tc>
          <w:tcPr>
            <w:tcW w:w="846" w:type="dxa"/>
          </w:tcPr>
          <w:p w14:paraId="4F674725" w14:textId="77777777" w:rsidR="00BF76F2" w:rsidRPr="00F03191" w:rsidRDefault="00BF76F2">
            <w:pPr>
              <w:rPr>
                <w:sz w:val="22"/>
              </w:rPr>
            </w:pPr>
            <w:r w:rsidRPr="00F03191">
              <w:rPr>
                <w:sz w:val="22"/>
              </w:rPr>
              <w:t>132</w:t>
            </w:r>
          </w:p>
        </w:tc>
        <w:tc>
          <w:tcPr>
            <w:tcW w:w="2410" w:type="dxa"/>
          </w:tcPr>
          <w:p w14:paraId="238A0352" w14:textId="77777777" w:rsidR="00BF76F2" w:rsidRPr="00F03191" w:rsidRDefault="00BF76F2">
            <w:pPr>
              <w:rPr>
                <w:sz w:val="22"/>
              </w:rPr>
            </w:pPr>
            <w:r w:rsidRPr="00F03191">
              <w:rPr>
                <w:sz w:val="22"/>
              </w:rPr>
              <w:t>huume</w:t>
            </w:r>
          </w:p>
        </w:tc>
        <w:tc>
          <w:tcPr>
            <w:tcW w:w="3260" w:type="dxa"/>
          </w:tcPr>
          <w:p w14:paraId="1A558F61" w14:textId="24C6DCE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7EBC576" w14:textId="0B99317E" w:rsidR="00BF76F2" w:rsidRPr="00F03191" w:rsidRDefault="00BF76F2">
            <w:pPr>
              <w:pStyle w:val="Yltunniste"/>
              <w:tabs>
                <w:tab w:val="clear" w:pos="4153"/>
                <w:tab w:val="clear" w:pos="8306"/>
              </w:tabs>
              <w:rPr>
                <w:sz w:val="22"/>
              </w:rPr>
            </w:pPr>
            <w:r>
              <w:rPr>
                <w:sz w:val="22"/>
              </w:rPr>
              <w:t>21</w:t>
            </w:r>
            <w:r w:rsidR="008337D0">
              <w:rPr>
                <w:sz w:val="22"/>
              </w:rPr>
              <w:t>, Huume</w:t>
            </w:r>
          </w:p>
        </w:tc>
      </w:tr>
      <w:tr w:rsidR="00BF76F2" w:rsidRPr="00F03191" w14:paraId="48FAC9E9" w14:textId="679EAF95" w:rsidTr="00FF2E30">
        <w:tc>
          <w:tcPr>
            <w:tcW w:w="846" w:type="dxa"/>
          </w:tcPr>
          <w:p w14:paraId="102FABCA" w14:textId="77777777" w:rsidR="00BF76F2" w:rsidRPr="00F03191" w:rsidRDefault="00BF76F2">
            <w:pPr>
              <w:rPr>
                <w:sz w:val="22"/>
              </w:rPr>
            </w:pPr>
            <w:r w:rsidRPr="00F03191">
              <w:rPr>
                <w:sz w:val="22"/>
              </w:rPr>
              <w:t>151</w:t>
            </w:r>
          </w:p>
        </w:tc>
        <w:tc>
          <w:tcPr>
            <w:tcW w:w="2410" w:type="dxa"/>
          </w:tcPr>
          <w:p w14:paraId="2CA539D1" w14:textId="77777777" w:rsidR="00BF76F2" w:rsidRPr="00F03191" w:rsidRDefault="00BF76F2">
            <w:pPr>
              <w:rPr>
                <w:sz w:val="22"/>
              </w:rPr>
            </w:pPr>
            <w:r w:rsidRPr="00F03191">
              <w:rPr>
                <w:sz w:val="22"/>
              </w:rPr>
              <w:t>ammattioikeus</w:t>
            </w:r>
          </w:p>
        </w:tc>
        <w:tc>
          <w:tcPr>
            <w:tcW w:w="3260" w:type="dxa"/>
          </w:tcPr>
          <w:p w14:paraId="3B4F0F4D" w14:textId="7C163B66" w:rsidR="00BF76F2" w:rsidRPr="00F03191" w:rsidRDefault="00BF76F2">
            <w:pPr>
              <w:pStyle w:val="Yltunniste"/>
              <w:tabs>
                <w:tab w:val="clear" w:pos="4153"/>
                <w:tab w:val="clear" w:pos="8306"/>
              </w:tabs>
              <w:rPr>
                <w:sz w:val="22"/>
              </w:rPr>
            </w:pPr>
            <w:r w:rsidRPr="00F03191">
              <w:rPr>
                <w:sz w:val="22"/>
              </w:rPr>
              <w:t>author, qualifier</w:t>
            </w:r>
          </w:p>
        </w:tc>
        <w:tc>
          <w:tcPr>
            <w:tcW w:w="2835" w:type="dxa"/>
          </w:tcPr>
          <w:p w14:paraId="14BF63DE" w14:textId="303978CF" w:rsidR="00BF76F2" w:rsidRPr="00F03191" w:rsidRDefault="00BF76F2">
            <w:pPr>
              <w:pStyle w:val="Yltunniste"/>
              <w:tabs>
                <w:tab w:val="clear" w:pos="4153"/>
                <w:tab w:val="clear" w:pos="8306"/>
              </w:tabs>
              <w:rPr>
                <w:sz w:val="22"/>
              </w:rPr>
            </w:pPr>
            <w:r>
              <w:rPr>
                <w:sz w:val="22"/>
              </w:rPr>
              <w:t>162</w:t>
            </w:r>
            <w:r w:rsidR="008337D0">
              <w:rPr>
                <w:sz w:val="22"/>
              </w:rPr>
              <w:t>, (</w:t>
            </w:r>
            <w:r w:rsidR="008337D0" w:rsidRPr="008337D0">
              <w:rPr>
                <w:sz w:val="22"/>
              </w:rPr>
              <w:t>Lääkkeen määrääjän ammattioikeus</w:t>
            </w:r>
            <w:r w:rsidR="008337D0">
              <w:rPr>
                <w:sz w:val="22"/>
              </w:rPr>
              <w:t>)</w:t>
            </w:r>
          </w:p>
        </w:tc>
      </w:tr>
      <w:tr w:rsidR="00BF76F2" w:rsidRPr="00F03191" w14:paraId="218B024F" w14:textId="5C25EA9E" w:rsidTr="00FF2E30">
        <w:tc>
          <w:tcPr>
            <w:tcW w:w="846" w:type="dxa"/>
          </w:tcPr>
          <w:p w14:paraId="7FEAAAFF" w14:textId="77777777" w:rsidR="00BF76F2" w:rsidRPr="00F03191" w:rsidRDefault="00BF76F2">
            <w:pPr>
              <w:rPr>
                <w:sz w:val="22"/>
              </w:rPr>
            </w:pPr>
            <w:r w:rsidRPr="00F03191">
              <w:rPr>
                <w:sz w:val="22"/>
              </w:rPr>
              <w:t>152</w:t>
            </w:r>
          </w:p>
        </w:tc>
        <w:tc>
          <w:tcPr>
            <w:tcW w:w="2410" w:type="dxa"/>
          </w:tcPr>
          <w:p w14:paraId="359C1599" w14:textId="77777777" w:rsidR="00BF76F2" w:rsidRPr="00F03191" w:rsidRDefault="00BF76F2">
            <w:pPr>
              <w:rPr>
                <w:sz w:val="22"/>
              </w:rPr>
            </w:pPr>
            <w:r w:rsidRPr="00F03191">
              <w:rPr>
                <w:sz w:val="22"/>
              </w:rPr>
              <w:t>apteekin aukikirjoittama annostusohje</w:t>
            </w:r>
          </w:p>
        </w:tc>
        <w:tc>
          <w:tcPr>
            <w:tcW w:w="3260" w:type="dxa"/>
          </w:tcPr>
          <w:p w14:paraId="5D539083" w14:textId="7BF1A6F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00FF2E30">
        <w:tc>
          <w:tcPr>
            <w:tcW w:w="846" w:type="dxa"/>
          </w:tcPr>
          <w:p w14:paraId="0642D5FE" w14:textId="77777777" w:rsidR="00BF76F2" w:rsidRPr="00F03191" w:rsidRDefault="00BF76F2" w:rsidP="00D23956">
            <w:pPr>
              <w:rPr>
                <w:sz w:val="22"/>
              </w:rPr>
            </w:pPr>
            <w:r>
              <w:rPr>
                <w:sz w:val="22"/>
              </w:rPr>
              <w:t>160</w:t>
            </w:r>
          </w:p>
        </w:tc>
        <w:tc>
          <w:tcPr>
            <w:tcW w:w="2410" w:type="dxa"/>
          </w:tcPr>
          <w:p w14:paraId="4D181A1C" w14:textId="77777777" w:rsidR="00BF76F2" w:rsidRPr="00F03191" w:rsidRDefault="00BF76F2" w:rsidP="00D23956">
            <w:pPr>
              <w:rPr>
                <w:sz w:val="22"/>
              </w:rPr>
            </w:pPr>
            <w:r>
              <w:rPr>
                <w:sz w:val="22"/>
              </w:rPr>
              <w:t>määrätyn lääkkeen yksilöivä tunniste</w:t>
            </w:r>
          </w:p>
        </w:tc>
        <w:tc>
          <w:tcPr>
            <w:tcW w:w="3260" w:type="dxa"/>
          </w:tcPr>
          <w:p w14:paraId="30AE7DCA" w14:textId="77777777" w:rsidR="00BF76F2" w:rsidRPr="00F03191" w:rsidRDefault="00BF76F2" w:rsidP="00D23956">
            <w:pPr>
              <w:pStyle w:val="Yltunniste"/>
              <w:tabs>
                <w:tab w:val="clear" w:pos="4153"/>
                <w:tab w:val="clear" w:pos="8306"/>
              </w:tabs>
              <w:rPr>
                <w:sz w:val="22"/>
              </w:rPr>
            </w:pPr>
            <w:r>
              <w:rPr>
                <w:sz w:val="22"/>
              </w:rPr>
              <w:t>observation</w:t>
            </w:r>
          </w:p>
        </w:tc>
        <w:tc>
          <w:tcPr>
            <w:tcW w:w="2835" w:type="dxa"/>
          </w:tcPr>
          <w:p w14:paraId="311C6B27" w14:textId="77777777" w:rsidR="00BF76F2" w:rsidRDefault="00BF76F2" w:rsidP="00D23956">
            <w:pPr>
              <w:pStyle w:val="Yltunniste"/>
              <w:tabs>
                <w:tab w:val="clear" w:pos="4153"/>
                <w:tab w:val="clear" w:pos="8306"/>
              </w:tabs>
              <w:rPr>
                <w:sz w:val="22"/>
              </w:rPr>
            </w:pPr>
            <w:r>
              <w:rPr>
                <w:sz w:val="22"/>
              </w:rPr>
              <w:t>6</w:t>
            </w:r>
          </w:p>
        </w:tc>
      </w:tr>
      <w:tr w:rsidR="00BF76F2" w:rsidRPr="00F03191" w14:paraId="7FAC93DF" w14:textId="7559B12F" w:rsidTr="00FF2E30">
        <w:tc>
          <w:tcPr>
            <w:tcW w:w="846" w:type="dxa"/>
          </w:tcPr>
          <w:p w14:paraId="6081965E" w14:textId="77777777" w:rsidR="00BF76F2" w:rsidRPr="00F03191" w:rsidRDefault="00BF76F2">
            <w:pPr>
              <w:rPr>
                <w:sz w:val="22"/>
              </w:rPr>
            </w:pPr>
            <w:r w:rsidRPr="00F03191">
              <w:rPr>
                <w:sz w:val="22"/>
              </w:rPr>
              <w:t>164</w:t>
            </w:r>
          </w:p>
        </w:tc>
        <w:tc>
          <w:tcPr>
            <w:tcW w:w="2410" w:type="dxa"/>
          </w:tcPr>
          <w:p w14:paraId="38E37B52" w14:textId="77777777" w:rsidR="00BF76F2" w:rsidRPr="00F03191" w:rsidRDefault="00BF76F2">
            <w:pPr>
              <w:rPr>
                <w:sz w:val="22"/>
              </w:rPr>
            </w:pPr>
            <w:r w:rsidRPr="00F03191">
              <w:rPr>
                <w:sz w:val="22"/>
              </w:rPr>
              <w:t>valmisteen laji</w:t>
            </w:r>
          </w:p>
        </w:tc>
        <w:tc>
          <w:tcPr>
            <w:tcW w:w="3260" w:type="dxa"/>
          </w:tcPr>
          <w:p w14:paraId="23AB2917" w14:textId="009E8B8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17C429E2" w14:textId="77777777" w:rsidR="00BF76F2" w:rsidRPr="00F03191" w:rsidRDefault="00BF76F2">
            <w:pPr>
              <w:pStyle w:val="Yltunniste"/>
              <w:tabs>
                <w:tab w:val="clear" w:pos="4153"/>
                <w:tab w:val="clear" w:pos="8306"/>
              </w:tabs>
              <w:rPr>
                <w:sz w:val="22"/>
              </w:rPr>
            </w:pPr>
            <w:r>
              <w:rPr>
                <w:sz w:val="22"/>
              </w:rPr>
              <w:t>107</w:t>
            </w:r>
          </w:p>
        </w:tc>
      </w:tr>
      <w:tr w:rsidR="00BF76F2" w:rsidRPr="00F03191" w14:paraId="7F4B70A2" w14:textId="7BB9759F" w:rsidTr="00FF2E30">
        <w:tc>
          <w:tcPr>
            <w:tcW w:w="846" w:type="dxa"/>
          </w:tcPr>
          <w:p w14:paraId="5B92E16F" w14:textId="77777777" w:rsidR="00BF76F2" w:rsidRPr="00F03191" w:rsidRDefault="00BF76F2" w:rsidP="00733E36">
            <w:pPr>
              <w:rPr>
                <w:sz w:val="22"/>
              </w:rPr>
            </w:pPr>
            <w:r>
              <w:rPr>
                <w:sz w:val="22"/>
              </w:rPr>
              <w:t>167</w:t>
            </w:r>
          </w:p>
        </w:tc>
        <w:tc>
          <w:tcPr>
            <w:tcW w:w="2410" w:type="dxa"/>
          </w:tcPr>
          <w:p w14:paraId="19EEA32B" w14:textId="77777777" w:rsidR="00BF76F2" w:rsidRPr="00F03191" w:rsidRDefault="00BF76F2" w:rsidP="00733E36">
            <w:pPr>
              <w:rPr>
                <w:sz w:val="22"/>
              </w:rPr>
            </w:pPr>
            <w:r>
              <w:rPr>
                <w:sz w:val="22"/>
              </w:rPr>
              <w:t>määrätyn lääkkeen osatunniste</w:t>
            </w:r>
          </w:p>
        </w:tc>
        <w:tc>
          <w:tcPr>
            <w:tcW w:w="3260" w:type="dxa"/>
          </w:tcPr>
          <w:p w14:paraId="3ED88AE1" w14:textId="77777777" w:rsidR="00BF76F2" w:rsidRPr="00F03191" w:rsidRDefault="00BF76F2" w:rsidP="00733E36">
            <w:pPr>
              <w:pStyle w:val="Yltunniste"/>
              <w:tabs>
                <w:tab w:val="clear" w:pos="4153"/>
                <w:tab w:val="clear" w:pos="8306"/>
              </w:tabs>
              <w:rPr>
                <w:sz w:val="22"/>
              </w:rPr>
            </w:pPr>
            <w:r>
              <w:rPr>
                <w:sz w:val="22"/>
              </w:rPr>
              <w:t>observation</w:t>
            </w:r>
          </w:p>
        </w:tc>
        <w:tc>
          <w:tcPr>
            <w:tcW w:w="2835" w:type="dxa"/>
          </w:tcPr>
          <w:p w14:paraId="71E3B8F7" w14:textId="77777777" w:rsidR="00BF76F2" w:rsidRDefault="00BF76F2" w:rsidP="00733E36">
            <w:pPr>
              <w:pStyle w:val="Yltunniste"/>
              <w:tabs>
                <w:tab w:val="clear" w:pos="4153"/>
                <w:tab w:val="clear" w:pos="8306"/>
              </w:tabs>
              <w:rPr>
                <w:sz w:val="22"/>
              </w:rPr>
            </w:pPr>
            <w:r>
              <w:rPr>
                <w:sz w:val="22"/>
              </w:rPr>
              <w:t>224</w:t>
            </w:r>
          </w:p>
        </w:tc>
      </w:tr>
      <w:tr w:rsidR="00BF76F2" w:rsidRPr="00F03191" w14:paraId="6D6B99EE" w14:textId="2D5A4CFF" w:rsidTr="00FF2E30">
        <w:tc>
          <w:tcPr>
            <w:tcW w:w="846" w:type="dxa"/>
          </w:tcPr>
          <w:p w14:paraId="7ECA8A0C" w14:textId="77777777" w:rsidR="00BF76F2" w:rsidRPr="00F03191" w:rsidRDefault="00BF76F2" w:rsidP="00733E36">
            <w:pPr>
              <w:rPr>
                <w:sz w:val="22"/>
              </w:rPr>
            </w:pPr>
            <w:r w:rsidRPr="00F03191">
              <w:rPr>
                <w:sz w:val="22"/>
              </w:rPr>
              <w:t>169</w:t>
            </w:r>
          </w:p>
        </w:tc>
        <w:tc>
          <w:tcPr>
            <w:tcW w:w="2410" w:type="dxa"/>
          </w:tcPr>
          <w:p w14:paraId="1ACD2E67" w14:textId="77777777" w:rsidR="00BF76F2" w:rsidRPr="00F03191" w:rsidRDefault="00BF76F2" w:rsidP="00733E36">
            <w:pPr>
              <w:rPr>
                <w:sz w:val="22"/>
              </w:rPr>
            </w:pPr>
            <w:r w:rsidRPr="00F03191">
              <w:rPr>
                <w:sz w:val="22"/>
              </w:rPr>
              <w:t>reseptin laji</w:t>
            </w:r>
          </w:p>
        </w:tc>
        <w:tc>
          <w:tcPr>
            <w:tcW w:w="3260" w:type="dxa"/>
          </w:tcPr>
          <w:p w14:paraId="355F4046" w14:textId="5D5B660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300FCEC9" w14:textId="77777777" w:rsidR="00BF76F2" w:rsidRPr="00F03191" w:rsidRDefault="00BF76F2" w:rsidP="00733E36">
            <w:pPr>
              <w:pStyle w:val="Yltunniste"/>
              <w:tabs>
                <w:tab w:val="clear" w:pos="4153"/>
                <w:tab w:val="clear" w:pos="8306"/>
              </w:tabs>
              <w:rPr>
                <w:sz w:val="22"/>
              </w:rPr>
            </w:pPr>
            <w:r>
              <w:rPr>
                <w:sz w:val="22"/>
              </w:rPr>
              <w:t>154</w:t>
            </w:r>
          </w:p>
        </w:tc>
      </w:tr>
      <w:tr w:rsidR="00BF76F2" w:rsidRPr="00F03191" w14:paraId="5DC87E13" w14:textId="00BE8B76" w:rsidTr="00FF2E30">
        <w:tc>
          <w:tcPr>
            <w:tcW w:w="846" w:type="dxa"/>
          </w:tcPr>
          <w:p w14:paraId="76F2402D" w14:textId="77777777" w:rsidR="00BF76F2" w:rsidRPr="00F03191" w:rsidRDefault="00BF76F2" w:rsidP="008D60CF">
            <w:pPr>
              <w:rPr>
                <w:sz w:val="22"/>
              </w:rPr>
            </w:pPr>
            <w:r w:rsidRPr="00F03191">
              <w:rPr>
                <w:sz w:val="22"/>
              </w:rPr>
              <w:t>194</w:t>
            </w:r>
          </w:p>
        </w:tc>
        <w:tc>
          <w:tcPr>
            <w:tcW w:w="2410" w:type="dxa"/>
          </w:tcPr>
          <w:p w14:paraId="048C4258" w14:textId="77777777" w:rsidR="00BF76F2" w:rsidRPr="00F03191" w:rsidRDefault="00BF76F2" w:rsidP="008D60CF">
            <w:pPr>
              <w:rPr>
                <w:sz w:val="22"/>
              </w:rPr>
            </w:pPr>
            <w:r w:rsidRPr="00F03191">
              <w:rPr>
                <w:sz w:val="22"/>
              </w:rPr>
              <w:t>uudistamiskiellon syy ja perustelu</w:t>
            </w:r>
          </w:p>
        </w:tc>
        <w:tc>
          <w:tcPr>
            <w:tcW w:w="3260" w:type="dxa"/>
          </w:tcPr>
          <w:p w14:paraId="590364A5" w14:textId="77777777" w:rsidR="00BF76F2" w:rsidRPr="00F03191" w:rsidRDefault="00BF76F2" w:rsidP="008D60CF">
            <w:pPr>
              <w:rPr>
                <w:sz w:val="22"/>
              </w:rPr>
            </w:pPr>
            <w:r w:rsidRPr="00F03191">
              <w:rPr>
                <w:sz w:val="22"/>
              </w:rPr>
              <w:t>observation</w:t>
            </w:r>
          </w:p>
        </w:tc>
        <w:tc>
          <w:tcPr>
            <w:tcW w:w="2835" w:type="dxa"/>
          </w:tcPr>
          <w:p w14:paraId="6C0E45EC" w14:textId="67CBFC67" w:rsidR="00BF76F2" w:rsidRPr="00F03191" w:rsidRDefault="00BF76F2" w:rsidP="008D60CF">
            <w:pPr>
              <w:rPr>
                <w:sz w:val="22"/>
              </w:rPr>
            </w:pPr>
            <w:r>
              <w:rPr>
                <w:sz w:val="22"/>
              </w:rPr>
              <w:t>91,92</w:t>
            </w:r>
            <w:r w:rsidR="00FA59B7">
              <w:rPr>
                <w:sz w:val="22"/>
              </w:rPr>
              <w:t>, Uudistamiskiellon syy ja Reseptin uudistamiskiellon perustelu</w:t>
            </w:r>
          </w:p>
        </w:tc>
      </w:tr>
      <w:tr w:rsidR="00BF76F2" w:rsidRPr="00F03191" w14:paraId="14E9569F" w14:textId="38E6830B" w:rsidTr="00FF2E30">
        <w:tc>
          <w:tcPr>
            <w:tcW w:w="846" w:type="dxa"/>
          </w:tcPr>
          <w:p w14:paraId="29DD44F2" w14:textId="33447260" w:rsidR="00BF76F2" w:rsidRPr="00F03191" w:rsidRDefault="00BF76F2" w:rsidP="008D60CF">
            <w:pPr>
              <w:rPr>
                <w:sz w:val="22"/>
              </w:rPr>
            </w:pPr>
            <w:r>
              <w:rPr>
                <w:sz w:val="22"/>
              </w:rPr>
              <w:t>195</w:t>
            </w:r>
          </w:p>
        </w:tc>
        <w:tc>
          <w:tcPr>
            <w:tcW w:w="2410" w:type="dxa"/>
          </w:tcPr>
          <w:p w14:paraId="28AAB7FB" w14:textId="6FCEDC53" w:rsidR="00BF76F2" w:rsidRPr="00F03191" w:rsidRDefault="00BF76F2" w:rsidP="008D60CF">
            <w:pPr>
              <w:rPr>
                <w:sz w:val="22"/>
              </w:rPr>
            </w:pPr>
            <w:r>
              <w:rPr>
                <w:sz w:val="22"/>
              </w:rPr>
              <w:t>lääkkeen määrääjän lisäerikoisalat</w:t>
            </w:r>
          </w:p>
        </w:tc>
        <w:tc>
          <w:tcPr>
            <w:tcW w:w="3260" w:type="dxa"/>
          </w:tcPr>
          <w:p w14:paraId="3860D746" w14:textId="51F5B4A4" w:rsidR="00BF76F2" w:rsidRPr="00F03191" w:rsidRDefault="00BF76F2" w:rsidP="008D60CF">
            <w:pPr>
              <w:rPr>
                <w:sz w:val="22"/>
              </w:rPr>
            </w:pPr>
            <w:r>
              <w:rPr>
                <w:sz w:val="22"/>
              </w:rPr>
              <w:t>qualifier</w:t>
            </w:r>
          </w:p>
        </w:tc>
        <w:tc>
          <w:tcPr>
            <w:tcW w:w="2835" w:type="dxa"/>
          </w:tcPr>
          <w:p w14:paraId="762F7005" w14:textId="77777777" w:rsidR="00BF76F2" w:rsidRDefault="00BF76F2" w:rsidP="008D60CF">
            <w:pPr>
              <w:rPr>
                <w:sz w:val="22"/>
              </w:rPr>
            </w:pPr>
          </w:p>
        </w:tc>
      </w:tr>
      <w:tr w:rsidR="00BF76F2" w:rsidRPr="00F03191" w14:paraId="55446BB1" w14:textId="2E82EEFF" w:rsidTr="00FF2E30">
        <w:tc>
          <w:tcPr>
            <w:tcW w:w="846" w:type="dxa"/>
          </w:tcPr>
          <w:p w14:paraId="5DEFD8BD" w14:textId="77777777" w:rsidR="00BF76F2" w:rsidRPr="00F03191" w:rsidRDefault="00BF76F2" w:rsidP="00733E36">
            <w:pPr>
              <w:rPr>
                <w:sz w:val="22"/>
              </w:rPr>
            </w:pPr>
            <w:r w:rsidRPr="00F03191">
              <w:rPr>
                <w:sz w:val="22"/>
              </w:rPr>
              <w:t>212</w:t>
            </w:r>
          </w:p>
        </w:tc>
        <w:tc>
          <w:tcPr>
            <w:tcW w:w="2410" w:type="dxa"/>
          </w:tcPr>
          <w:p w14:paraId="208CA2F3" w14:textId="77777777" w:rsidR="00BF76F2" w:rsidRPr="00F03191" w:rsidRDefault="00BF76F2" w:rsidP="00733E36">
            <w:pPr>
              <w:rPr>
                <w:sz w:val="22"/>
              </w:rPr>
            </w:pPr>
            <w:r w:rsidRPr="00F03191">
              <w:rPr>
                <w:sz w:val="22"/>
              </w:rPr>
              <w:t>apteekissa tallennettu lääkemääräys</w:t>
            </w:r>
          </w:p>
        </w:tc>
        <w:tc>
          <w:tcPr>
            <w:tcW w:w="3260" w:type="dxa"/>
          </w:tcPr>
          <w:p w14:paraId="7C48AC04" w14:textId="1665E5ED"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00FF2E30">
        <w:tc>
          <w:tcPr>
            <w:tcW w:w="846" w:type="dxa"/>
          </w:tcPr>
          <w:p w14:paraId="1683CBD3" w14:textId="77777777" w:rsidR="00BF76F2" w:rsidRPr="00F03191" w:rsidRDefault="00BF76F2" w:rsidP="00733E36">
            <w:pPr>
              <w:rPr>
                <w:sz w:val="22"/>
              </w:rPr>
            </w:pPr>
            <w:r w:rsidRPr="00F03191">
              <w:rPr>
                <w:sz w:val="22"/>
              </w:rPr>
              <w:t>213</w:t>
            </w:r>
          </w:p>
        </w:tc>
        <w:tc>
          <w:tcPr>
            <w:tcW w:w="2410" w:type="dxa"/>
          </w:tcPr>
          <w:p w14:paraId="7FDEDA3A" w14:textId="77777777" w:rsidR="00BF76F2" w:rsidRPr="00F03191" w:rsidRDefault="00BF76F2" w:rsidP="00733E36">
            <w:pPr>
              <w:rPr>
                <w:sz w:val="22"/>
              </w:rPr>
            </w:pPr>
            <w:r w:rsidRPr="00F03191">
              <w:rPr>
                <w:sz w:val="22"/>
              </w:rPr>
              <w:t>apteekissa tallennetun lääkemääräyksen perustelu</w:t>
            </w:r>
          </w:p>
        </w:tc>
        <w:tc>
          <w:tcPr>
            <w:tcW w:w="3260" w:type="dxa"/>
          </w:tcPr>
          <w:p w14:paraId="0291657F" w14:textId="5E3269B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66043837" w14:textId="54D597E5" w:rsidR="00BF76F2" w:rsidRPr="00F03191" w:rsidRDefault="00BF76F2" w:rsidP="00733E36">
            <w:pPr>
              <w:pStyle w:val="Yltunniste"/>
              <w:tabs>
                <w:tab w:val="clear" w:pos="4153"/>
                <w:tab w:val="clear" w:pos="8306"/>
              </w:tabs>
              <w:rPr>
                <w:sz w:val="22"/>
              </w:rPr>
            </w:pPr>
            <w:r>
              <w:rPr>
                <w:sz w:val="22"/>
              </w:rPr>
              <w:t>163,164</w:t>
            </w:r>
            <w:r w:rsidR="00FA59B7">
              <w:rPr>
                <w:sz w:val="22"/>
              </w:rPr>
              <w:t xml:space="preserve">, </w:t>
            </w:r>
            <w:r w:rsidR="00FA59B7" w:rsidRPr="00FA59B7">
              <w:rPr>
                <w:sz w:val="22"/>
              </w:rPr>
              <w:t>Apteekissa tallennetun lääkemääräyksen perustelukoodi</w:t>
            </w:r>
            <w:r w:rsidR="00FA59B7">
              <w:rPr>
                <w:sz w:val="22"/>
              </w:rPr>
              <w:t xml:space="preserve"> ja </w:t>
            </w:r>
            <w:r w:rsidR="00FA59B7" w:rsidRPr="00FA59B7">
              <w:rPr>
                <w:sz w:val="22"/>
              </w:rPr>
              <w:t>Apteekissa tallennetun lääkemääräyksen perustelun tarkenne</w:t>
            </w:r>
          </w:p>
        </w:tc>
      </w:tr>
      <w:tr w:rsidR="00BF76F2" w:rsidRPr="00F03191" w14:paraId="113BDA37" w14:textId="3ABC9BFF" w:rsidTr="00FF2E30">
        <w:tc>
          <w:tcPr>
            <w:tcW w:w="846" w:type="dxa"/>
          </w:tcPr>
          <w:p w14:paraId="61588FD4" w14:textId="77777777" w:rsidR="00BF76F2" w:rsidRPr="00F03191" w:rsidRDefault="00BF76F2" w:rsidP="00733E36">
            <w:pPr>
              <w:rPr>
                <w:sz w:val="22"/>
              </w:rPr>
            </w:pPr>
            <w:r w:rsidRPr="00F03191">
              <w:rPr>
                <w:sz w:val="22"/>
              </w:rPr>
              <w:t>214</w:t>
            </w:r>
          </w:p>
        </w:tc>
        <w:tc>
          <w:tcPr>
            <w:tcW w:w="2410" w:type="dxa"/>
          </w:tcPr>
          <w:p w14:paraId="5B87ADE0" w14:textId="77777777" w:rsidR="00BF76F2" w:rsidRPr="00F03191" w:rsidRDefault="00BF76F2" w:rsidP="00733E36">
            <w:pPr>
              <w:rPr>
                <w:sz w:val="22"/>
              </w:rPr>
            </w:pPr>
            <w:r w:rsidRPr="00F03191">
              <w:rPr>
                <w:sz w:val="22"/>
              </w:rPr>
              <w:t>lääkärinpalkkio</w:t>
            </w:r>
          </w:p>
        </w:tc>
        <w:tc>
          <w:tcPr>
            <w:tcW w:w="3260" w:type="dxa"/>
          </w:tcPr>
          <w:p w14:paraId="1126B61D" w14:textId="4F0DBF2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79D5F551" w14:textId="77777777" w:rsidR="00BF76F2" w:rsidRPr="00F03191" w:rsidRDefault="00BF76F2" w:rsidP="00733E36">
            <w:pPr>
              <w:pStyle w:val="Yltunniste"/>
              <w:tabs>
                <w:tab w:val="clear" w:pos="4153"/>
                <w:tab w:val="clear" w:pos="8306"/>
              </w:tabs>
              <w:rPr>
                <w:sz w:val="22"/>
              </w:rPr>
            </w:pPr>
            <w:r>
              <w:rPr>
                <w:sz w:val="22"/>
              </w:rPr>
              <w:t>87</w:t>
            </w:r>
          </w:p>
        </w:tc>
      </w:tr>
      <w:tr w:rsidR="00BF76F2" w:rsidRPr="00F03191" w14:paraId="6D67E879" w14:textId="101CEE55" w:rsidTr="00FF2E30">
        <w:tc>
          <w:tcPr>
            <w:tcW w:w="846" w:type="dxa"/>
          </w:tcPr>
          <w:p w14:paraId="7641089E" w14:textId="77777777" w:rsidR="00BF76F2" w:rsidRPr="00F03191" w:rsidRDefault="00BF76F2" w:rsidP="00733E36">
            <w:pPr>
              <w:rPr>
                <w:sz w:val="22"/>
              </w:rPr>
            </w:pPr>
            <w:r w:rsidRPr="00F03191">
              <w:rPr>
                <w:sz w:val="22"/>
              </w:rPr>
              <w:t>215</w:t>
            </w:r>
          </w:p>
        </w:tc>
        <w:tc>
          <w:tcPr>
            <w:tcW w:w="2410" w:type="dxa"/>
          </w:tcPr>
          <w:p w14:paraId="6DCCAEEF" w14:textId="77777777" w:rsidR="00BF76F2" w:rsidRPr="00F03191" w:rsidRDefault="00BF76F2" w:rsidP="00733E36">
            <w:pPr>
              <w:rPr>
                <w:sz w:val="22"/>
              </w:rPr>
            </w:pPr>
            <w:r w:rsidRPr="00F03191">
              <w:rPr>
                <w:sz w:val="22"/>
              </w:rPr>
              <w:t>lääkärinpalkkio erikoislääkärinä</w:t>
            </w:r>
          </w:p>
        </w:tc>
        <w:tc>
          <w:tcPr>
            <w:tcW w:w="3260" w:type="dxa"/>
          </w:tcPr>
          <w:p w14:paraId="496B5655" w14:textId="5D6A63A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2753C9EF" w14:textId="77777777" w:rsidR="00BF76F2" w:rsidRPr="00F03191" w:rsidRDefault="00BF76F2" w:rsidP="00733E36">
            <w:pPr>
              <w:pStyle w:val="Yltunniste"/>
              <w:tabs>
                <w:tab w:val="clear" w:pos="4153"/>
                <w:tab w:val="clear" w:pos="8306"/>
              </w:tabs>
              <w:rPr>
                <w:sz w:val="22"/>
              </w:rPr>
            </w:pPr>
            <w:r>
              <w:rPr>
                <w:sz w:val="22"/>
              </w:rPr>
              <w:t>88</w:t>
            </w:r>
          </w:p>
        </w:tc>
      </w:tr>
      <w:tr w:rsidR="00BF76F2" w:rsidRPr="00F03191" w14:paraId="22C07842" w14:textId="33C5A460" w:rsidTr="00FF2E30">
        <w:tc>
          <w:tcPr>
            <w:tcW w:w="846" w:type="dxa"/>
          </w:tcPr>
          <w:p w14:paraId="651D7C98" w14:textId="77777777" w:rsidR="00BF76F2" w:rsidRPr="00F03191" w:rsidRDefault="00BF76F2" w:rsidP="00733E36">
            <w:pPr>
              <w:rPr>
                <w:sz w:val="22"/>
              </w:rPr>
            </w:pPr>
            <w:r w:rsidRPr="00F03191">
              <w:rPr>
                <w:sz w:val="22"/>
              </w:rPr>
              <w:t>216</w:t>
            </w:r>
          </w:p>
        </w:tc>
        <w:tc>
          <w:tcPr>
            <w:tcW w:w="2410" w:type="dxa"/>
          </w:tcPr>
          <w:p w14:paraId="003CD553" w14:textId="77777777" w:rsidR="00BF76F2" w:rsidRPr="00F03191" w:rsidRDefault="00BF76F2" w:rsidP="00733E36">
            <w:pPr>
              <w:rPr>
                <w:sz w:val="22"/>
              </w:rPr>
            </w:pPr>
            <w:r w:rsidRPr="00F03191">
              <w:rPr>
                <w:sz w:val="22"/>
              </w:rPr>
              <w:t>tartuntatautilain mukainen lääke</w:t>
            </w:r>
          </w:p>
        </w:tc>
        <w:tc>
          <w:tcPr>
            <w:tcW w:w="3260" w:type="dxa"/>
          </w:tcPr>
          <w:p w14:paraId="2D43C1BA" w14:textId="557DD183"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11D4BD2C" w14:textId="77777777" w:rsidR="00BF76F2" w:rsidRPr="00F03191" w:rsidRDefault="00BF76F2" w:rsidP="00733E36">
            <w:pPr>
              <w:pStyle w:val="Yltunniste"/>
              <w:tabs>
                <w:tab w:val="clear" w:pos="4153"/>
                <w:tab w:val="clear" w:pos="8306"/>
              </w:tabs>
              <w:rPr>
                <w:sz w:val="22"/>
              </w:rPr>
            </w:pPr>
            <w:r>
              <w:rPr>
                <w:sz w:val="22"/>
              </w:rPr>
              <w:t>195</w:t>
            </w:r>
          </w:p>
        </w:tc>
      </w:tr>
      <w:tr w:rsidR="00BF76F2" w:rsidRPr="00F03191" w14:paraId="08BA53B2" w14:textId="43AC2B90" w:rsidTr="00FF2E30">
        <w:tc>
          <w:tcPr>
            <w:tcW w:w="846" w:type="dxa"/>
          </w:tcPr>
          <w:p w14:paraId="5BF55406" w14:textId="77777777" w:rsidR="00BF76F2" w:rsidRPr="00F03191" w:rsidRDefault="00BF76F2" w:rsidP="00733E36">
            <w:pPr>
              <w:rPr>
                <w:sz w:val="22"/>
              </w:rPr>
            </w:pPr>
            <w:r>
              <w:rPr>
                <w:sz w:val="22"/>
              </w:rPr>
              <w:t>230</w:t>
            </w:r>
          </w:p>
        </w:tc>
        <w:tc>
          <w:tcPr>
            <w:tcW w:w="2410" w:type="dxa"/>
          </w:tcPr>
          <w:p w14:paraId="5FE016AC" w14:textId="77777777" w:rsidR="00BF76F2" w:rsidRPr="00F03191" w:rsidRDefault="00BF76F2" w:rsidP="00733E36">
            <w:pPr>
              <w:rPr>
                <w:sz w:val="22"/>
              </w:rPr>
            </w:pPr>
            <w:r>
              <w:rPr>
                <w:sz w:val="22"/>
              </w:rPr>
              <w:t>annostelukausi</w:t>
            </w:r>
          </w:p>
        </w:tc>
        <w:tc>
          <w:tcPr>
            <w:tcW w:w="3260" w:type="dxa"/>
          </w:tcPr>
          <w:p w14:paraId="379CE32A" w14:textId="77777777" w:rsidR="00BF76F2" w:rsidRPr="00F03191" w:rsidRDefault="00BF76F2" w:rsidP="00733E36">
            <w:pPr>
              <w:pStyle w:val="Yltunniste"/>
              <w:tabs>
                <w:tab w:val="clear" w:pos="4153"/>
                <w:tab w:val="clear" w:pos="8306"/>
              </w:tabs>
              <w:rPr>
                <w:sz w:val="22"/>
              </w:rPr>
            </w:pPr>
            <w:r>
              <w:rPr>
                <w:sz w:val="22"/>
              </w:rPr>
              <w:t>substanceAdministration</w:t>
            </w:r>
          </w:p>
        </w:tc>
        <w:tc>
          <w:tcPr>
            <w:tcW w:w="2835" w:type="dxa"/>
          </w:tcPr>
          <w:p w14:paraId="56936A44" w14:textId="77777777" w:rsidR="00BF76F2" w:rsidRDefault="00BF76F2" w:rsidP="00733E36">
            <w:pPr>
              <w:pStyle w:val="Yltunniste"/>
              <w:tabs>
                <w:tab w:val="clear" w:pos="4153"/>
                <w:tab w:val="clear" w:pos="8306"/>
              </w:tabs>
              <w:rPr>
                <w:sz w:val="22"/>
              </w:rPr>
            </w:pPr>
            <w:r>
              <w:rPr>
                <w:sz w:val="22"/>
              </w:rPr>
              <w:t>114</w:t>
            </w:r>
          </w:p>
        </w:tc>
      </w:tr>
      <w:tr w:rsidR="00BF76F2" w:rsidRPr="00F03191" w14:paraId="72709CED" w14:textId="47142E06" w:rsidTr="00FF2E30">
        <w:tc>
          <w:tcPr>
            <w:tcW w:w="846" w:type="dxa"/>
          </w:tcPr>
          <w:p w14:paraId="25F196E7" w14:textId="77777777" w:rsidR="00BF76F2" w:rsidRPr="00F03191" w:rsidRDefault="00BF76F2" w:rsidP="00733E36">
            <w:pPr>
              <w:rPr>
                <w:sz w:val="22"/>
              </w:rPr>
            </w:pPr>
            <w:r>
              <w:rPr>
                <w:sz w:val="22"/>
              </w:rPr>
              <w:t>231</w:t>
            </w:r>
          </w:p>
        </w:tc>
        <w:tc>
          <w:tcPr>
            <w:tcW w:w="2410" w:type="dxa"/>
          </w:tcPr>
          <w:p w14:paraId="5FD5DD4C" w14:textId="09E5E9EB" w:rsidR="00BF76F2" w:rsidRPr="00F03191" w:rsidRDefault="00BF76F2" w:rsidP="00733E36">
            <w:pPr>
              <w:rPr>
                <w:sz w:val="22"/>
              </w:rPr>
            </w:pPr>
            <w:r>
              <w:rPr>
                <w:sz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00733E36">
            <w:pPr>
              <w:pStyle w:val="Yltunniste"/>
              <w:tabs>
                <w:tab w:val="clear" w:pos="4153"/>
                <w:tab w:val="clear" w:pos="8306"/>
              </w:tabs>
              <w:rPr>
                <w:sz w:val="22"/>
              </w:rPr>
            </w:pPr>
            <w:r>
              <w:rPr>
                <w:sz w:val="22"/>
              </w:rPr>
              <w:t>36</w:t>
            </w:r>
          </w:p>
        </w:tc>
      </w:tr>
      <w:tr w:rsidR="00BF76F2" w:rsidRPr="00F03191" w14:paraId="215B97E5" w14:textId="6AEF3F86" w:rsidTr="00FF2E30">
        <w:tc>
          <w:tcPr>
            <w:tcW w:w="846" w:type="dxa"/>
          </w:tcPr>
          <w:p w14:paraId="3B063E7C" w14:textId="77777777" w:rsidR="00BF76F2" w:rsidRPr="00F03191" w:rsidRDefault="00BF76F2" w:rsidP="00733E36">
            <w:pPr>
              <w:rPr>
                <w:sz w:val="22"/>
              </w:rPr>
            </w:pPr>
            <w:r>
              <w:rPr>
                <w:sz w:val="22"/>
              </w:rPr>
              <w:t>232</w:t>
            </w:r>
          </w:p>
        </w:tc>
        <w:tc>
          <w:tcPr>
            <w:tcW w:w="2410" w:type="dxa"/>
          </w:tcPr>
          <w:p w14:paraId="1DA5F726" w14:textId="77777777" w:rsidR="00BF76F2" w:rsidRPr="00F03191" w:rsidRDefault="00BF76F2" w:rsidP="00733E36">
            <w:pPr>
              <w:rPr>
                <w:sz w:val="22"/>
              </w:rPr>
            </w:pPr>
            <w:r>
              <w:rPr>
                <w:sz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00733E36">
            <w:pPr>
              <w:pStyle w:val="Yltunniste"/>
              <w:tabs>
                <w:tab w:val="clear" w:pos="4153"/>
                <w:tab w:val="clear" w:pos="8306"/>
              </w:tabs>
              <w:rPr>
                <w:sz w:val="22"/>
              </w:rPr>
            </w:pPr>
            <w:r>
              <w:rPr>
                <w:sz w:val="22"/>
              </w:rPr>
              <w:t>116</w:t>
            </w:r>
          </w:p>
        </w:tc>
      </w:tr>
      <w:tr w:rsidR="00BF76F2" w:rsidRPr="00F03191" w14:paraId="56E7CE1B" w14:textId="705BF88B" w:rsidTr="00FF2E30">
        <w:tc>
          <w:tcPr>
            <w:tcW w:w="846" w:type="dxa"/>
          </w:tcPr>
          <w:p w14:paraId="7EEBAFD1" w14:textId="77777777" w:rsidR="00BF76F2" w:rsidRPr="00F03191" w:rsidRDefault="00BF76F2" w:rsidP="00733E36">
            <w:pPr>
              <w:rPr>
                <w:sz w:val="22"/>
              </w:rPr>
            </w:pPr>
            <w:r>
              <w:rPr>
                <w:sz w:val="22"/>
              </w:rPr>
              <w:t>233</w:t>
            </w:r>
          </w:p>
        </w:tc>
        <w:tc>
          <w:tcPr>
            <w:tcW w:w="2410" w:type="dxa"/>
          </w:tcPr>
          <w:p w14:paraId="183BC8E8" w14:textId="77777777" w:rsidR="00BF76F2" w:rsidRPr="00F03191" w:rsidRDefault="00BF76F2" w:rsidP="00733E36">
            <w:pPr>
              <w:rPr>
                <w:sz w:val="22"/>
              </w:rPr>
            </w:pPr>
            <w:r>
              <w:rPr>
                <w:sz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00733E36">
            <w:pPr>
              <w:pStyle w:val="Yltunniste"/>
              <w:tabs>
                <w:tab w:val="clear" w:pos="4153"/>
                <w:tab w:val="clear" w:pos="8306"/>
              </w:tabs>
              <w:rPr>
                <w:sz w:val="22"/>
              </w:rPr>
            </w:pPr>
            <w:r>
              <w:rPr>
                <w:sz w:val="22"/>
              </w:rPr>
              <w:t>117</w:t>
            </w:r>
          </w:p>
        </w:tc>
      </w:tr>
      <w:tr w:rsidR="00BF76F2" w:rsidRPr="00F03191" w14:paraId="7C6FEE3E" w14:textId="419529B3" w:rsidTr="00FF2E30">
        <w:tc>
          <w:tcPr>
            <w:tcW w:w="846" w:type="dxa"/>
          </w:tcPr>
          <w:p w14:paraId="1B6A924D" w14:textId="77777777" w:rsidR="00BF76F2" w:rsidRPr="00F03191" w:rsidRDefault="00BF76F2" w:rsidP="00810896">
            <w:pPr>
              <w:rPr>
                <w:sz w:val="22"/>
              </w:rPr>
            </w:pPr>
            <w:r>
              <w:rPr>
                <w:sz w:val="22"/>
              </w:rPr>
              <w:t>234</w:t>
            </w:r>
          </w:p>
        </w:tc>
        <w:tc>
          <w:tcPr>
            <w:tcW w:w="2410" w:type="dxa"/>
          </w:tcPr>
          <w:p w14:paraId="73658C3A" w14:textId="77777777" w:rsidR="00BF76F2" w:rsidRPr="00F03191" w:rsidRDefault="00BF76F2" w:rsidP="00810896">
            <w:pPr>
              <w:rPr>
                <w:sz w:val="22"/>
              </w:rPr>
            </w:pPr>
            <w:r>
              <w:rPr>
                <w:sz w:val="22"/>
              </w:rPr>
              <w:t>käyttöohjeen lisätieto</w:t>
            </w:r>
          </w:p>
        </w:tc>
        <w:tc>
          <w:tcPr>
            <w:tcW w:w="3260" w:type="dxa"/>
          </w:tcPr>
          <w:p w14:paraId="5F2D6F53"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EA65D72" w14:textId="77777777" w:rsidR="00BF76F2" w:rsidRPr="00F03191" w:rsidRDefault="00BF76F2" w:rsidP="00810896">
            <w:pPr>
              <w:pStyle w:val="Yltunniste"/>
              <w:tabs>
                <w:tab w:val="clear" w:pos="4153"/>
                <w:tab w:val="clear" w:pos="8306"/>
              </w:tabs>
              <w:rPr>
                <w:sz w:val="22"/>
              </w:rPr>
            </w:pPr>
            <w:r>
              <w:rPr>
                <w:sz w:val="22"/>
              </w:rPr>
              <w:t>146</w:t>
            </w:r>
          </w:p>
        </w:tc>
      </w:tr>
      <w:tr w:rsidR="00BF76F2" w:rsidRPr="00F03191" w14:paraId="4AEFB6FE" w14:textId="6B1F6D65" w:rsidTr="00FF2E30">
        <w:tc>
          <w:tcPr>
            <w:tcW w:w="846" w:type="dxa"/>
          </w:tcPr>
          <w:p w14:paraId="71AA4160" w14:textId="77777777" w:rsidR="00BF76F2" w:rsidRPr="00F03191" w:rsidRDefault="00BF76F2" w:rsidP="00810896">
            <w:pPr>
              <w:rPr>
                <w:sz w:val="22"/>
              </w:rPr>
            </w:pPr>
            <w:r>
              <w:rPr>
                <w:sz w:val="22"/>
              </w:rPr>
              <w:t>235</w:t>
            </w:r>
          </w:p>
        </w:tc>
        <w:tc>
          <w:tcPr>
            <w:tcW w:w="2410" w:type="dxa"/>
          </w:tcPr>
          <w:p w14:paraId="52462958" w14:textId="77777777" w:rsidR="00BF76F2" w:rsidRPr="00F03191" w:rsidRDefault="00BF76F2" w:rsidP="00810896">
            <w:pPr>
              <w:rPr>
                <w:sz w:val="22"/>
              </w:rPr>
            </w:pPr>
            <w:r>
              <w:rPr>
                <w:sz w:val="22"/>
              </w:rPr>
              <w:t>annostelukauden kesto</w:t>
            </w:r>
          </w:p>
        </w:tc>
        <w:tc>
          <w:tcPr>
            <w:tcW w:w="3260" w:type="dxa"/>
          </w:tcPr>
          <w:p w14:paraId="12001D5D"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1CC08CA3" w14:textId="77777777" w:rsidR="00BF76F2" w:rsidRPr="00F03191" w:rsidRDefault="00BF76F2" w:rsidP="00810896">
            <w:pPr>
              <w:pStyle w:val="Yltunniste"/>
              <w:tabs>
                <w:tab w:val="clear" w:pos="4153"/>
                <w:tab w:val="clear" w:pos="8306"/>
              </w:tabs>
              <w:rPr>
                <w:sz w:val="22"/>
              </w:rPr>
            </w:pPr>
            <w:r>
              <w:rPr>
                <w:sz w:val="22"/>
              </w:rPr>
              <w:t>115</w:t>
            </w:r>
          </w:p>
        </w:tc>
      </w:tr>
      <w:tr w:rsidR="00BF76F2" w:rsidRPr="00F03191" w14:paraId="7026EF18" w14:textId="7CFFEE9C" w:rsidTr="00FF2E30">
        <w:tc>
          <w:tcPr>
            <w:tcW w:w="846" w:type="dxa"/>
          </w:tcPr>
          <w:p w14:paraId="5DB3036A" w14:textId="77777777" w:rsidR="00BF76F2" w:rsidRPr="00F03191" w:rsidRDefault="00BF76F2" w:rsidP="00810896">
            <w:pPr>
              <w:rPr>
                <w:sz w:val="22"/>
              </w:rPr>
            </w:pPr>
            <w:r>
              <w:rPr>
                <w:sz w:val="22"/>
              </w:rPr>
              <w:t>236</w:t>
            </w:r>
          </w:p>
        </w:tc>
        <w:tc>
          <w:tcPr>
            <w:tcW w:w="2410" w:type="dxa"/>
          </w:tcPr>
          <w:p w14:paraId="7348E138" w14:textId="77777777" w:rsidR="00BF76F2" w:rsidRPr="00F03191" w:rsidRDefault="00BF76F2" w:rsidP="00810896">
            <w:pPr>
              <w:rPr>
                <w:sz w:val="22"/>
              </w:rPr>
            </w:pPr>
            <w:r>
              <w:rPr>
                <w:sz w:val="22"/>
              </w:rPr>
              <w:t>lääke tauolla</w:t>
            </w:r>
          </w:p>
        </w:tc>
        <w:tc>
          <w:tcPr>
            <w:tcW w:w="3260" w:type="dxa"/>
          </w:tcPr>
          <w:p w14:paraId="6A73EED8"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1C36BB5" w14:textId="77777777" w:rsidR="00BF76F2" w:rsidRPr="00F03191" w:rsidRDefault="00BF76F2" w:rsidP="00810896">
            <w:pPr>
              <w:pStyle w:val="Yltunniste"/>
              <w:tabs>
                <w:tab w:val="clear" w:pos="4153"/>
                <w:tab w:val="clear" w:pos="8306"/>
              </w:tabs>
              <w:rPr>
                <w:sz w:val="22"/>
              </w:rPr>
            </w:pPr>
            <w:r>
              <w:rPr>
                <w:sz w:val="22"/>
              </w:rPr>
              <w:t>161</w:t>
            </w:r>
          </w:p>
        </w:tc>
      </w:tr>
      <w:tr w:rsidR="00BF76F2" w:rsidRPr="00F03191" w14:paraId="46EB0B08" w14:textId="072F972A" w:rsidTr="00FF2E30">
        <w:tc>
          <w:tcPr>
            <w:tcW w:w="846" w:type="dxa"/>
          </w:tcPr>
          <w:p w14:paraId="36A3B526" w14:textId="77777777" w:rsidR="00BF76F2" w:rsidRPr="00F03191" w:rsidRDefault="00BF76F2" w:rsidP="00810896">
            <w:pPr>
              <w:rPr>
                <w:sz w:val="22"/>
              </w:rPr>
            </w:pPr>
            <w:r>
              <w:rPr>
                <w:sz w:val="22"/>
              </w:rPr>
              <w:t>237</w:t>
            </w:r>
          </w:p>
        </w:tc>
        <w:tc>
          <w:tcPr>
            <w:tcW w:w="2410" w:type="dxa"/>
          </w:tcPr>
          <w:p w14:paraId="4841F710" w14:textId="77777777" w:rsidR="00BF76F2" w:rsidRPr="00F03191" w:rsidRDefault="00BF76F2" w:rsidP="00810896">
            <w:pPr>
              <w:rPr>
                <w:sz w:val="22"/>
              </w:rPr>
            </w:pPr>
            <w:r>
              <w:rPr>
                <w:sz w:val="22"/>
              </w:rPr>
              <w:t>annostus tarvittaessa</w:t>
            </w:r>
          </w:p>
        </w:tc>
        <w:tc>
          <w:tcPr>
            <w:tcW w:w="3260" w:type="dxa"/>
          </w:tcPr>
          <w:p w14:paraId="2BFDFB3A"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3939B49" w14:textId="77777777" w:rsidR="00BF76F2" w:rsidRPr="00F03191" w:rsidRDefault="00BF76F2" w:rsidP="00810896">
            <w:pPr>
              <w:pStyle w:val="Yltunniste"/>
              <w:tabs>
                <w:tab w:val="clear" w:pos="4153"/>
                <w:tab w:val="clear" w:pos="8306"/>
              </w:tabs>
              <w:rPr>
                <w:sz w:val="22"/>
              </w:rPr>
            </w:pPr>
            <w:r>
              <w:rPr>
                <w:sz w:val="22"/>
              </w:rPr>
              <w:t>118</w:t>
            </w:r>
          </w:p>
        </w:tc>
      </w:tr>
      <w:tr w:rsidR="00BF76F2" w:rsidRPr="00F03191" w14:paraId="6B4A434F" w14:textId="4B605B71" w:rsidTr="00FF2E30">
        <w:tc>
          <w:tcPr>
            <w:tcW w:w="846" w:type="dxa"/>
          </w:tcPr>
          <w:p w14:paraId="0182B288" w14:textId="77777777" w:rsidR="00BF76F2" w:rsidRDefault="00BF76F2" w:rsidP="00810896">
            <w:pPr>
              <w:rPr>
                <w:sz w:val="22"/>
              </w:rPr>
            </w:pPr>
            <w:r>
              <w:rPr>
                <w:sz w:val="22"/>
              </w:rPr>
              <w:t>238</w:t>
            </w:r>
          </w:p>
        </w:tc>
        <w:tc>
          <w:tcPr>
            <w:tcW w:w="2410" w:type="dxa"/>
          </w:tcPr>
          <w:p w14:paraId="1BE95CD6" w14:textId="77777777" w:rsidR="00BF76F2" w:rsidRDefault="00BF76F2" w:rsidP="00810896">
            <w:pPr>
              <w:rPr>
                <w:sz w:val="22"/>
              </w:rPr>
            </w:pPr>
            <w:r>
              <w:rPr>
                <w:sz w:val="22"/>
              </w:rPr>
              <w:t>annosjakson pituus</w:t>
            </w:r>
          </w:p>
        </w:tc>
        <w:tc>
          <w:tcPr>
            <w:tcW w:w="3260" w:type="dxa"/>
          </w:tcPr>
          <w:p w14:paraId="016F5D9C"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87A5D6C" w14:textId="277A2D55" w:rsidR="00BF76F2" w:rsidRDefault="00BF76F2" w:rsidP="00810896">
            <w:pPr>
              <w:pStyle w:val="Yltunniste"/>
              <w:tabs>
                <w:tab w:val="clear" w:pos="4153"/>
                <w:tab w:val="clear" w:pos="8306"/>
              </w:tabs>
              <w:rPr>
                <w:sz w:val="22"/>
              </w:rPr>
            </w:pPr>
            <w:r>
              <w:rPr>
                <w:sz w:val="22"/>
              </w:rPr>
              <w:t>119</w:t>
            </w:r>
          </w:p>
        </w:tc>
      </w:tr>
      <w:tr w:rsidR="00BF76F2" w:rsidRPr="00F03191" w14:paraId="3261A9FD" w14:textId="3E5BFD36" w:rsidTr="00FF2E30">
        <w:tc>
          <w:tcPr>
            <w:tcW w:w="846" w:type="dxa"/>
          </w:tcPr>
          <w:p w14:paraId="589B1178" w14:textId="77777777" w:rsidR="00BF76F2" w:rsidRPr="00F03191" w:rsidRDefault="00BF76F2" w:rsidP="00810896">
            <w:pPr>
              <w:rPr>
                <w:sz w:val="22"/>
              </w:rPr>
            </w:pPr>
            <w:r>
              <w:rPr>
                <w:sz w:val="22"/>
              </w:rPr>
              <w:t>239</w:t>
            </w:r>
          </w:p>
        </w:tc>
        <w:tc>
          <w:tcPr>
            <w:tcW w:w="2410" w:type="dxa"/>
          </w:tcPr>
          <w:p w14:paraId="0971E376" w14:textId="77777777" w:rsidR="00BF76F2" w:rsidRDefault="00BF76F2" w:rsidP="00810896">
            <w:pPr>
              <w:rPr>
                <w:sz w:val="22"/>
              </w:rPr>
            </w:pPr>
            <w:r>
              <w:rPr>
                <w:sz w:val="22"/>
              </w:rPr>
              <w:t>annokset</w:t>
            </w:r>
          </w:p>
        </w:tc>
        <w:tc>
          <w:tcPr>
            <w:tcW w:w="3260" w:type="dxa"/>
          </w:tcPr>
          <w:p w14:paraId="7A67FC6C" w14:textId="77777777" w:rsidR="00BF76F2" w:rsidRPr="00F03191" w:rsidRDefault="00BF76F2" w:rsidP="00810896">
            <w:pPr>
              <w:pStyle w:val="Yltunniste"/>
              <w:tabs>
                <w:tab w:val="clear" w:pos="4153"/>
                <w:tab w:val="clear" w:pos="8306"/>
              </w:tabs>
              <w:rPr>
                <w:sz w:val="22"/>
              </w:rPr>
            </w:pPr>
            <w:r>
              <w:rPr>
                <w:sz w:val="22"/>
              </w:rPr>
              <w:t>substanceAdministration</w:t>
            </w:r>
          </w:p>
        </w:tc>
        <w:tc>
          <w:tcPr>
            <w:tcW w:w="2835" w:type="dxa"/>
          </w:tcPr>
          <w:p w14:paraId="506BFBD3" w14:textId="77777777" w:rsidR="00BF76F2" w:rsidRDefault="00BF76F2" w:rsidP="00810896">
            <w:pPr>
              <w:pStyle w:val="Yltunniste"/>
              <w:tabs>
                <w:tab w:val="clear" w:pos="4153"/>
                <w:tab w:val="clear" w:pos="8306"/>
              </w:tabs>
              <w:rPr>
                <w:sz w:val="22"/>
              </w:rPr>
            </w:pPr>
            <w:r>
              <w:rPr>
                <w:sz w:val="22"/>
              </w:rPr>
              <w:t>122</w:t>
            </w:r>
          </w:p>
        </w:tc>
      </w:tr>
      <w:tr w:rsidR="00BF76F2" w:rsidRPr="00F03191" w14:paraId="23D4C870" w14:textId="64A76230" w:rsidTr="00FF2E30">
        <w:tc>
          <w:tcPr>
            <w:tcW w:w="846" w:type="dxa"/>
          </w:tcPr>
          <w:p w14:paraId="4CE1B3B0" w14:textId="77777777" w:rsidR="00BF76F2" w:rsidRPr="00F03191" w:rsidRDefault="00BF76F2" w:rsidP="00810896">
            <w:pPr>
              <w:rPr>
                <w:sz w:val="22"/>
              </w:rPr>
            </w:pPr>
            <w:r>
              <w:rPr>
                <w:sz w:val="22"/>
              </w:rPr>
              <w:t>240</w:t>
            </w:r>
          </w:p>
        </w:tc>
        <w:tc>
          <w:tcPr>
            <w:tcW w:w="2410" w:type="dxa"/>
          </w:tcPr>
          <w:p w14:paraId="30E1CD44" w14:textId="77777777" w:rsidR="00BF76F2" w:rsidRDefault="00BF76F2" w:rsidP="00810896">
            <w:pPr>
              <w:rPr>
                <w:sz w:val="22"/>
              </w:rPr>
            </w:pPr>
            <w:r>
              <w:rPr>
                <w:sz w:val="22"/>
              </w:rPr>
              <w:t>annosaika</w:t>
            </w:r>
          </w:p>
        </w:tc>
        <w:tc>
          <w:tcPr>
            <w:tcW w:w="3260" w:type="dxa"/>
          </w:tcPr>
          <w:p w14:paraId="0E6FCD28" w14:textId="485974BE" w:rsidR="00BF76F2" w:rsidRPr="00F03191" w:rsidRDefault="00BF76F2" w:rsidP="00810896">
            <w:pPr>
              <w:pStyle w:val="Yltunniste"/>
              <w:tabs>
                <w:tab w:val="clear" w:pos="4153"/>
                <w:tab w:val="clear" w:pos="8306"/>
              </w:tabs>
              <w:rPr>
                <w:sz w:val="22"/>
              </w:rPr>
            </w:pPr>
            <w:r>
              <w:rPr>
                <w:sz w:val="22"/>
              </w:rPr>
              <w:t>observation</w:t>
            </w:r>
          </w:p>
        </w:tc>
        <w:tc>
          <w:tcPr>
            <w:tcW w:w="2835" w:type="dxa"/>
          </w:tcPr>
          <w:p w14:paraId="1564CEED" w14:textId="77777777" w:rsidR="00BF76F2" w:rsidRPr="00F03191" w:rsidRDefault="00BF76F2" w:rsidP="00810896">
            <w:pPr>
              <w:pStyle w:val="Yltunniste"/>
              <w:tabs>
                <w:tab w:val="clear" w:pos="4153"/>
                <w:tab w:val="clear" w:pos="8306"/>
              </w:tabs>
              <w:rPr>
                <w:sz w:val="22"/>
              </w:rPr>
            </w:pPr>
            <w:r>
              <w:rPr>
                <w:sz w:val="22"/>
              </w:rPr>
              <w:t>124</w:t>
            </w:r>
          </w:p>
        </w:tc>
      </w:tr>
      <w:tr w:rsidR="00BF76F2" w:rsidRPr="00F03191" w14:paraId="6D4FC164" w14:textId="6B6FED3B" w:rsidTr="00FF2E30">
        <w:tc>
          <w:tcPr>
            <w:tcW w:w="846" w:type="dxa"/>
          </w:tcPr>
          <w:p w14:paraId="688FC7CB" w14:textId="77777777" w:rsidR="00BF76F2" w:rsidRPr="00F03191" w:rsidRDefault="00BF76F2" w:rsidP="00A91AFC">
            <w:pPr>
              <w:rPr>
                <w:sz w:val="22"/>
              </w:rPr>
            </w:pPr>
            <w:r>
              <w:rPr>
                <w:sz w:val="22"/>
              </w:rPr>
              <w:t>241</w:t>
            </w:r>
          </w:p>
        </w:tc>
        <w:tc>
          <w:tcPr>
            <w:tcW w:w="2410" w:type="dxa"/>
          </w:tcPr>
          <w:p w14:paraId="00B2A759" w14:textId="22AE3804" w:rsidR="00BF76F2" w:rsidRDefault="00BF76F2" w:rsidP="00A91AFC">
            <w:pPr>
              <w:rPr>
                <w:sz w:val="22"/>
              </w:rPr>
            </w:pPr>
            <w:r>
              <w:rPr>
                <w:sz w:val="22"/>
              </w:rPr>
              <w:t>annos (fysikaalinen)</w:t>
            </w:r>
          </w:p>
        </w:tc>
        <w:tc>
          <w:tcPr>
            <w:tcW w:w="3260" w:type="dxa"/>
          </w:tcPr>
          <w:p w14:paraId="38F685B7" w14:textId="27F097AA" w:rsidR="00BF76F2" w:rsidRPr="00F03191" w:rsidRDefault="00BF76F2" w:rsidP="00A91AFC">
            <w:pPr>
              <w:pStyle w:val="Yltunniste"/>
              <w:tabs>
                <w:tab w:val="clear" w:pos="4153"/>
                <w:tab w:val="clear" w:pos="8306"/>
              </w:tabs>
              <w:rPr>
                <w:sz w:val="22"/>
              </w:rPr>
            </w:pPr>
            <w:r>
              <w:rPr>
                <w:sz w:val="22"/>
              </w:rPr>
              <w:t>substanceAdministration</w:t>
            </w:r>
          </w:p>
        </w:tc>
        <w:tc>
          <w:tcPr>
            <w:tcW w:w="2835" w:type="dxa"/>
          </w:tcPr>
          <w:p w14:paraId="0BA3B346" w14:textId="77777777" w:rsidR="00BF76F2" w:rsidRPr="00F03191" w:rsidRDefault="00BF76F2" w:rsidP="00A91AFC">
            <w:pPr>
              <w:pStyle w:val="Yltunniste"/>
              <w:tabs>
                <w:tab w:val="clear" w:pos="4153"/>
                <w:tab w:val="clear" w:pos="8306"/>
              </w:tabs>
              <w:rPr>
                <w:sz w:val="22"/>
              </w:rPr>
            </w:pPr>
            <w:r>
              <w:rPr>
                <w:sz w:val="22"/>
              </w:rPr>
              <w:t>98</w:t>
            </w:r>
          </w:p>
        </w:tc>
      </w:tr>
      <w:tr w:rsidR="00BF76F2" w:rsidRPr="00F03191" w14:paraId="00C65B8D" w14:textId="2FC90877" w:rsidTr="00FF2E30">
        <w:tc>
          <w:tcPr>
            <w:tcW w:w="846" w:type="dxa"/>
          </w:tcPr>
          <w:p w14:paraId="53AB6D8E" w14:textId="77777777" w:rsidR="00BF76F2" w:rsidRPr="00F03191" w:rsidRDefault="00BF76F2" w:rsidP="00A91AFC">
            <w:pPr>
              <w:rPr>
                <w:sz w:val="22"/>
              </w:rPr>
            </w:pPr>
            <w:r>
              <w:rPr>
                <w:sz w:val="22"/>
              </w:rPr>
              <w:t>242</w:t>
            </w:r>
          </w:p>
        </w:tc>
        <w:tc>
          <w:tcPr>
            <w:tcW w:w="2410" w:type="dxa"/>
          </w:tcPr>
          <w:p w14:paraId="4DD5BFEF" w14:textId="497EAFAD" w:rsidR="00BF76F2" w:rsidRDefault="00BF76F2" w:rsidP="00A91AFC">
            <w:pPr>
              <w:rPr>
                <w:sz w:val="22"/>
              </w:rPr>
            </w:pPr>
            <w:r>
              <w:rPr>
                <w:sz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00A91AFC">
            <w:pPr>
              <w:pStyle w:val="Yltunniste"/>
              <w:tabs>
                <w:tab w:val="clear" w:pos="4153"/>
                <w:tab w:val="clear" w:pos="8306"/>
              </w:tabs>
              <w:rPr>
                <w:sz w:val="22"/>
              </w:rPr>
            </w:pPr>
            <w:r>
              <w:rPr>
                <w:sz w:val="22"/>
              </w:rPr>
              <w:t>96,97</w:t>
            </w:r>
          </w:p>
        </w:tc>
      </w:tr>
      <w:tr w:rsidR="00BF76F2" w:rsidRPr="00F03191" w14:paraId="43A8947A" w14:textId="3AFDCD7A" w:rsidTr="00FF2E30">
        <w:tc>
          <w:tcPr>
            <w:tcW w:w="846" w:type="dxa"/>
          </w:tcPr>
          <w:p w14:paraId="47BD5D43" w14:textId="77777777" w:rsidR="00BF76F2" w:rsidRPr="00F03191" w:rsidRDefault="00BF76F2" w:rsidP="00A91AFC">
            <w:pPr>
              <w:rPr>
                <w:sz w:val="22"/>
              </w:rPr>
            </w:pPr>
            <w:r>
              <w:rPr>
                <w:sz w:val="22"/>
              </w:rPr>
              <w:t>243</w:t>
            </w:r>
          </w:p>
        </w:tc>
        <w:tc>
          <w:tcPr>
            <w:tcW w:w="2410" w:type="dxa"/>
          </w:tcPr>
          <w:p w14:paraId="3332084D" w14:textId="77777777" w:rsidR="00BF76F2" w:rsidRDefault="00BF76F2" w:rsidP="00A91AFC">
            <w:pPr>
              <w:rPr>
                <w:sz w:val="22"/>
              </w:rPr>
            </w:pPr>
            <w:r>
              <w:rPr>
                <w:sz w:val="22"/>
              </w:rPr>
              <w:t>annos tarvittaessa</w:t>
            </w:r>
          </w:p>
        </w:tc>
        <w:tc>
          <w:tcPr>
            <w:tcW w:w="3260" w:type="dxa"/>
          </w:tcPr>
          <w:p w14:paraId="12975F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08184EE0" w14:textId="77777777" w:rsidR="00BF76F2" w:rsidRPr="00F03191" w:rsidRDefault="00BF76F2" w:rsidP="00A91AFC">
            <w:pPr>
              <w:pStyle w:val="Yltunniste"/>
              <w:tabs>
                <w:tab w:val="clear" w:pos="4153"/>
                <w:tab w:val="clear" w:pos="8306"/>
              </w:tabs>
              <w:rPr>
                <w:sz w:val="22"/>
              </w:rPr>
            </w:pPr>
            <w:r>
              <w:rPr>
                <w:sz w:val="22"/>
              </w:rPr>
              <w:t>95</w:t>
            </w:r>
          </w:p>
        </w:tc>
      </w:tr>
      <w:tr w:rsidR="00BF76F2" w:rsidRPr="00F03191" w14:paraId="204418F5" w14:textId="5FB84EA5" w:rsidTr="00FF2E30">
        <w:tc>
          <w:tcPr>
            <w:tcW w:w="846" w:type="dxa"/>
          </w:tcPr>
          <w:p w14:paraId="36A9B8C1" w14:textId="77777777" w:rsidR="00BF76F2" w:rsidRPr="00F03191" w:rsidRDefault="00BF76F2" w:rsidP="00A91AFC">
            <w:pPr>
              <w:rPr>
                <w:sz w:val="22"/>
              </w:rPr>
            </w:pPr>
            <w:r>
              <w:rPr>
                <w:sz w:val="22"/>
              </w:rPr>
              <w:t>244</w:t>
            </w:r>
          </w:p>
        </w:tc>
        <w:tc>
          <w:tcPr>
            <w:tcW w:w="2410" w:type="dxa"/>
          </w:tcPr>
          <w:p w14:paraId="6C3DCDAD" w14:textId="77777777" w:rsidR="00BF76F2" w:rsidRDefault="00BF76F2" w:rsidP="00A91AFC">
            <w:pPr>
              <w:rPr>
                <w:sz w:val="22"/>
              </w:rPr>
            </w:pPr>
            <w:r>
              <w:rPr>
                <w:sz w:val="22"/>
              </w:rPr>
              <w:t>annosajankohta</w:t>
            </w:r>
          </w:p>
        </w:tc>
        <w:tc>
          <w:tcPr>
            <w:tcW w:w="3260" w:type="dxa"/>
          </w:tcPr>
          <w:p w14:paraId="5BC76C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389B142" w14:textId="77777777" w:rsidR="00BF76F2" w:rsidRPr="00F03191" w:rsidRDefault="00BF76F2" w:rsidP="00A91AFC">
            <w:pPr>
              <w:pStyle w:val="Yltunniste"/>
              <w:tabs>
                <w:tab w:val="clear" w:pos="4153"/>
                <w:tab w:val="clear" w:pos="8306"/>
              </w:tabs>
              <w:rPr>
                <w:sz w:val="22"/>
              </w:rPr>
            </w:pPr>
            <w:r>
              <w:rPr>
                <w:sz w:val="22"/>
              </w:rPr>
              <w:t>123</w:t>
            </w:r>
          </w:p>
        </w:tc>
      </w:tr>
      <w:tr w:rsidR="00BF76F2" w:rsidRPr="00F03191" w14:paraId="7AED3BB6" w14:textId="09195D9E" w:rsidTr="00FF2E30">
        <w:tc>
          <w:tcPr>
            <w:tcW w:w="846" w:type="dxa"/>
          </w:tcPr>
          <w:p w14:paraId="7F813576" w14:textId="77777777" w:rsidR="00BF76F2" w:rsidRPr="00F03191" w:rsidRDefault="00BF76F2" w:rsidP="00A91AFC">
            <w:pPr>
              <w:rPr>
                <w:sz w:val="22"/>
              </w:rPr>
            </w:pPr>
            <w:r>
              <w:rPr>
                <w:sz w:val="22"/>
              </w:rPr>
              <w:t>245</w:t>
            </w:r>
          </w:p>
        </w:tc>
        <w:tc>
          <w:tcPr>
            <w:tcW w:w="2410" w:type="dxa"/>
          </w:tcPr>
          <w:p w14:paraId="71F62E9E" w14:textId="77777777" w:rsidR="00BF76F2" w:rsidRDefault="00BF76F2" w:rsidP="00A91AFC">
            <w:pPr>
              <w:rPr>
                <w:sz w:val="22"/>
              </w:rPr>
            </w:pPr>
            <w:r>
              <w:rPr>
                <w:sz w:val="22"/>
              </w:rPr>
              <w:t>annosjakson päivä</w:t>
            </w:r>
          </w:p>
        </w:tc>
        <w:tc>
          <w:tcPr>
            <w:tcW w:w="3260" w:type="dxa"/>
          </w:tcPr>
          <w:p w14:paraId="06B311E7"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4C44B375" w14:textId="77777777" w:rsidR="00BF76F2" w:rsidRPr="00F03191" w:rsidRDefault="00BF76F2" w:rsidP="00A91AFC">
            <w:pPr>
              <w:pStyle w:val="Yltunniste"/>
              <w:tabs>
                <w:tab w:val="clear" w:pos="4153"/>
                <w:tab w:val="clear" w:pos="8306"/>
              </w:tabs>
              <w:rPr>
                <w:sz w:val="22"/>
              </w:rPr>
            </w:pPr>
            <w:r>
              <w:rPr>
                <w:sz w:val="22"/>
              </w:rPr>
              <w:t>125</w:t>
            </w:r>
          </w:p>
        </w:tc>
      </w:tr>
      <w:tr w:rsidR="00C82841" w:rsidRPr="00F03191" w14:paraId="2DD9D44B" w14:textId="77777777" w:rsidTr="00FF2E30">
        <w:tc>
          <w:tcPr>
            <w:tcW w:w="846" w:type="dxa"/>
          </w:tcPr>
          <w:p w14:paraId="1E3A6BA6" w14:textId="00D80940" w:rsidR="00C82841" w:rsidRDefault="00C82841" w:rsidP="00A91AFC">
            <w:pPr>
              <w:rPr>
                <w:sz w:val="22"/>
              </w:rPr>
            </w:pPr>
            <w:r>
              <w:rPr>
                <w:sz w:val="22"/>
              </w:rPr>
              <w:t>250</w:t>
            </w:r>
          </w:p>
        </w:tc>
        <w:tc>
          <w:tcPr>
            <w:tcW w:w="2410" w:type="dxa"/>
          </w:tcPr>
          <w:p w14:paraId="42408297" w14:textId="122D0880" w:rsidR="00C82841" w:rsidRDefault="005D00F0" w:rsidP="00A91AFC">
            <w:pPr>
              <w:rPr>
                <w:sz w:val="22"/>
              </w:rPr>
            </w:pPr>
            <w:r>
              <w:rPr>
                <w:sz w:val="22"/>
              </w:rPr>
              <w:t>annostuksen</w:t>
            </w:r>
            <w:r w:rsidR="00C82841">
              <w:rPr>
                <w:sz w:val="22"/>
              </w:rPr>
              <w:t xml:space="preserve"> lisätiedot</w:t>
            </w:r>
          </w:p>
        </w:tc>
        <w:tc>
          <w:tcPr>
            <w:tcW w:w="3260" w:type="dxa"/>
          </w:tcPr>
          <w:p w14:paraId="3FDEB90A" w14:textId="2149CA04" w:rsidR="00C82841" w:rsidRPr="00F03191" w:rsidRDefault="00C82841" w:rsidP="00A91AFC">
            <w:pPr>
              <w:pStyle w:val="Yltunniste"/>
              <w:tabs>
                <w:tab w:val="clear" w:pos="4153"/>
                <w:tab w:val="clear" w:pos="8306"/>
              </w:tabs>
              <w:rPr>
                <w:sz w:val="22"/>
              </w:rPr>
            </w:pPr>
            <w:r>
              <w:rPr>
                <w:sz w:val="22"/>
              </w:rPr>
              <w:t>substanceAdministration</w:t>
            </w:r>
          </w:p>
        </w:tc>
        <w:tc>
          <w:tcPr>
            <w:tcW w:w="2835" w:type="dxa"/>
          </w:tcPr>
          <w:p w14:paraId="5E6D9AD5" w14:textId="77777777" w:rsidR="00C82841" w:rsidRDefault="00C82841" w:rsidP="00A91AFC">
            <w:pPr>
              <w:pStyle w:val="Yltunniste"/>
              <w:tabs>
                <w:tab w:val="clear" w:pos="4153"/>
                <w:tab w:val="clear" w:pos="8306"/>
              </w:tabs>
              <w:rPr>
                <w:sz w:val="22"/>
              </w:rPr>
            </w:pPr>
          </w:p>
        </w:tc>
      </w:tr>
      <w:tr w:rsidR="00BF76F2" w:rsidRPr="00F03191" w14:paraId="7254A585" w14:textId="131EA7BA" w:rsidTr="00FF2E30">
        <w:tc>
          <w:tcPr>
            <w:tcW w:w="846" w:type="dxa"/>
          </w:tcPr>
          <w:p w14:paraId="68385DEA" w14:textId="77777777" w:rsidR="00BF76F2" w:rsidRPr="00F03191" w:rsidRDefault="00BF76F2" w:rsidP="00A91AFC">
            <w:pPr>
              <w:rPr>
                <w:sz w:val="22"/>
              </w:rPr>
            </w:pPr>
            <w:r>
              <w:rPr>
                <w:sz w:val="22"/>
              </w:rPr>
              <w:t>270</w:t>
            </w:r>
          </w:p>
        </w:tc>
        <w:tc>
          <w:tcPr>
            <w:tcW w:w="2410" w:type="dxa"/>
          </w:tcPr>
          <w:p w14:paraId="57DE2CEB" w14:textId="77777777" w:rsidR="00BF76F2" w:rsidRDefault="00BF76F2" w:rsidP="00A91AFC">
            <w:pPr>
              <w:rPr>
                <w:sz w:val="22"/>
              </w:rPr>
            </w:pPr>
            <w:r w:rsidRPr="0098091F">
              <w:rPr>
                <w:sz w:val="22"/>
              </w:rPr>
              <w:t>lisäseurannassa</w:t>
            </w:r>
          </w:p>
        </w:tc>
        <w:tc>
          <w:tcPr>
            <w:tcW w:w="3260" w:type="dxa"/>
          </w:tcPr>
          <w:p w14:paraId="41942189"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8EBC432" w14:textId="77777777" w:rsidR="00BF76F2" w:rsidRPr="00F03191" w:rsidRDefault="00BF76F2" w:rsidP="00A91AFC">
            <w:pPr>
              <w:pStyle w:val="Yltunniste"/>
              <w:tabs>
                <w:tab w:val="clear" w:pos="4153"/>
                <w:tab w:val="clear" w:pos="8306"/>
              </w:tabs>
              <w:rPr>
                <w:sz w:val="22"/>
              </w:rPr>
            </w:pPr>
            <w:r>
              <w:rPr>
                <w:sz w:val="22"/>
              </w:rPr>
              <w:t>127</w:t>
            </w:r>
          </w:p>
        </w:tc>
      </w:tr>
      <w:tr w:rsidR="00BF76F2" w:rsidRPr="00F03191" w14:paraId="23453B68" w14:textId="1C7B89B5" w:rsidTr="00FF2E30">
        <w:tc>
          <w:tcPr>
            <w:tcW w:w="846" w:type="dxa"/>
          </w:tcPr>
          <w:p w14:paraId="2CD13626" w14:textId="77777777" w:rsidR="00BF76F2" w:rsidRPr="00F03191" w:rsidRDefault="00BF76F2" w:rsidP="00A91AFC">
            <w:pPr>
              <w:rPr>
                <w:sz w:val="22"/>
              </w:rPr>
            </w:pPr>
            <w:r>
              <w:rPr>
                <w:sz w:val="22"/>
              </w:rPr>
              <w:t>271</w:t>
            </w:r>
          </w:p>
        </w:tc>
        <w:tc>
          <w:tcPr>
            <w:tcW w:w="2410" w:type="dxa"/>
          </w:tcPr>
          <w:p w14:paraId="64D91410" w14:textId="77777777" w:rsidR="00BF76F2" w:rsidRPr="0098091F" w:rsidRDefault="00BF76F2" w:rsidP="00A91AFC">
            <w:pPr>
              <w:rPr>
                <w:sz w:val="22"/>
              </w:rPr>
            </w:pPr>
            <w:r>
              <w:rPr>
                <w:sz w:val="22"/>
              </w:rPr>
              <w:t>b</w:t>
            </w:r>
            <w:r w:rsidRPr="0098091F">
              <w:rPr>
                <w:sz w:val="22"/>
              </w:rPr>
              <w:t>iologinen lääke</w:t>
            </w:r>
          </w:p>
        </w:tc>
        <w:tc>
          <w:tcPr>
            <w:tcW w:w="3260" w:type="dxa"/>
          </w:tcPr>
          <w:p w14:paraId="550F1FEB"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6473AA50" w14:textId="77777777" w:rsidR="00BF76F2" w:rsidRPr="00F03191" w:rsidRDefault="00BF76F2" w:rsidP="00A91AFC">
            <w:pPr>
              <w:pStyle w:val="Yltunniste"/>
              <w:tabs>
                <w:tab w:val="clear" w:pos="4153"/>
                <w:tab w:val="clear" w:pos="8306"/>
              </w:tabs>
              <w:rPr>
                <w:sz w:val="22"/>
              </w:rPr>
            </w:pPr>
            <w:r>
              <w:rPr>
                <w:sz w:val="22"/>
              </w:rPr>
              <w:t>131</w:t>
            </w:r>
          </w:p>
        </w:tc>
      </w:tr>
      <w:tr w:rsidR="00BF76F2" w:rsidRPr="00F03191" w14:paraId="5E5B433C" w14:textId="198A968B" w:rsidTr="00FF2E30">
        <w:tc>
          <w:tcPr>
            <w:tcW w:w="846" w:type="dxa"/>
          </w:tcPr>
          <w:p w14:paraId="35F10DCD" w14:textId="77777777" w:rsidR="00BF76F2" w:rsidRPr="00F03191" w:rsidRDefault="00BF76F2" w:rsidP="00A91AFC">
            <w:pPr>
              <w:rPr>
                <w:sz w:val="22"/>
              </w:rPr>
            </w:pPr>
            <w:r>
              <w:rPr>
                <w:sz w:val="22"/>
              </w:rPr>
              <w:t>272</w:t>
            </w:r>
          </w:p>
        </w:tc>
        <w:tc>
          <w:tcPr>
            <w:tcW w:w="2410" w:type="dxa"/>
          </w:tcPr>
          <w:p w14:paraId="0F4B7159" w14:textId="77777777" w:rsidR="00BF76F2" w:rsidRDefault="00BF76F2" w:rsidP="00A91AFC">
            <w:pPr>
              <w:rPr>
                <w:sz w:val="22"/>
              </w:rPr>
            </w:pPr>
            <w:r>
              <w:rPr>
                <w:sz w:val="22"/>
              </w:rPr>
              <w:t>b</w:t>
            </w:r>
            <w:r w:rsidRPr="0098091F">
              <w:rPr>
                <w:sz w:val="22"/>
              </w:rPr>
              <w:t>iosimilaari</w:t>
            </w:r>
          </w:p>
        </w:tc>
        <w:tc>
          <w:tcPr>
            <w:tcW w:w="3260" w:type="dxa"/>
          </w:tcPr>
          <w:p w14:paraId="205A47F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2CD3FBC" w14:textId="77777777" w:rsidR="00BF76F2" w:rsidRPr="00F03191" w:rsidRDefault="00BF76F2" w:rsidP="00A91AFC">
            <w:pPr>
              <w:pStyle w:val="Yltunniste"/>
              <w:tabs>
                <w:tab w:val="clear" w:pos="4153"/>
                <w:tab w:val="clear" w:pos="8306"/>
              </w:tabs>
              <w:rPr>
                <w:sz w:val="22"/>
              </w:rPr>
            </w:pPr>
            <w:r>
              <w:rPr>
                <w:sz w:val="22"/>
              </w:rPr>
              <w:t>84</w:t>
            </w:r>
          </w:p>
        </w:tc>
      </w:tr>
      <w:tr w:rsidR="00BF76F2" w:rsidRPr="00F03191" w14:paraId="179ED5C1" w14:textId="45A34233" w:rsidTr="00FF2E30">
        <w:tc>
          <w:tcPr>
            <w:tcW w:w="846" w:type="dxa"/>
          </w:tcPr>
          <w:p w14:paraId="33ACF298" w14:textId="77777777" w:rsidR="00BF76F2" w:rsidRPr="00F03191" w:rsidRDefault="00BF76F2" w:rsidP="00A91AFC">
            <w:pPr>
              <w:rPr>
                <w:sz w:val="22"/>
              </w:rPr>
            </w:pPr>
            <w:r>
              <w:rPr>
                <w:sz w:val="22"/>
              </w:rPr>
              <w:t>273</w:t>
            </w:r>
          </w:p>
        </w:tc>
        <w:tc>
          <w:tcPr>
            <w:tcW w:w="2410" w:type="dxa"/>
          </w:tcPr>
          <w:p w14:paraId="790B986E" w14:textId="77777777" w:rsidR="00BF76F2" w:rsidRDefault="00BF76F2" w:rsidP="00A91AFC">
            <w:pPr>
              <w:rPr>
                <w:sz w:val="22"/>
              </w:rPr>
            </w:pPr>
            <w:r>
              <w:rPr>
                <w:sz w:val="22"/>
              </w:rPr>
              <w:t>p</w:t>
            </w:r>
            <w:r w:rsidRPr="0098091F">
              <w:rPr>
                <w:sz w:val="22"/>
              </w:rPr>
              <w:t>erustelu muun kuin edullisimman biologisen lääkkeen käytölle</w:t>
            </w:r>
          </w:p>
        </w:tc>
        <w:tc>
          <w:tcPr>
            <w:tcW w:w="3260" w:type="dxa"/>
          </w:tcPr>
          <w:p w14:paraId="61DEF433"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4D1C8F2" w14:textId="77777777" w:rsidR="00BF76F2" w:rsidRPr="00F03191" w:rsidRDefault="00BF76F2" w:rsidP="00A91AFC">
            <w:pPr>
              <w:pStyle w:val="Yltunniste"/>
              <w:tabs>
                <w:tab w:val="clear" w:pos="4153"/>
                <w:tab w:val="clear" w:pos="8306"/>
              </w:tabs>
              <w:rPr>
                <w:sz w:val="22"/>
              </w:rPr>
            </w:pPr>
            <w:r>
              <w:rPr>
                <w:sz w:val="22"/>
              </w:rPr>
              <w:t>85</w:t>
            </w:r>
          </w:p>
        </w:tc>
      </w:tr>
      <w:tr w:rsidR="00BF76F2" w:rsidRPr="00F03191" w14:paraId="6AA44CB9" w14:textId="679F2FAF" w:rsidTr="00FF2E30">
        <w:tc>
          <w:tcPr>
            <w:tcW w:w="846" w:type="dxa"/>
          </w:tcPr>
          <w:p w14:paraId="2569092B" w14:textId="77777777" w:rsidR="00BF76F2" w:rsidRPr="00F03191" w:rsidRDefault="00BF76F2" w:rsidP="00A91AFC">
            <w:pPr>
              <w:rPr>
                <w:sz w:val="22"/>
              </w:rPr>
            </w:pPr>
            <w:r>
              <w:rPr>
                <w:sz w:val="22"/>
              </w:rPr>
              <w:t>274</w:t>
            </w:r>
          </w:p>
        </w:tc>
        <w:tc>
          <w:tcPr>
            <w:tcW w:w="2410" w:type="dxa"/>
          </w:tcPr>
          <w:p w14:paraId="76DA83B1" w14:textId="77777777" w:rsidR="00BF76F2" w:rsidRDefault="00BF76F2" w:rsidP="00A91AFC">
            <w:pPr>
              <w:rPr>
                <w:sz w:val="22"/>
              </w:rPr>
            </w:pPr>
            <w:r w:rsidRPr="0098091F">
              <w:rPr>
                <w:sz w:val="22"/>
              </w:rPr>
              <w:t>lääkeryhmä</w:t>
            </w:r>
          </w:p>
        </w:tc>
        <w:tc>
          <w:tcPr>
            <w:tcW w:w="3260" w:type="dxa"/>
          </w:tcPr>
          <w:p w14:paraId="724FAD8C"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027E2DE" w14:textId="77777777" w:rsidR="00BF76F2" w:rsidRPr="00F03191" w:rsidRDefault="00BF76F2" w:rsidP="00A91AFC">
            <w:pPr>
              <w:pStyle w:val="Yltunniste"/>
              <w:tabs>
                <w:tab w:val="clear" w:pos="4153"/>
                <w:tab w:val="clear" w:pos="8306"/>
              </w:tabs>
              <w:rPr>
                <w:sz w:val="22"/>
              </w:rPr>
            </w:pPr>
            <w:r>
              <w:rPr>
                <w:sz w:val="22"/>
              </w:rPr>
              <w:t>86</w:t>
            </w:r>
          </w:p>
        </w:tc>
      </w:tr>
      <w:tr w:rsidR="00BF76F2" w:rsidRPr="00F03191" w14:paraId="6D2B0FAE" w14:textId="2357667E" w:rsidTr="00FF2E30">
        <w:tc>
          <w:tcPr>
            <w:tcW w:w="846" w:type="dxa"/>
          </w:tcPr>
          <w:p w14:paraId="60A3E602" w14:textId="77777777" w:rsidR="00BF76F2" w:rsidRPr="00F03191" w:rsidRDefault="00BF76F2" w:rsidP="00A91AFC">
            <w:pPr>
              <w:rPr>
                <w:sz w:val="22"/>
              </w:rPr>
            </w:pPr>
            <w:r>
              <w:rPr>
                <w:sz w:val="22"/>
              </w:rPr>
              <w:t>275</w:t>
            </w:r>
          </w:p>
        </w:tc>
        <w:tc>
          <w:tcPr>
            <w:tcW w:w="2410" w:type="dxa"/>
          </w:tcPr>
          <w:p w14:paraId="551A607F" w14:textId="77777777" w:rsidR="00BF76F2" w:rsidRPr="0098091F" w:rsidRDefault="00BF76F2" w:rsidP="00A91AFC">
            <w:pPr>
              <w:rPr>
                <w:sz w:val="22"/>
              </w:rPr>
            </w:pPr>
            <w:r w:rsidRPr="0098091F">
              <w:rPr>
                <w:sz w:val="22"/>
              </w:rPr>
              <w:t>veri- tai plasmaperäinen valmiste</w:t>
            </w:r>
          </w:p>
        </w:tc>
        <w:tc>
          <w:tcPr>
            <w:tcW w:w="3260" w:type="dxa"/>
          </w:tcPr>
          <w:p w14:paraId="5AE61BE5"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A779336" w14:textId="77777777" w:rsidR="00BF76F2" w:rsidRPr="00F03191" w:rsidRDefault="00BF76F2" w:rsidP="00A91AFC">
            <w:pPr>
              <w:pStyle w:val="Yltunniste"/>
              <w:tabs>
                <w:tab w:val="clear" w:pos="4153"/>
                <w:tab w:val="clear" w:pos="8306"/>
              </w:tabs>
              <w:rPr>
                <w:sz w:val="22"/>
              </w:rPr>
            </w:pPr>
            <w:r>
              <w:rPr>
                <w:sz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9" w:name="_Toc122512794"/>
      <w:r>
        <w:t>LÄÄKEMÄÄRÄYS - rakenteinen muoto (computable structures)</w:t>
      </w:r>
      <w:bookmarkEnd w:id="9"/>
    </w:p>
    <w:p w14:paraId="194F0DC0" w14:textId="77777777" w:rsidR="0077747B" w:rsidRDefault="0077747B"/>
    <w:p w14:paraId="188DFDA2" w14:textId="77777777" w:rsidR="0077747B" w:rsidRDefault="0077747B">
      <w:pPr>
        <w:pStyle w:val="Otsikko2"/>
      </w:pPr>
      <w:bookmarkStart w:id="10" w:name="_Toc122512795"/>
      <w:r>
        <w:t>Lääkemääräyksen rakenteisen muodon periaatteet</w:t>
      </w:r>
      <w:bookmarkEnd w:id="10"/>
    </w:p>
    <w:p w14:paraId="7BCD40A2" w14:textId="77777777" w:rsidR="0077747B" w:rsidRDefault="0077747B"/>
    <w:p w14:paraId="29F20034" w14:textId="174A4D75" w:rsidR="0077747B" w:rsidRDefault="0077747B">
      <w:r>
        <w:t>Rakenteinen muoto on tehty siten, että kaikki</w:t>
      </w:r>
      <w:r w:rsidR="0026747A">
        <w:t xml:space="preserve"> rakenteen kolmannella </w:t>
      </w:r>
      <w:proofErr w:type="gramStart"/>
      <w:r w:rsidR="0026747A">
        <w:t>component.section</w:t>
      </w:r>
      <w:proofErr w:type="gramEnd"/>
      <w:r w:rsidR="0026747A">
        <w:t xml:space="preserve"> tasolla olevat</w:t>
      </w:r>
      <w:r>
        <w:t xml:space="preserve"> entryt (computable structures) sijaitsevat yhden ainoan sectionin alla (jonka text-osuudessa on näyttömuoto). Entryt on määritelty siten, että jokaisen entryn alla on organizer-rakenne</w:t>
      </w:r>
      <w:r w:rsidR="00594896">
        <w:t xml:space="preserve"> pois</w:t>
      </w:r>
      <w:r w:rsidR="0004005E">
        <w:t xml:space="preserve"> </w:t>
      </w:r>
      <w:r w:rsidR="00594896">
        <w:t>lukien määrätyn lääkkeen yksiköivä tun</w:t>
      </w:r>
      <w:r w:rsidR="000A2CDF">
        <w:t>niste</w:t>
      </w:r>
      <w:r w:rsidR="00594896">
        <w:t xml:space="preserve">, joka on </w:t>
      </w:r>
      <w:proofErr w:type="gramStart"/>
      <w:r w:rsidR="00594896">
        <w:t>entry.observatio</w:t>
      </w:r>
      <w:r w:rsidR="00FA214B">
        <w:t>n</w:t>
      </w:r>
      <w:proofErr w:type="gramEnd"/>
      <w:r w:rsidR="00594896">
        <w:t>-rakenne</w:t>
      </w:r>
      <w:r>
        <w:t>. Organizerit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r>
        <w:t>code=160:</w:t>
      </w:r>
      <w:r>
        <w:tab/>
        <w:t>määrätyn lääkkeen yksilöivä tunn</w:t>
      </w:r>
      <w:r w:rsidR="00CA3751">
        <w:t>iste</w:t>
      </w:r>
    </w:p>
    <w:p w14:paraId="62E44932" w14:textId="3BBAA4B1" w:rsidR="0077747B" w:rsidRDefault="0077747B">
      <w:r>
        <w:t>code=83:</w:t>
      </w:r>
      <w:r>
        <w:tab/>
        <w:t xml:space="preserve">lääkevalmisteen ja pakkauksen tiedot </w:t>
      </w:r>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498707D8" w:rsidR="0077747B" w:rsidRDefault="00BA370D">
      <w:r>
        <w:t xml:space="preserve">Organizer-rakenteet </w:t>
      </w:r>
      <w:r w:rsidR="0077747B">
        <w:t>on tässä dokumentissa esitetty siinä järjestyksessä, kuin ne esiintyvät varsinaisen CDA R2-</w:t>
      </w:r>
      <w:r w:rsidR="00A0235E">
        <w:t xml:space="preserve">asiakirjan </w:t>
      </w:r>
      <w:r w:rsidR="0077747B">
        <w:t xml:space="preserve">entry-osuudessa.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11" w:name="_Määrätyn_lääkkeen_potilaskohtainen"/>
      <w:bookmarkStart w:id="12" w:name="_Toc122512796"/>
      <w:bookmarkEnd w:id="11"/>
      <w:r>
        <w:t>Määrätyn lääkkeen yksilöivä tunniste</w:t>
      </w:r>
      <w:bookmarkEnd w:id="12"/>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FD22A0" w14:paraId="658E7F5E" w14:textId="77777777" w:rsidTr="000D12BE">
        <w:tc>
          <w:tcPr>
            <w:tcW w:w="9231" w:type="dxa"/>
            <w:hideMark/>
          </w:tcPr>
          <w:p w14:paraId="116C3EAB" w14:textId="764580DC" w:rsidR="000D12BE" w:rsidRPr="000D12BE" w:rsidRDefault="000D12BE" w:rsidP="000D12BE">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4B7E6C" w:rsidRPr="00AE4F89">
              <w:rPr>
                <w:sz w:val="18"/>
                <w:lang w:val="en-US"/>
              </w:rPr>
              <w:t>component/section/</w:t>
            </w:r>
            <w:r w:rsidR="004B7E6C">
              <w:rPr>
                <w:sz w:val="18"/>
                <w:lang w:val="en-US"/>
              </w:rPr>
              <w:t>entry</w:t>
            </w:r>
          </w:p>
        </w:tc>
      </w:tr>
    </w:tbl>
    <w:p w14:paraId="0BC0B484" w14:textId="77777777" w:rsidR="000D12BE" w:rsidRPr="002C60BB" w:rsidRDefault="000D12BE" w:rsidP="000D12BE">
      <w:pPr>
        <w:rPr>
          <w:lang w:val="en-US"/>
        </w:rPr>
      </w:pPr>
    </w:p>
    <w:p w14:paraId="42A15565" w14:textId="7880ABC0" w:rsidR="000D12BE" w:rsidRPr="00E83F55" w:rsidRDefault="000D12BE" w:rsidP="000D12BE">
      <w:pPr>
        <w:pStyle w:val="Snt1"/>
      </w:pPr>
      <w:r>
        <w:t>1</w:t>
      </w:r>
      <w:r w:rsidRPr="00E83F55">
        <w:t xml:space="preserve">. </w:t>
      </w:r>
      <w:r w:rsidR="000344C6">
        <w:t xml:space="preserve">EHDOLLISESTI PAKOLLINEN </w:t>
      </w:r>
      <w:r>
        <w:t>nolla tai yksi</w:t>
      </w:r>
      <w:r w:rsidRPr="00E83F55">
        <w:t xml:space="preserve"> [</w:t>
      </w:r>
      <w:proofErr w:type="gramStart"/>
      <w:r>
        <w:t>0..</w:t>
      </w:r>
      <w:proofErr w:type="gramEnd"/>
      <w:r>
        <w:t>1</w:t>
      </w:r>
      <w:r w:rsidRPr="00E83F55">
        <w:t xml:space="preserve">] entry </w:t>
      </w:r>
    </w:p>
    <w:p w14:paraId="5C659BDF" w14:textId="013D871A" w:rsidR="000344C6" w:rsidRDefault="000344C6" w:rsidP="000D12BE">
      <w:pPr>
        <w:pStyle w:val="Snt2"/>
      </w:pPr>
      <w:r>
        <w:t>{</w:t>
      </w:r>
      <w:r w:rsidR="00661C7C" w:rsidRPr="00661C7C">
        <w:t>P</w:t>
      </w:r>
      <w:r w:rsidR="00661C7C">
        <w:t>otilastietojärjestelmän</w:t>
      </w:r>
      <w:r w:rsidR="00661C7C" w:rsidRPr="00661C7C">
        <w:t xml:space="preserve"> tuottamana pakollinen, apteekkijärjestelmillä </w:t>
      </w:r>
      <w:r w:rsidR="004A4FB5">
        <w:t>jää aina tyhjäksi</w:t>
      </w:r>
      <w:r>
        <w:t>}</w:t>
      </w:r>
    </w:p>
    <w:p w14:paraId="57B6D5A6" w14:textId="73B66CDB" w:rsidR="000D12BE" w:rsidRPr="00E83F55" w:rsidRDefault="004846D6" w:rsidP="000D12BE">
      <w:pPr>
        <w:pStyle w:val="Snt2"/>
      </w:pPr>
      <w:r>
        <w:t>a</w:t>
      </w:r>
      <w:r w:rsidR="000D12BE">
        <w:t xml:space="preserve">. PAKOLLINEN yksi </w:t>
      </w:r>
      <w:r w:rsidR="000D12BE" w:rsidRPr="00E83F55">
        <w:t>[1..1]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observation</w:t>
      </w:r>
    </w:p>
    <w:p w14:paraId="09F2F82B" w14:textId="77777777" w:rsidR="000D12BE" w:rsidRDefault="000D12BE" w:rsidP="000D12BE"/>
    <w:p w14:paraId="3A978CB5" w14:textId="39DFD01B" w:rsidR="001A4C0B" w:rsidRDefault="001A4C0B" w:rsidP="001A4C0B">
      <w:pPr>
        <w:pStyle w:val="Snt1"/>
      </w:pPr>
      <w:r w:rsidRPr="00AB5257">
        <w:rPr>
          <w:b/>
        </w:rPr>
        <w:t>Toteutus</w:t>
      </w:r>
      <w:r>
        <w:rPr>
          <w:b/>
        </w:rPr>
        <w:t>o</w:t>
      </w:r>
      <w:r w:rsidRPr="00AB5257">
        <w:rPr>
          <w:b/>
        </w:rPr>
        <w:t xml:space="preserve">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13" w:name="_Määrätyn_lääkkeen_yksilöivä"/>
    <w:bookmarkStart w:id="14" w:name="_Toc509922358"/>
    <w:bookmarkEnd w:id="13"/>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15" w:name="_Toc122512797"/>
      <w:r w:rsidR="000D12BE" w:rsidRPr="0046547C">
        <w:rPr>
          <w:rStyle w:val="Hyperlinkki"/>
        </w:rPr>
        <w:t>Määrätyn lääkkeen yksilöivä tunniste</w:t>
      </w:r>
      <w:r>
        <w:fldChar w:fldCharType="end"/>
      </w:r>
      <w:r w:rsidR="000D12BE">
        <w:t xml:space="preserve"> -</w:t>
      </w:r>
      <w:bookmarkEnd w:id="14"/>
      <w:r w:rsidR="000D12BE">
        <w:t>observation</w:t>
      </w:r>
      <w:bookmarkEnd w:id="1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FD22A0" w14:paraId="3BF1785B" w14:textId="77777777" w:rsidTr="000D12BE">
        <w:tc>
          <w:tcPr>
            <w:tcW w:w="8528" w:type="dxa"/>
            <w:tcBorders>
              <w:top w:val="single" w:sz="8" w:space="0" w:color="4472C4"/>
              <w:left w:val="single" w:sz="8" w:space="0" w:color="4472C4"/>
              <w:bottom w:val="single" w:sz="8" w:space="0" w:color="4472C4"/>
              <w:right w:val="single" w:sz="8" w:space="0" w:color="4472C4"/>
            </w:tcBorders>
            <w:hideMark/>
          </w:tcPr>
          <w:p w14:paraId="22999F17" w14:textId="77777777" w:rsidR="000D12BE" w:rsidRPr="004C3F3B" w:rsidRDefault="000D12BE" w:rsidP="000D12BE">
            <w:pPr>
              <w:rPr>
                <w:sz w:val="18"/>
                <w:lang w:val="en-US"/>
              </w:rPr>
            </w:pPr>
            <w:r w:rsidRPr="00AE4F89">
              <w:rPr>
                <w:sz w:val="18"/>
                <w:lang w:val="en-US"/>
              </w:rPr>
              <w:t>/structuredBody/component/section/component/section/component/section/entry/</w:t>
            </w:r>
            <w:r w:rsidR="001A4C0B">
              <w:rPr>
                <w:sz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w:t>
      </w:r>
      <w:proofErr w:type="gramStart"/>
      <w:r w:rsidRPr="00C72E18">
        <w:t>1..</w:t>
      </w:r>
      <w:proofErr w:type="gramEnd"/>
      <w:r w:rsidRPr="00C72E18">
        <w:t>1] @classCode="COND" ja yksi [1..1] @moodCode="EVN"</w:t>
      </w:r>
    </w:p>
    <w:p w14:paraId="1BD1951E" w14:textId="5D1B1266" w:rsidR="001A4C0B" w:rsidRDefault="001A4C0B" w:rsidP="009F6AC7">
      <w:pPr>
        <w:pStyle w:val="Snt1"/>
      </w:pPr>
      <w:r w:rsidRPr="00C72E18">
        <w:t>2. PAKOLLINEN yksi [</w:t>
      </w:r>
      <w:proofErr w:type="gramStart"/>
      <w:r w:rsidRPr="00C72E18">
        <w:t>1..</w:t>
      </w:r>
      <w:proofErr w:type="gramEnd"/>
      <w:r w:rsidRPr="00C72E18">
        <w:t>1] code/@code="</w:t>
      </w:r>
      <w:r>
        <w:t xml:space="preserve">160” </w:t>
      </w:r>
      <w:r w:rsidR="00C26706">
        <w:t>m</w:t>
      </w:r>
      <w:r>
        <w:t>äärätyn lääkkeen yksilöivä tunn</w:t>
      </w:r>
      <w:r w:rsidR="00F13837">
        <w:t>iste</w:t>
      </w:r>
      <w:r w:rsidRPr="00C72E18">
        <w:t xml:space="preserve"> (codeSystem: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3. PAKOLLINEN yksi [</w:t>
      </w:r>
      <w:proofErr w:type="gramStart"/>
      <w:r w:rsidRPr="00AC3C96">
        <w:t>1..</w:t>
      </w:r>
      <w:proofErr w:type="gramEnd"/>
      <w:r w:rsidRPr="00AC3C96">
        <w:t xml:space="preserve">1] value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001A4C0B">
      <w:pPr>
        <w:pStyle w:val="Snt1"/>
        <w:rPr>
          <w:b/>
        </w:rPr>
      </w:pPr>
      <w:r w:rsidRPr="004C7B44">
        <w:rPr>
          <w:b/>
        </w:rPr>
        <w:t>Toteutusohje:</w:t>
      </w:r>
      <w:r w:rsidRPr="001A4C0B">
        <w:rPr>
          <w:b/>
        </w:rPr>
        <w:t xml:space="preserve"> </w:t>
      </w:r>
      <w:r w:rsidRPr="001A4C0B">
        <w:t>Koko tunniste sijoitetaan observation-elementin &lt;value root&gt; -rakenteeseen ja se muodostetaan lääkkeen jatkumon ensimmäisen asiakirjan OID-tunnuksesta lisäämällä asiakirjan OID:n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proofErr w:type="gramStart"/>
      <w:r w:rsidR="003931CC">
        <w:t>1</w:t>
      </w:r>
      <w:r>
        <w:t>..</w:t>
      </w:r>
      <w:proofErr w:type="gramEnd"/>
      <w:r>
        <w:t>1] entryRelationship</w:t>
      </w:r>
    </w:p>
    <w:p w14:paraId="6C203377" w14:textId="387B00CD" w:rsidR="00211659" w:rsidRDefault="00211659" w:rsidP="00211659">
      <w:pPr>
        <w:pStyle w:val="Snt2"/>
      </w:pPr>
      <w:r>
        <w:t>a. PAKOLLINEN yksi [</w:t>
      </w:r>
      <w:proofErr w:type="gramStart"/>
      <w:r>
        <w:t>1..</w:t>
      </w:r>
      <w:proofErr w:type="gramEnd"/>
      <w:r>
        <w:t>1] @typeCode=”COMP”</w:t>
      </w:r>
    </w:p>
    <w:p w14:paraId="3EFB4064" w14:textId="317B40FF" w:rsidR="00211659" w:rsidRDefault="00211659" w:rsidP="00211659">
      <w:pPr>
        <w:pStyle w:val="Snt2"/>
      </w:pPr>
      <w:r>
        <w:t xml:space="preserve">b. PAKOLLINEN yksi [1..1]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observation</w:t>
      </w:r>
    </w:p>
    <w:p w14:paraId="53374A17" w14:textId="4E592004" w:rsidR="0073718D" w:rsidRDefault="0073718D" w:rsidP="00211659">
      <w:pPr>
        <w:pStyle w:val="Snt2"/>
      </w:pPr>
    </w:p>
    <w:bookmarkStart w:id="16" w:name="_Osan_tunnus_–"/>
    <w:bookmarkStart w:id="17" w:name="_Toc22661317"/>
    <w:bookmarkEnd w:id="16"/>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18" w:name="_Toc122512798"/>
      <w:r w:rsidRPr="002E76EF">
        <w:rPr>
          <w:rStyle w:val="Hyperlinkki"/>
        </w:rPr>
        <w:t>Määrätyn lääkkeen osatun</w:t>
      </w:r>
      <w:r w:rsidR="006A4F79">
        <w:rPr>
          <w:rStyle w:val="Hyperlinkki"/>
        </w:rPr>
        <w:t>niste</w:t>
      </w:r>
      <w:r>
        <w:fldChar w:fldCharType="end"/>
      </w:r>
      <w:r w:rsidR="0073718D">
        <w:t xml:space="preserve"> – observation</w:t>
      </w:r>
      <w:bookmarkEnd w:id="17"/>
      <w:bookmarkEnd w:id="1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FD22A0" w14:paraId="66825EC1"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81E4C7D" w14:textId="77777777" w:rsidR="00CD46E9" w:rsidRPr="004C3F3B" w:rsidRDefault="00CD46E9" w:rsidP="006C14F2">
            <w:pPr>
              <w:rPr>
                <w:sz w:val="18"/>
                <w:lang w:val="en-US"/>
              </w:rPr>
            </w:pPr>
            <w:r w:rsidRPr="00AE4F89">
              <w:rPr>
                <w:sz w:val="18"/>
                <w:lang w:val="en-US"/>
              </w:rPr>
              <w:t>/structuredBody/component/section/component/section/component/section/entry/</w:t>
            </w:r>
            <w:r>
              <w:rPr>
                <w:sz w:val="18"/>
                <w:lang w:val="en-US"/>
              </w:rPr>
              <w:t>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w:t>
      </w:r>
      <w:proofErr w:type="gramStart"/>
      <w:r w:rsidRPr="00C72E18">
        <w:t>1..</w:t>
      </w:r>
      <w:proofErr w:type="gramEnd"/>
      <w:r w:rsidRPr="00C72E18">
        <w:t>1] @classCode="</w:t>
      </w:r>
      <w:r>
        <w:t>COND</w:t>
      </w:r>
      <w:r w:rsidRPr="00C72E18">
        <w:t>" ja yksi [1..1] @moodCode="EVN"</w:t>
      </w:r>
    </w:p>
    <w:p w14:paraId="27302369" w14:textId="2780B3D8" w:rsidR="0073718D" w:rsidRDefault="0073718D" w:rsidP="0073718D">
      <w:pPr>
        <w:pStyle w:val="Snt1"/>
      </w:pPr>
      <w:r w:rsidRPr="00C72E18">
        <w:t>2. PAKOLLINEN yksi [</w:t>
      </w:r>
      <w:proofErr w:type="gramStart"/>
      <w:r w:rsidRPr="00C72E18">
        <w:t>1..</w:t>
      </w:r>
      <w:proofErr w:type="gramEnd"/>
      <w:r w:rsidRPr="00C72E18">
        <w:t>1] code/@code="</w:t>
      </w:r>
      <w:r w:rsidR="006A4F79">
        <w:t>167</w:t>
      </w:r>
      <w:r>
        <w:t xml:space="preserve">” </w:t>
      </w:r>
      <w:r w:rsidR="00467D57">
        <w:t>m</w:t>
      </w:r>
      <w:r w:rsidR="002E76EF">
        <w:t>äärätyn lääkeen osa</w:t>
      </w:r>
      <w:r>
        <w:t>tun</w:t>
      </w:r>
      <w:r w:rsidR="006A4F79">
        <w:t>niste</w:t>
      </w:r>
      <w:r w:rsidRPr="00C72E18">
        <w:t xml:space="preserve"> "(codeSystem: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3. PAKOLLINEN yksi [</w:t>
      </w:r>
      <w:proofErr w:type="gramStart"/>
      <w:r w:rsidRPr="00AC3C96">
        <w:t>1..</w:t>
      </w:r>
      <w:proofErr w:type="gramEnd"/>
      <w:r w:rsidRPr="00AC3C96">
        <w:t xml:space="preserve">1] value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1E314BB0" w14:textId="1DB1C643" w:rsidR="0073718D" w:rsidRDefault="0073718D" w:rsidP="0073718D">
      <w:pPr>
        <w:pStyle w:val="Snt1"/>
      </w:pPr>
      <w:r w:rsidRPr="004C7B44">
        <w:rPr>
          <w:b/>
        </w:rPr>
        <w:t>Toteutusohje:</w:t>
      </w:r>
      <w:r w:rsidRPr="001A4C0B">
        <w:rPr>
          <w:b/>
        </w:rPr>
        <w:t xml:space="preserve"> </w:t>
      </w:r>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esimerkiksi, kun potilas käyttää kahta eri vahvuista valmistetta, tulee toisen reseptin osatunnisteeksi 2. </w:t>
      </w:r>
      <w:r w:rsidR="005E3524" w:rsidRPr="005E3524">
        <w:t>Toistaiseksi käytetään vain arvoa 1.</w:t>
      </w: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2"/>
          <w:highlight w:val="white"/>
        </w:rPr>
        <w:t>tunniste</w:t>
      </w:r>
      <w:r w:rsidRPr="0040232F">
        <w:rPr>
          <w:rFonts w:ascii="Arial" w:hAnsi="Arial" w:cs="Arial"/>
          <w:sz w:val="20"/>
          <w:szCs w:val="20"/>
        </w:rPr>
        <w:t xml:space="preserve"> --&gt;</w:t>
      </w:r>
    </w:p>
    <w:p w14:paraId="41C7217C" w14:textId="77777777" w:rsidR="000A022D" w:rsidRPr="00FD22A0"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D22A0">
        <w:rPr>
          <w:rFonts w:ascii="Arial" w:hAnsi="Arial" w:cs="Arial"/>
          <w:sz w:val="20"/>
          <w:szCs w:val="20"/>
        </w:rPr>
        <w:t>&lt;</w:t>
      </w:r>
      <w:r w:rsidRPr="00FD22A0">
        <w:rPr>
          <w:rStyle w:val="XMLDarkRed"/>
          <w:sz w:val="20"/>
          <w:szCs w:val="22"/>
          <w:highlight w:val="white"/>
        </w:rPr>
        <w:t>entry</w:t>
      </w:r>
      <w:r w:rsidRPr="00FD22A0">
        <w:rPr>
          <w:rFonts w:ascii="Arial" w:hAnsi="Arial" w:cs="Arial"/>
          <w:sz w:val="20"/>
          <w:szCs w:val="20"/>
        </w:rPr>
        <w:t>&gt;</w:t>
      </w:r>
    </w:p>
    <w:p w14:paraId="0F5C76C1" w14:textId="77777777" w:rsidR="000A022D" w:rsidRPr="00FD22A0"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FD22A0">
        <w:rPr>
          <w:rFonts w:ascii="Arial" w:hAnsi="Arial" w:cs="Arial"/>
          <w:sz w:val="20"/>
          <w:szCs w:val="20"/>
        </w:rPr>
        <w:tab/>
      </w:r>
      <w:r w:rsidRPr="00FD22A0">
        <w:rPr>
          <w:rFonts w:ascii="Arial" w:hAnsi="Arial" w:cs="Arial"/>
          <w:sz w:val="20"/>
          <w:szCs w:val="20"/>
          <w:lang w:val="en-US"/>
        </w:rPr>
        <w:t>&lt;</w:t>
      </w:r>
      <w:r w:rsidRPr="00FD22A0">
        <w:rPr>
          <w:rStyle w:val="XMLDarkRed"/>
          <w:sz w:val="20"/>
          <w:szCs w:val="22"/>
          <w:highlight w:val="white"/>
          <w:lang w:val="en-US"/>
        </w:rPr>
        <w:t>observation</w:t>
      </w:r>
      <w:r w:rsidRPr="00FD22A0">
        <w:rPr>
          <w:rFonts w:ascii="Arial" w:hAnsi="Arial" w:cs="Arial"/>
          <w:sz w:val="20"/>
          <w:szCs w:val="20"/>
          <w:lang w:val="en-US"/>
        </w:rPr>
        <w:t xml:space="preserve"> </w:t>
      </w:r>
      <w:r w:rsidRPr="00FD22A0">
        <w:rPr>
          <w:rStyle w:val="XMLRed"/>
          <w:sz w:val="20"/>
          <w:szCs w:val="22"/>
          <w:highlight w:val="white"/>
          <w:lang w:val="en-US"/>
        </w:rPr>
        <w:t>classCode</w:t>
      </w:r>
      <w:r w:rsidRPr="00FD22A0">
        <w:rPr>
          <w:rFonts w:ascii="Arial" w:hAnsi="Arial" w:cs="Arial"/>
          <w:sz w:val="20"/>
          <w:szCs w:val="20"/>
          <w:lang w:val="en-US"/>
        </w:rPr>
        <w:t xml:space="preserve">="COND" </w:t>
      </w:r>
      <w:r w:rsidRPr="00FD22A0">
        <w:rPr>
          <w:rStyle w:val="XMLRed"/>
          <w:sz w:val="20"/>
          <w:szCs w:val="22"/>
          <w:highlight w:val="white"/>
          <w:lang w:val="en-US"/>
        </w:rPr>
        <w:t>moodCode</w:t>
      </w:r>
      <w:r w:rsidRPr="00FD22A0">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FD22A0">
        <w:rPr>
          <w:rFonts w:ascii="Arial" w:hAnsi="Arial" w:cs="Arial"/>
          <w:sz w:val="20"/>
          <w:szCs w:val="20"/>
          <w:lang w:val="en-US"/>
        </w:rPr>
        <w:tab/>
      </w:r>
      <w:r w:rsidR="00CE63C5" w:rsidRPr="00FD22A0">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="160"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="II" </w:t>
      </w:r>
      <w:r w:rsidRPr="009450BF">
        <w:rPr>
          <w:rStyle w:val="XMLRed"/>
          <w:sz w:val="20"/>
          <w:szCs w:val="22"/>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osatunniste</w:t>
      </w:r>
      <w:r w:rsidRPr="0040232F">
        <w:rPr>
          <w:rFonts w:ascii="Arial" w:hAnsi="Arial" w:cs="Arial"/>
          <w:sz w:val="20"/>
          <w:szCs w:val="20"/>
        </w:rPr>
        <w:t xml:space="preserve"> --&gt;</w:t>
      </w:r>
    </w:p>
    <w:p w14:paraId="512AB487" w14:textId="4A2BF101" w:rsidR="000A022D" w:rsidRPr="00FD22A0"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00CE63C5" w:rsidRPr="0040232F">
        <w:rPr>
          <w:rFonts w:ascii="Arial" w:hAnsi="Arial" w:cs="Arial"/>
          <w:sz w:val="20"/>
          <w:szCs w:val="20"/>
        </w:rPr>
        <w:tab/>
      </w:r>
      <w:r w:rsidRPr="00FD22A0">
        <w:rPr>
          <w:rFonts w:ascii="Arial" w:hAnsi="Arial" w:cs="Arial"/>
          <w:sz w:val="20"/>
          <w:szCs w:val="20"/>
        </w:rPr>
        <w:t>&lt;</w:t>
      </w:r>
      <w:r w:rsidRPr="00FD22A0">
        <w:rPr>
          <w:rStyle w:val="XMLDarkRed"/>
          <w:sz w:val="20"/>
          <w:szCs w:val="22"/>
          <w:highlight w:val="white"/>
        </w:rPr>
        <w:t>entryRelationship</w:t>
      </w:r>
      <w:r w:rsidRPr="00FD22A0">
        <w:rPr>
          <w:rFonts w:ascii="Arial" w:hAnsi="Arial" w:cs="Arial"/>
          <w:sz w:val="20"/>
          <w:szCs w:val="20"/>
        </w:rPr>
        <w:t xml:space="preserve"> </w:t>
      </w:r>
      <w:r w:rsidRPr="00FD22A0">
        <w:rPr>
          <w:rStyle w:val="XMLRed"/>
          <w:sz w:val="20"/>
          <w:szCs w:val="22"/>
          <w:highlight w:val="white"/>
        </w:rPr>
        <w:t>typeCode</w:t>
      </w:r>
      <w:r w:rsidRPr="00FD22A0">
        <w:rPr>
          <w:rFonts w:ascii="Arial" w:hAnsi="Arial" w:cs="Arial"/>
          <w:sz w:val="20"/>
          <w:szCs w:val="20"/>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FD22A0">
        <w:rPr>
          <w:rFonts w:ascii="Arial" w:hAnsi="Arial" w:cs="Arial"/>
          <w:sz w:val="20"/>
          <w:szCs w:val="20"/>
        </w:rPr>
        <w:tab/>
      </w:r>
      <w:r w:rsidRPr="00FD22A0">
        <w:rPr>
          <w:rFonts w:ascii="Arial" w:hAnsi="Arial" w:cs="Arial"/>
          <w:sz w:val="20"/>
          <w:szCs w:val="20"/>
        </w:rPr>
        <w:tab/>
      </w:r>
      <w:r w:rsidR="00CE63C5" w:rsidRPr="00FD22A0">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="COND" </w:t>
      </w:r>
      <w:r w:rsidRPr="009450BF">
        <w:rPr>
          <w:rStyle w:val="XMLRed"/>
          <w:sz w:val="20"/>
          <w:szCs w:val="22"/>
          <w:highlight w:val="white"/>
          <w:lang w:val="en-GB"/>
        </w:rPr>
        <w:t>moodCode</w:t>
      </w:r>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="INT" </w:t>
      </w:r>
      <w:r w:rsidRPr="009450BF">
        <w:rPr>
          <w:rStyle w:val="XMLRed"/>
          <w:sz w:val="20"/>
          <w:szCs w:val="22"/>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entryRelationship</w:t>
      </w:r>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2"/>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19" w:name="_Toc122512799"/>
      <w:r>
        <w:t>Lääkevalmisteen ja pakkauksen tiedot sekä reseptin perustiedot</w:t>
      </w:r>
      <w:bookmarkEnd w:id="19"/>
    </w:p>
    <w:p w14:paraId="04C4A851" w14:textId="28D632F2" w:rsidR="0077747B" w:rsidRDefault="0077747B"/>
    <w:p w14:paraId="44D84B85" w14:textId="77777777" w:rsidR="0077747B" w:rsidRDefault="0077747B" w:rsidP="00BC5FA4">
      <w:pPr>
        <w:pStyle w:val="Otsikko3"/>
      </w:pPr>
      <w:bookmarkStart w:id="20" w:name="_Toc122512800"/>
      <w:r>
        <w:t>Tietojen yhteenveto</w:t>
      </w:r>
      <w:bookmarkEnd w:id="20"/>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007D6E62">
        <w:rPr>
          <w:b/>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Pr>
          <w:b/>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Pr>
          <w:b/>
        </w:rPr>
        <w:t>tietosisältömäärittelyn vastaava CodeId:</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pPr>
        <w:rPr>
          <w:b/>
        </w:rPr>
      </w:pPr>
      <w:r w:rsidRPr="00BF0BEF">
        <w:rPr>
          <w:b/>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00532BD8">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00532BD8">
        <w:tc>
          <w:tcPr>
            <w:tcW w:w="2547" w:type="dxa"/>
          </w:tcPr>
          <w:p w14:paraId="28A70BFA" w14:textId="117BC923" w:rsidR="0098274A" w:rsidRPr="00CD46E9" w:rsidRDefault="0098274A">
            <w:pPr>
              <w:rPr>
                <w:sz w:val="22"/>
              </w:rPr>
            </w:pPr>
            <w:r w:rsidRPr="00CD46E9">
              <w:rPr>
                <w:sz w:val="22"/>
              </w:rPr>
              <w:t>lääke</w:t>
            </w:r>
            <w:r>
              <w:rPr>
                <w:sz w:val="22"/>
              </w:rPr>
              <w:t>valmisteen</w:t>
            </w:r>
            <w:r w:rsidRPr="00CD46E9">
              <w:rPr>
                <w:sz w:val="22"/>
              </w:rPr>
              <w:t xml:space="preserve"> vahvuus ja vahvuuden yksikkö </w:t>
            </w:r>
          </w:p>
        </w:tc>
        <w:tc>
          <w:tcPr>
            <w:tcW w:w="1417" w:type="dxa"/>
          </w:tcPr>
          <w:p w14:paraId="07CE9F65" w14:textId="6A098691" w:rsidR="0098274A" w:rsidRPr="00CD46E9" w:rsidRDefault="005C31DA">
            <w:pPr>
              <w:rPr>
                <w:sz w:val="22"/>
              </w:rPr>
            </w:pPr>
            <w:r>
              <w:rPr>
                <w:sz w:val="22"/>
              </w:rPr>
              <w:t>CodeId 10</w:t>
            </w:r>
          </w:p>
        </w:tc>
        <w:tc>
          <w:tcPr>
            <w:tcW w:w="1276" w:type="dxa"/>
          </w:tcPr>
          <w:p w14:paraId="1CFBDD75" w14:textId="1A3F41DE" w:rsidR="0098274A" w:rsidRPr="00CD46E9" w:rsidRDefault="0098274A">
            <w:pPr>
              <w:rPr>
                <w:sz w:val="22"/>
              </w:rPr>
            </w:pPr>
            <w:r w:rsidRPr="00CD46E9">
              <w:rPr>
                <w:sz w:val="22"/>
              </w:rPr>
              <w:t>(max 80 mkiä)</w:t>
            </w:r>
          </w:p>
        </w:tc>
        <w:tc>
          <w:tcPr>
            <w:tcW w:w="3969" w:type="dxa"/>
          </w:tcPr>
          <w:p w14:paraId="4B9766F4" w14:textId="19D9F80A" w:rsidR="0098274A" w:rsidRPr="00CD46E9" w:rsidRDefault="0098274A">
            <w:pPr>
              <w:ind w:left="72"/>
              <w:rPr>
                <w:sz w:val="22"/>
              </w:rPr>
            </w:pPr>
            <w:r>
              <w:rPr>
                <w:sz w:val="22"/>
              </w:rPr>
              <w:t>EP, pakollinen jos tieto</w:t>
            </w:r>
            <w:r w:rsidRPr="00CD46E9">
              <w:rPr>
                <w:sz w:val="22"/>
              </w:rPr>
              <w:t xml:space="preserve"> löytyy </w:t>
            </w:r>
            <w:r>
              <w:rPr>
                <w:sz w:val="22"/>
              </w:rPr>
              <w:t>L</w:t>
            </w:r>
            <w:r w:rsidRPr="00CD46E9">
              <w:rPr>
                <w:sz w:val="22"/>
              </w:rPr>
              <w:t>ääketietokannasta</w:t>
            </w:r>
          </w:p>
        </w:tc>
      </w:tr>
      <w:tr w:rsidR="0098274A" w:rsidRPr="00CD46E9" w14:paraId="45F3EC3D" w14:textId="77777777" w:rsidTr="00532BD8">
        <w:tc>
          <w:tcPr>
            <w:tcW w:w="2547" w:type="dxa"/>
          </w:tcPr>
          <w:p w14:paraId="2DE0F51C" w14:textId="1C9060FA" w:rsidR="0098274A" w:rsidRPr="00CD46E9" w:rsidRDefault="0098274A">
            <w:pPr>
              <w:rPr>
                <w:sz w:val="22"/>
              </w:rPr>
            </w:pPr>
            <w:r w:rsidRPr="00CD46E9">
              <w:rPr>
                <w:sz w:val="22"/>
                <w:highlight w:val="white"/>
              </w:rPr>
              <w:t>lääkevalmisteen ATC-koodi</w:t>
            </w:r>
            <w:r w:rsidRPr="00CD46E9">
              <w:rPr>
                <w:sz w:val="22"/>
              </w:rPr>
              <w:t xml:space="preserve"> </w:t>
            </w:r>
          </w:p>
        </w:tc>
        <w:tc>
          <w:tcPr>
            <w:tcW w:w="1417" w:type="dxa"/>
          </w:tcPr>
          <w:p w14:paraId="5E0F2F60" w14:textId="7BB6839C" w:rsidR="0098274A" w:rsidRPr="00CD46E9" w:rsidRDefault="005962F4">
            <w:pPr>
              <w:rPr>
                <w:sz w:val="22"/>
              </w:rPr>
            </w:pPr>
            <w:r>
              <w:rPr>
                <w:sz w:val="22"/>
              </w:rPr>
              <w:t>CodeId 8</w:t>
            </w:r>
          </w:p>
        </w:tc>
        <w:tc>
          <w:tcPr>
            <w:tcW w:w="1276" w:type="dxa"/>
          </w:tcPr>
          <w:p w14:paraId="6B96A22E" w14:textId="0EEE1102" w:rsidR="0098274A" w:rsidRPr="00CD46E9" w:rsidRDefault="0098274A">
            <w:pPr>
              <w:rPr>
                <w:sz w:val="22"/>
              </w:rPr>
            </w:pPr>
            <w:r w:rsidRPr="00CD46E9">
              <w:rPr>
                <w:sz w:val="22"/>
              </w:rPr>
              <w:t>(max 9 mkiä)</w:t>
            </w:r>
          </w:p>
        </w:tc>
        <w:tc>
          <w:tcPr>
            <w:tcW w:w="3969" w:type="dxa"/>
          </w:tcPr>
          <w:p w14:paraId="4AF7B7C6" w14:textId="4203C0E3"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w:t>
            </w:r>
            <w:r w:rsidRPr="00CD46E9">
              <w:rPr>
                <w:sz w:val="22"/>
              </w:rPr>
              <w:t>ta</w:t>
            </w:r>
          </w:p>
        </w:tc>
      </w:tr>
      <w:tr w:rsidR="0098274A" w:rsidRPr="00CD46E9" w14:paraId="6760429D" w14:textId="77777777" w:rsidTr="00532BD8">
        <w:tc>
          <w:tcPr>
            <w:tcW w:w="2547" w:type="dxa"/>
          </w:tcPr>
          <w:p w14:paraId="0F4C2F7D" w14:textId="7E7324C9" w:rsidR="0098274A" w:rsidRPr="00CD46E9" w:rsidRDefault="0098274A">
            <w:pPr>
              <w:rPr>
                <w:sz w:val="22"/>
              </w:rPr>
            </w:pPr>
            <w:r w:rsidRPr="00CD46E9">
              <w:rPr>
                <w:sz w:val="22"/>
                <w:highlight w:val="white"/>
              </w:rPr>
              <w:t>ATC-koodin mukainen nimi</w:t>
            </w:r>
            <w:r w:rsidRPr="00CD46E9">
              <w:rPr>
                <w:sz w:val="22"/>
              </w:rPr>
              <w:t xml:space="preserve"> </w:t>
            </w:r>
          </w:p>
        </w:tc>
        <w:tc>
          <w:tcPr>
            <w:tcW w:w="1417" w:type="dxa"/>
          </w:tcPr>
          <w:p w14:paraId="66A087DA" w14:textId="0E1E42DE" w:rsidR="0098274A" w:rsidRPr="00CD46E9" w:rsidRDefault="002F0F40">
            <w:pPr>
              <w:rPr>
                <w:sz w:val="22"/>
              </w:rPr>
            </w:pPr>
            <w:r>
              <w:rPr>
                <w:sz w:val="22"/>
              </w:rPr>
              <w:t>CodeId 8</w:t>
            </w:r>
          </w:p>
        </w:tc>
        <w:tc>
          <w:tcPr>
            <w:tcW w:w="1276" w:type="dxa"/>
          </w:tcPr>
          <w:p w14:paraId="013F4B4E" w14:textId="194AD380" w:rsidR="0098274A" w:rsidRPr="00CD46E9" w:rsidRDefault="0098274A">
            <w:pPr>
              <w:rPr>
                <w:sz w:val="22"/>
              </w:rPr>
            </w:pPr>
            <w:r w:rsidRPr="00CD46E9">
              <w:rPr>
                <w:sz w:val="22"/>
              </w:rPr>
              <w:t>(max 200 mkiä)</w:t>
            </w:r>
          </w:p>
        </w:tc>
        <w:tc>
          <w:tcPr>
            <w:tcW w:w="3969" w:type="dxa"/>
          </w:tcPr>
          <w:p w14:paraId="33D32BDE" w14:textId="0B292DD2"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Lääketietokannasta</w:t>
            </w:r>
          </w:p>
        </w:tc>
      </w:tr>
      <w:tr w:rsidR="0098274A" w:rsidRPr="00CD46E9" w14:paraId="17883391" w14:textId="77777777" w:rsidTr="00532BD8">
        <w:tc>
          <w:tcPr>
            <w:tcW w:w="2547" w:type="dxa"/>
          </w:tcPr>
          <w:p w14:paraId="3AA7C8CE" w14:textId="69FA1F4D" w:rsidR="0098274A" w:rsidRPr="00CD46E9" w:rsidRDefault="0098274A">
            <w:pPr>
              <w:rPr>
                <w:sz w:val="22"/>
              </w:rPr>
            </w:pPr>
            <w:r w:rsidRPr="00CD46E9">
              <w:rPr>
                <w:sz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pPr>
              <w:rPr>
                <w:sz w:val="22"/>
              </w:rPr>
            </w:pPr>
            <w:r w:rsidRPr="00CD46E9">
              <w:rPr>
                <w:sz w:val="22"/>
              </w:rPr>
              <w:t>(max 80 mkiä)</w:t>
            </w:r>
          </w:p>
        </w:tc>
        <w:tc>
          <w:tcPr>
            <w:tcW w:w="3969" w:type="dxa"/>
          </w:tcPr>
          <w:p w14:paraId="0592D3DA" w14:textId="068CB96F" w:rsidR="0098274A" w:rsidRPr="00CD46E9" w:rsidRDefault="003546A1" w:rsidP="003546A1">
            <w:pPr>
              <w:ind w:left="72"/>
              <w:rPr>
                <w:sz w:val="22"/>
              </w:rPr>
            </w:pPr>
            <w:r>
              <w:rPr>
                <w:sz w:val="22"/>
              </w:rPr>
              <w:t>POISTETTU versiosta 4.00</w:t>
            </w:r>
          </w:p>
        </w:tc>
      </w:tr>
      <w:tr w:rsidR="0098274A" w:rsidRPr="00CD46E9" w14:paraId="2C95F477" w14:textId="77777777" w:rsidTr="00532BD8">
        <w:tc>
          <w:tcPr>
            <w:tcW w:w="2547" w:type="dxa"/>
          </w:tcPr>
          <w:p w14:paraId="30E84C8A" w14:textId="3C4C53CE" w:rsidR="0098274A" w:rsidRPr="00CD46E9" w:rsidRDefault="0098274A">
            <w:pPr>
              <w:rPr>
                <w:sz w:val="22"/>
              </w:rPr>
            </w:pPr>
            <w:r w:rsidRPr="00CD46E9">
              <w:rPr>
                <w:sz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00156C21">
            <w:pPr>
              <w:rPr>
                <w:sz w:val="22"/>
              </w:rPr>
            </w:pPr>
            <w:r>
              <w:rPr>
                <w:sz w:val="22"/>
              </w:rPr>
              <w:t>CodeId 47</w:t>
            </w:r>
          </w:p>
        </w:tc>
        <w:tc>
          <w:tcPr>
            <w:tcW w:w="1276" w:type="dxa"/>
          </w:tcPr>
          <w:p w14:paraId="2BE9ED99" w14:textId="70756E11" w:rsidR="0098274A" w:rsidRPr="00CD46E9" w:rsidRDefault="0098274A">
            <w:pPr>
              <w:rPr>
                <w:sz w:val="22"/>
              </w:rPr>
            </w:pPr>
            <w:r w:rsidRPr="00CD46E9">
              <w:rPr>
                <w:sz w:val="22"/>
              </w:rPr>
              <w:t>(max 5 mkiä)</w:t>
            </w:r>
          </w:p>
        </w:tc>
        <w:tc>
          <w:tcPr>
            <w:tcW w:w="3969" w:type="dxa"/>
          </w:tcPr>
          <w:p w14:paraId="3ED9E1F0" w14:textId="14D4C9CD" w:rsidR="0098274A" w:rsidRPr="00CD46E9" w:rsidRDefault="0098274A">
            <w:pPr>
              <w:ind w:left="72"/>
              <w:rPr>
                <w:sz w:val="22"/>
              </w:rPr>
            </w:pPr>
            <w:r>
              <w:rPr>
                <w:sz w:val="22"/>
              </w:rPr>
              <w:t>EP, pakollinen jos määrätyn määrän esittämistapa</w:t>
            </w:r>
            <w:r w:rsidRPr="00CD46E9">
              <w:rPr>
                <w:sz w:val="22"/>
              </w:rPr>
              <w:t xml:space="preserve"> on 1</w:t>
            </w:r>
          </w:p>
        </w:tc>
      </w:tr>
      <w:tr w:rsidR="0098274A" w:rsidRPr="00CD46E9" w14:paraId="2ECEB27F" w14:textId="77777777" w:rsidTr="00532BD8">
        <w:tc>
          <w:tcPr>
            <w:tcW w:w="2547" w:type="dxa"/>
          </w:tcPr>
          <w:p w14:paraId="23BAC51D" w14:textId="2BDAAE52" w:rsidR="0098274A" w:rsidRPr="00CD46E9" w:rsidRDefault="0098274A">
            <w:pPr>
              <w:rPr>
                <w:sz w:val="22"/>
              </w:rPr>
            </w:pPr>
            <w:r w:rsidRPr="00CD46E9">
              <w:rPr>
                <w:sz w:val="22"/>
              </w:rPr>
              <w:t xml:space="preserve">pakkauskoko </w:t>
            </w:r>
          </w:p>
        </w:tc>
        <w:tc>
          <w:tcPr>
            <w:tcW w:w="1417" w:type="dxa"/>
          </w:tcPr>
          <w:p w14:paraId="77DBE9CD" w14:textId="40460D30" w:rsidR="0098274A" w:rsidRPr="00CD46E9" w:rsidRDefault="00D92922">
            <w:pPr>
              <w:rPr>
                <w:sz w:val="22"/>
              </w:rPr>
            </w:pPr>
            <w:r>
              <w:rPr>
                <w:sz w:val="22"/>
              </w:rPr>
              <w:t>CodeId 45</w:t>
            </w:r>
          </w:p>
        </w:tc>
        <w:tc>
          <w:tcPr>
            <w:tcW w:w="1276" w:type="dxa"/>
          </w:tcPr>
          <w:p w14:paraId="1138372E" w14:textId="1F2209BA" w:rsidR="0098274A" w:rsidRPr="00CD46E9" w:rsidRDefault="0098274A">
            <w:pPr>
              <w:rPr>
                <w:sz w:val="22"/>
              </w:rPr>
            </w:pPr>
            <w:r w:rsidRPr="00CD46E9">
              <w:rPr>
                <w:sz w:val="22"/>
              </w:rPr>
              <w:t>(max 80 mkiä)</w:t>
            </w:r>
          </w:p>
        </w:tc>
        <w:tc>
          <w:tcPr>
            <w:tcW w:w="3969" w:type="dxa"/>
          </w:tcPr>
          <w:p w14:paraId="06974056" w14:textId="0720AE99" w:rsidR="0098274A" w:rsidRPr="00CD46E9" w:rsidRDefault="0098274A">
            <w:pPr>
              <w:ind w:left="72"/>
              <w:rPr>
                <w:sz w:val="22"/>
              </w:rPr>
            </w:pPr>
            <w:r>
              <w:rPr>
                <w:sz w:val="22"/>
              </w:rPr>
              <w:t>EP, pakollinen</w:t>
            </w:r>
            <w:r w:rsidRPr="00CD46E9">
              <w:rPr>
                <w:sz w:val="22"/>
              </w:rPr>
              <w:t xml:space="preserve"> jos </w:t>
            </w:r>
            <w:r>
              <w:rPr>
                <w:sz w:val="22"/>
              </w:rPr>
              <w:t>määrätyn määrän esittämistapa</w:t>
            </w:r>
            <w:r w:rsidRPr="00CD46E9">
              <w:rPr>
                <w:sz w:val="22"/>
              </w:rPr>
              <w:t xml:space="preserve"> on 1 ja tieto löytyy </w:t>
            </w:r>
            <w:r>
              <w:rPr>
                <w:sz w:val="22"/>
              </w:rPr>
              <w:t>Lääketietokannasta</w:t>
            </w:r>
          </w:p>
        </w:tc>
      </w:tr>
      <w:tr w:rsidR="0098274A" w:rsidRPr="00CD46E9" w14:paraId="177344EA" w14:textId="77777777" w:rsidTr="00532BD8">
        <w:tc>
          <w:tcPr>
            <w:tcW w:w="2547" w:type="dxa"/>
          </w:tcPr>
          <w:p w14:paraId="41081FF5" w14:textId="5C0D4F9A" w:rsidR="0098274A" w:rsidRPr="00CD46E9" w:rsidRDefault="0098274A">
            <w:pPr>
              <w:rPr>
                <w:sz w:val="22"/>
              </w:rPr>
            </w:pPr>
            <w:r w:rsidRPr="00CD46E9">
              <w:rPr>
                <w:sz w:val="22"/>
              </w:rPr>
              <w:t xml:space="preserve">pakkauskoon yksikkö </w:t>
            </w:r>
          </w:p>
        </w:tc>
        <w:tc>
          <w:tcPr>
            <w:tcW w:w="1417" w:type="dxa"/>
          </w:tcPr>
          <w:p w14:paraId="276A50D7" w14:textId="39171CEF" w:rsidR="0098274A" w:rsidRPr="00CD46E9" w:rsidRDefault="00D92922">
            <w:pPr>
              <w:rPr>
                <w:sz w:val="22"/>
              </w:rPr>
            </w:pPr>
            <w:r>
              <w:rPr>
                <w:sz w:val="22"/>
              </w:rPr>
              <w:t>CodeId 45</w:t>
            </w:r>
          </w:p>
        </w:tc>
        <w:tc>
          <w:tcPr>
            <w:tcW w:w="1276" w:type="dxa"/>
          </w:tcPr>
          <w:p w14:paraId="4FE814C3" w14:textId="1DCEF3C3" w:rsidR="0098274A" w:rsidRPr="00CD46E9" w:rsidRDefault="0098274A">
            <w:pPr>
              <w:rPr>
                <w:sz w:val="22"/>
              </w:rPr>
            </w:pPr>
            <w:r w:rsidRPr="00CD46E9">
              <w:rPr>
                <w:sz w:val="22"/>
              </w:rPr>
              <w:t>(max 16 mkiä)</w:t>
            </w:r>
          </w:p>
        </w:tc>
        <w:tc>
          <w:tcPr>
            <w:tcW w:w="3969" w:type="dxa"/>
          </w:tcPr>
          <w:p w14:paraId="5D65488A" w14:textId="7199036A" w:rsidR="0098274A" w:rsidRPr="00CD46E9" w:rsidRDefault="0098274A">
            <w:pPr>
              <w:ind w:left="72"/>
              <w:rPr>
                <w:sz w:val="22"/>
              </w:rPr>
            </w:pPr>
            <w:r>
              <w:rPr>
                <w:sz w:val="22"/>
              </w:rPr>
              <w:t>EP, pakollinen</w:t>
            </w:r>
            <w:r w:rsidRPr="00CD46E9">
              <w:rPr>
                <w:sz w:val="22"/>
              </w:rPr>
              <w:t xml:space="preserve"> jos </w:t>
            </w:r>
            <w:r w:rsidR="00207E5D">
              <w:rPr>
                <w:sz w:val="22"/>
              </w:rPr>
              <w:t>määrätyn määrän esittämistapa</w:t>
            </w:r>
            <w:r w:rsidRPr="00CD46E9">
              <w:rPr>
                <w:sz w:val="22"/>
              </w:rPr>
              <w:t xml:space="preserve"> on 1 ja tieto löytyy </w:t>
            </w:r>
            <w:r>
              <w:rPr>
                <w:sz w:val="22"/>
              </w:rPr>
              <w:t>Lääketietokannasta</w:t>
            </w:r>
          </w:p>
        </w:tc>
      </w:tr>
      <w:tr w:rsidR="0098274A" w:rsidRPr="00CD46E9" w14:paraId="3EE1FA01" w14:textId="77777777" w:rsidTr="00532BD8">
        <w:tc>
          <w:tcPr>
            <w:tcW w:w="2547" w:type="dxa"/>
          </w:tcPr>
          <w:p w14:paraId="3362552B" w14:textId="290D300F" w:rsidR="0098274A" w:rsidRPr="00CD46E9" w:rsidRDefault="0098274A">
            <w:pPr>
              <w:rPr>
                <w:sz w:val="22"/>
              </w:rPr>
            </w:pPr>
            <w:r w:rsidRPr="00CD46E9">
              <w:rPr>
                <w:sz w:val="22"/>
              </w:rPr>
              <w:t xml:space="preserve">lääkkeen kokonaismäärä </w:t>
            </w:r>
          </w:p>
        </w:tc>
        <w:tc>
          <w:tcPr>
            <w:tcW w:w="1417" w:type="dxa"/>
          </w:tcPr>
          <w:p w14:paraId="66D94235" w14:textId="0885C7A8" w:rsidR="0098274A" w:rsidRPr="00CD46E9" w:rsidRDefault="00F26B6F">
            <w:pPr>
              <w:rPr>
                <w:sz w:val="22"/>
              </w:rPr>
            </w:pPr>
            <w:r>
              <w:rPr>
                <w:sz w:val="22"/>
              </w:rPr>
              <w:t>CodeId 49</w:t>
            </w:r>
          </w:p>
        </w:tc>
        <w:tc>
          <w:tcPr>
            <w:tcW w:w="1276" w:type="dxa"/>
          </w:tcPr>
          <w:p w14:paraId="2FFCEA18" w14:textId="3E8DF413" w:rsidR="0098274A" w:rsidRPr="00CD46E9" w:rsidRDefault="0098274A">
            <w:pPr>
              <w:rPr>
                <w:sz w:val="22"/>
              </w:rPr>
            </w:pPr>
            <w:r w:rsidRPr="00CD46E9">
              <w:rPr>
                <w:sz w:val="22"/>
              </w:rPr>
              <w:t>(max 10 ,  + max 16 mkiä)</w:t>
            </w:r>
          </w:p>
        </w:tc>
        <w:tc>
          <w:tcPr>
            <w:tcW w:w="3969" w:type="dxa"/>
          </w:tcPr>
          <w:p w14:paraId="3BFEEA8A" w14:textId="73FAFA3A" w:rsidR="0098274A" w:rsidRPr="00CD46E9" w:rsidRDefault="0098274A">
            <w:pPr>
              <w:ind w:left="72"/>
              <w:rPr>
                <w:sz w:val="22"/>
              </w:rPr>
            </w:pPr>
            <w:r>
              <w:rPr>
                <w:sz w:val="22"/>
              </w:rPr>
              <w:t>EP, pakollinen</w:t>
            </w:r>
            <w:r w:rsidRPr="00CD46E9">
              <w:rPr>
                <w:sz w:val="22"/>
              </w:rPr>
              <w:t xml:space="preserve"> jos </w:t>
            </w:r>
            <w:r>
              <w:rPr>
                <w:sz w:val="22"/>
              </w:rPr>
              <w:t>määrätyn määrän esittämistapa =</w:t>
            </w:r>
            <w:r w:rsidRPr="00CD46E9">
              <w:rPr>
                <w:sz w:val="22"/>
              </w:rPr>
              <w:t xml:space="preserve"> 2</w:t>
            </w:r>
          </w:p>
        </w:tc>
      </w:tr>
      <w:tr w:rsidR="0098274A" w:rsidRPr="00CD46E9" w14:paraId="14376E26" w14:textId="77777777" w:rsidTr="00532BD8">
        <w:tc>
          <w:tcPr>
            <w:tcW w:w="2547" w:type="dxa"/>
          </w:tcPr>
          <w:p w14:paraId="31310851" w14:textId="73D0BB6D" w:rsidR="0098274A" w:rsidRPr="00CD46E9" w:rsidRDefault="0098274A">
            <w:pPr>
              <w:rPr>
                <w:sz w:val="22"/>
              </w:rPr>
            </w:pPr>
            <w:r>
              <w:rPr>
                <w:sz w:val="22"/>
              </w:rPr>
              <w:t>l</w:t>
            </w:r>
            <w:r w:rsidRPr="0030523E">
              <w:rPr>
                <w:sz w:val="22"/>
              </w:rPr>
              <w:t>ääkkeen määrä ajanjaksolla ilmaistuna</w:t>
            </w:r>
            <w:r w:rsidRPr="00CD46E9">
              <w:rPr>
                <w:sz w:val="22"/>
              </w:rPr>
              <w:t xml:space="preserve"> </w:t>
            </w:r>
          </w:p>
        </w:tc>
        <w:tc>
          <w:tcPr>
            <w:tcW w:w="1417" w:type="dxa"/>
          </w:tcPr>
          <w:p w14:paraId="78440EDB" w14:textId="7F48EE3B" w:rsidR="0098274A" w:rsidRPr="00CD46E9" w:rsidRDefault="00527C4A">
            <w:pPr>
              <w:rPr>
                <w:sz w:val="22"/>
                <w:lang w:val="en-GB"/>
              </w:rPr>
            </w:pPr>
            <w:r>
              <w:rPr>
                <w:sz w:val="22"/>
              </w:rPr>
              <w:t>CodeId 50</w:t>
            </w:r>
          </w:p>
        </w:tc>
        <w:tc>
          <w:tcPr>
            <w:tcW w:w="1276" w:type="dxa"/>
          </w:tcPr>
          <w:p w14:paraId="46BDF5D4" w14:textId="031C85C2" w:rsidR="0098274A" w:rsidRPr="00CD46E9" w:rsidRDefault="0098274A">
            <w:pPr>
              <w:rPr>
                <w:sz w:val="22"/>
                <w:lang w:val="en-GB"/>
              </w:rPr>
            </w:pPr>
            <w:r w:rsidRPr="00CD46E9">
              <w:rPr>
                <w:sz w:val="22"/>
                <w:lang w:val="en-GB"/>
              </w:rPr>
              <w:t>(max 5 + max 5 mkiä)</w:t>
            </w:r>
          </w:p>
        </w:tc>
        <w:tc>
          <w:tcPr>
            <w:tcW w:w="3969" w:type="dxa"/>
          </w:tcPr>
          <w:p w14:paraId="7E89176E" w14:textId="5C01AE0D" w:rsidR="0098274A" w:rsidRPr="00CD46E9" w:rsidRDefault="0098274A">
            <w:pPr>
              <w:ind w:left="72"/>
              <w:rPr>
                <w:sz w:val="22"/>
              </w:rPr>
            </w:pPr>
            <w:r>
              <w:rPr>
                <w:sz w:val="22"/>
              </w:rPr>
              <w:t xml:space="preserve">EP, pakollinen </w:t>
            </w:r>
            <w:r w:rsidRPr="00CD46E9">
              <w:rPr>
                <w:sz w:val="22"/>
              </w:rPr>
              <w:t xml:space="preserve">jos </w:t>
            </w:r>
            <w:r>
              <w:rPr>
                <w:sz w:val="22"/>
              </w:rPr>
              <w:t>määrätyn määrän esittämistapa =</w:t>
            </w:r>
            <w:r w:rsidRPr="00CD46E9">
              <w:rPr>
                <w:sz w:val="22"/>
              </w:rPr>
              <w:t xml:space="preserve"> 3</w:t>
            </w:r>
          </w:p>
        </w:tc>
      </w:tr>
      <w:tr w:rsidR="0098274A" w:rsidRPr="00CD46E9" w14:paraId="7942E3CE" w14:textId="77777777" w:rsidTr="00532BD8">
        <w:tc>
          <w:tcPr>
            <w:tcW w:w="2547" w:type="dxa"/>
          </w:tcPr>
          <w:p w14:paraId="2F3DF8C6" w14:textId="773E0D79" w:rsidR="0098274A" w:rsidRPr="00CD46E9" w:rsidRDefault="007F017A">
            <w:pPr>
              <w:rPr>
                <w:sz w:val="22"/>
              </w:rPr>
            </w:pPr>
            <w:r>
              <w:rPr>
                <w:sz w:val="22"/>
              </w:rPr>
              <w:t>l</w:t>
            </w:r>
            <w:r w:rsidR="007D07FC">
              <w:rPr>
                <w:sz w:val="22"/>
              </w:rPr>
              <w:t xml:space="preserve">ääkevalmisteen </w:t>
            </w:r>
            <w:r w:rsidR="0098274A" w:rsidRPr="00CD46E9">
              <w:rPr>
                <w:sz w:val="22"/>
              </w:rPr>
              <w:t>VNR-</w:t>
            </w:r>
            <w:r w:rsidR="004B4615">
              <w:rPr>
                <w:sz w:val="22"/>
              </w:rPr>
              <w:t>numero</w:t>
            </w:r>
            <w:r w:rsidR="0098274A" w:rsidRPr="00CD46E9">
              <w:rPr>
                <w:sz w:val="22"/>
              </w:rPr>
              <w:t xml:space="preserve"> </w:t>
            </w:r>
          </w:p>
        </w:tc>
        <w:tc>
          <w:tcPr>
            <w:tcW w:w="1417" w:type="dxa"/>
          </w:tcPr>
          <w:p w14:paraId="4E83C260" w14:textId="7AE29AF2" w:rsidR="0098274A" w:rsidRPr="00CD46E9" w:rsidRDefault="00D21BD1">
            <w:pPr>
              <w:rPr>
                <w:sz w:val="22"/>
              </w:rPr>
            </w:pPr>
            <w:r>
              <w:rPr>
                <w:sz w:val="22"/>
              </w:rPr>
              <w:t>CodeId 12</w:t>
            </w:r>
          </w:p>
        </w:tc>
        <w:tc>
          <w:tcPr>
            <w:tcW w:w="1276" w:type="dxa"/>
          </w:tcPr>
          <w:p w14:paraId="583D5F72" w14:textId="5BCFD0A2" w:rsidR="0098274A" w:rsidRPr="00CD46E9" w:rsidRDefault="0098274A">
            <w:pPr>
              <w:rPr>
                <w:sz w:val="22"/>
              </w:rPr>
            </w:pPr>
            <w:r w:rsidRPr="00CD46E9">
              <w:rPr>
                <w:sz w:val="22"/>
              </w:rPr>
              <w:t>(max 13 mkiä)</w:t>
            </w:r>
          </w:p>
        </w:tc>
        <w:tc>
          <w:tcPr>
            <w:tcW w:w="3969" w:type="dxa"/>
          </w:tcPr>
          <w:p w14:paraId="0BC8E37E" w14:textId="260D0D4D" w:rsidR="0098274A" w:rsidRPr="00CD46E9" w:rsidRDefault="0098274A" w:rsidP="000A2A9E">
            <w:pPr>
              <w:ind w:left="72"/>
              <w:rPr>
                <w:sz w:val="22"/>
              </w:rPr>
            </w:pPr>
            <w:r>
              <w:rPr>
                <w:sz w:val="22"/>
              </w:rPr>
              <w:t xml:space="preserve">EP, pakollinen jos </w:t>
            </w:r>
            <w:r w:rsidRPr="00CD46E9">
              <w:rPr>
                <w:sz w:val="22"/>
              </w:rPr>
              <w:t>valmisteen  laji on 1</w:t>
            </w:r>
          </w:p>
        </w:tc>
      </w:tr>
      <w:tr w:rsidR="0098274A" w:rsidRPr="00CD46E9" w14:paraId="5389E67E" w14:textId="77777777" w:rsidTr="00532BD8">
        <w:tc>
          <w:tcPr>
            <w:tcW w:w="2547" w:type="dxa"/>
          </w:tcPr>
          <w:p w14:paraId="0DF99941" w14:textId="7474664C" w:rsidR="0098274A" w:rsidRPr="00CD46E9" w:rsidRDefault="00BF3868">
            <w:pPr>
              <w:rPr>
                <w:sz w:val="22"/>
              </w:rPr>
            </w:pPr>
            <w:r>
              <w:rPr>
                <w:sz w:val="22"/>
              </w:rPr>
              <w:t xml:space="preserve">lääkevalmisteen </w:t>
            </w:r>
            <w:r w:rsidR="0098274A" w:rsidRPr="00863817">
              <w:rPr>
                <w:sz w:val="22"/>
              </w:rPr>
              <w:t>kauppanimi</w:t>
            </w:r>
            <w:r w:rsidR="0098274A" w:rsidRPr="00863817" w:rsidDel="00863817">
              <w:rPr>
                <w:sz w:val="22"/>
              </w:rPr>
              <w:t xml:space="preserve"> </w:t>
            </w:r>
          </w:p>
        </w:tc>
        <w:tc>
          <w:tcPr>
            <w:tcW w:w="1417" w:type="dxa"/>
          </w:tcPr>
          <w:p w14:paraId="58D55149" w14:textId="3EE1469F" w:rsidR="0098274A" w:rsidRPr="00CD46E9" w:rsidRDefault="00D21BD1">
            <w:pPr>
              <w:rPr>
                <w:sz w:val="22"/>
              </w:rPr>
            </w:pPr>
            <w:r>
              <w:rPr>
                <w:sz w:val="22"/>
              </w:rPr>
              <w:t>CodeId 12</w:t>
            </w:r>
          </w:p>
        </w:tc>
        <w:tc>
          <w:tcPr>
            <w:tcW w:w="1276" w:type="dxa"/>
          </w:tcPr>
          <w:p w14:paraId="3C2B190E" w14:textId="3906E6E9" w:rsidR="0098274A" w:rsidRPr="00CD46E9" w:rsidRDefault="0098274A">
            <w:pPr>
              <w:rPr>
                <w:sz w:val="22"/>
              </w:rPr>
            </w:pPr>
            <w:r w:rsidRPr="00CD46E9">
              <w:rPr>
                <w:sz w:val="22"/>
              </w:rPr>
              <w:t>(max 80 mkiä)</w:t>
            </w:r>
          </w:p>
        </w:tc>
        <w:tc>
          <w:tcPr>
            <w:tcW w:w="3969" w:type="dxa"/>
          </w:tcPr>
          <w:p w14:paraId="28326793" w14:textId="064A39E8" w:rsidR="0098274A" w:rsidRPr="00CD46E9" w:rsidRDefault="0098274A" w:rsidP="00BF3868">
            <w:pPr>
              <w:ind w:left="72"/>
              <w:rPr>
                <w:sz w:val="22"/>
              </w:rPr>
            </w:pPr>
            <w:r>
              <w:rPr>
                <w:sz w:val="22"/>
              </w:rPr>
              <w:t>EP, pakollinen</w:t>
            </w:r>
            <w:r w:rsidR="00BF3868">
              <w:rPr>
                <w:sz w:val="22"/>
              </w:rPr>
              <w:t xml:space="preserve"> </w:t>
            </w:r>
            <w:r w:rsidRPr="00CD46E9">
              <w:rPr>
                <w:sz w:val="22"/>
              </w:rPr>
              <w:t xml:space="preserve">, jos valmisteen  laji </w:t>
            </w:r>
            <w:r w:rsidR="00BF3868">
              <w:rPr>
                <w:sz w:val="22"/>
              </w:rPr>
              <w:t>=</w:t>
            </w:r>
            <w:r w:rsidRPr="00CD46E9">
              <w:rPr>
                <w:sz w:val="22"/>
              </w:rPr>
              <w:t xml:space="preserve"> 1</w:t>
            </w:r>
          </w:p>
        </w:tc>
      </w:tr>
      <w:tr w:rsidR="0098274A" w:rsidRPr="00CD46E9" w14:paraId="40BC1645" w14:textId="77777777" w:rsidTr="00532BD8">
        <w:tc>
          <w:tcPr>
            <w:tcW w:w="2547" w:type="dxa"/>
          </w:tcPr>
          <w:p w14:paraId="7A8E66ED" w14:textId="689C214A" w:rsidR="0098274A" w:rsidRPr="00CD46E9" w:rsidRDefault="00BF3868">
            <w:pPr>
              <w:rPr>
                <w:sz w:val="22"/>
              </w:rPr>
            </w:pPr>
            <w:r>
              <w:rPr>
                <w:sz w:val="22"/>
              </w:rPr>
              <w:t xml:space="preserve">valmisteen </w:t>
            </w:r>
            <w:r w:rsidR="0098274A" w:rsidRPr="00CD46E9">
              <w:rPr>
                <w:sz w:val="22"/>
              </w:rPr>
              <w:t>koodaamaton kauppanimi</w:t>
            </w:r>
          </w:p>
        </w:tc>
        <w:tc>
          <w:tcPr>
            <w:tcW w:w="1417" w:type="dxa"/>
          </w:tcPr>
          <w:p w14:paraId="3E1F1407" w14:textId="08001E31" w:rsidR="0098274A" w:rsidRPr="00CD46E9" w:rsidRDefault="00903409">
            <w:pPr>
              <w:rPr>
                <w:sz w:val="22"/>
              </w:rPr>
            </w:pPr>
            <w:r>
              <w:rPr>
                <w:sz w:val="22"/>
              </w:rPr>
              <w:t>CodeId 223</w:t>
            </w:r>
          </w:p>
        </w:tc>
        <w:tc>
          <w:tcPr>
            <w:tcW w:w="1276" w:type="dxa"/>
          </w:tcPr>
          <w:p w14:paraId="6D3C74BF" w14:textId="5237B4C7" w:rsidR="0098274A" w:rsidRPr="00CD46E9" w:rsidRDefault="0098274A">
            <w:pPr>
              <w:rPr>
                <w:sz w:val="22"/>
              </w:rPr>
            </w:pPr>
            <w:r w:rsidRPr="00CD46E9">
              <w:rPr>
                <w:sz w:val="22"/>
              </w:rPr>
              <w:t>(max 80 mkiä)</w:t>
            </w:r>
          </w:p>
        </w:tc>
        <w:tc>
          <w:tcPr>
            <w:tcW w:w="3969" w:type="dxa"/>
          </w:tcPr>
          <w:p w14:paraId="0A3082B7" w14:textId="2297E042" w:rsidR="0098274A" w:rsidRPr="00CD46E9" w:rsidRDefault="0098274A" w:rsidP="008508D5">
            <w:pPr>
              <w:ind w:left="72"/>
              <w:rPr>
                <w:sz w:val="22"/>
              </w:rPr>
            </w:pPr>
            <w:r>
              <w:rPr>
                <w:sz w:val="22"/>
              </w:rPr>
              <w:t xml:space="preserve">EP, pakollinen jos </w:t>
            </w:r>
            <w:r w:rsidR="00BF3868">
              <w:rPr>
                <w:sz w:val="22"/>
              </w:rPr>
              <w:t xml:space="preserve">valmisteen laji = 2,3,4,5 tai jos </w:t>
            </w:r>
            <w:r w:rsidRPr="00B21A9F">
              <w:rPr>
                <w:sz w:val="22"/>
              </w:rPr>
              <w:t xml:space="preserve">valmisteen laji = 6, 10 tai 11 ja </w:t>
            </w:r>
            <w:r>
              <w:rPr>
                <w:sz w:val="22"/>
              </w:rPr>
              <w:t>Lääketietokantaan kuulumattoman valmisteen nimi</w:t>
            </w:r>
            <w:r w:rsidRPr="00B21A9F">
              <w:rPr>
                <w:sz w:val="22"/>
              </w:rPr>
              <w:t xml:space="preserve"> on tyhjä</w:t>
            </w:r>
          </w:p>
        </w:tc>
      </w:tr>
      <w:tr w:rsidR="0098274A" w:rsidRPr="00CD46E9" w14:paraId="5BABCC3B" w14:textId="77777777" w:rsidTr="00532BD8">
        <w:tc>
          <w:tcPr>
            <w:tcW w:w="2547" w:type="dxa"/>
          </w:tcPr>
          <w:p w14:paraId="7A867288" w14:textId="77777777" w:rsidR="0098274A" w:rsidRPr="00CD46E9" w:rsidRDefault="0098274A">
            <w:pPr>
              <w:rPr>
                <w:sz w:val="22"/>
              </w:rPr>
            </w:pPr>
            <w:r w:rsidRPr="00CD46E9">
              <w:rPr>
                <w:sz w:val="22"/>
              </w:rPr>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pPr>
              <w:rPr>
                <w:sz w:val="22"/>
              </w:rPr>
            </w:pPr>
            <w:r w:rsidRPr="00CD46E9">
              <w:rPr>
                <w:sz w:val="22"/>
              </w:rPr>
              <w:t>(max 10 mkiä)</w:t>
            </w:r>
          </w:p>
        </w:tc>
        <w:tc>
          <w:tcPr>
            <w:tcW w:w="3969" w:type="dxa"/>
          </w:tcPr>
          <w:p w14:paraId="0673B843" w14:textId="77777777" w:rsidR="0098274A" w:rsidRPr="00CD46E9" w:rsidRDefault="0098274A">
            <w:pPr>
              <w:ind w:left="72"/>
              <w:rPr>
                <w:sz w:val="22"/>
              </w:rPr>
            </w:pPr>
            <w:r w:rsidRPr="00CD46E9">
              <w:rPr>
                <w:sz w:val="22"/>
              </w:rPr>
              <w:t>POISTETTU</w:t>
            </w:r>
          </w:p>
        </w:tc>
      </w:tr>
      <w:tr w:rsidR="0098274A" w:rsidRPr="00CD46E9" w14:paraId="7E99869D" w14:textId="77777777" w:rsidTr="00532BD8">
        <w:tc>
          <w:tcPr>
            <w:tcW w:w="2547" w:type="dxa"/>
          </w:tcPr>
          <w:p w14:paraId="350CFC66" w14:textId="677BBC5D" w:rsidR="0098274A" w:rsidRPr="00CD46E9" w:rsidRDefault="0098274A">
            <w:pPr>
              <w:rPr>
                <w:sz w:val="22"/>
              </w:rPr>
            </w:pPr>
            <w:r w:rsidRPr="00CD46E9">
              <w:rPr>
                <w:sz w:val="22"/>
              </w:rPr>
              <w:t>lääkemuoto (24)</w:t>
            </w:r>
          </w:p>
        </w:tc>
        <w:tc>
          <w:tcPr>
            <w:tcW w:w="1417" w:type="dxa"/>
          </w:tcPr>
          <w:p w14:paraId="3E70FB06" w14:textId="1BAEF916" w:rsidR="0098274A" w:rsidRPr="00CD46E9" w:rsidRDefault="0042754F">
            <w:pPr>
              <w:rPr>
                <w:sz w:val="22"/>
              </w:rPr>
            </w:pPr>
            <w:r>
              <w:rPr>
                <w:sz w:val="22"/>
              </w:rPr>
              <w:t>CodeId 34</w:t>
            </w:r>
          </w:p>
        </w:tc>
        <w:tc>
          <w:tcPr>
            <w:tcW w:w="1276" w:type="dxa"/>
          </w:tcPr>
          <w:p w14:paraId="2B11B0B5" w14:textId="4AABDE03" w:rsidR="0098274A" w:rsidRPr="00CD46E9" w:rsidRDefault="0098274A">
            <w:pPr>
              <w:rPr>
                <w:sz w:val="22"/>
              </w:rPr>
            </w:pPr>
            <w:r w:rsidRPr="00CD46E9">
              <w:rPr>
                <w:sz w:val="22"/>
              </w:rPr>
              <w:t>(max 80 mkiä)</w:t>
            </w:r>
          </w:p>
        </w:tc>
        <w:tc>
          <w:tcPr>
            <w:tcW w:w="3969" w:type="dxa"/>
          </w:tcPr>
          <w:p w14:paraId="61EAB673" w14:textId="37315E16" w:rsidR="0098274A" w:rsidRPr="00CD46E9" w:rsidRDefault="0098274A">
            <w:pPr>
              <w:ind w:left="72"/>
              <w:rPr>
                <w:sz w:val="22"/>
              </w:rPr>
            </w:pPr>
            <w:r>
              <w:rPr>
                <w:sz w:val="22"/>
              </w:rPr>
              <w:t>EP, pakollinen jos valmisteen laji</w:t>
            </w:r>
            <w:r w:rsidRPr="006329A3">
              <w:rPr>
                <w:sz w:val="22"/>
              </w:rPr>
              <w:t xml:space="preserve"> = 1,2,3,4,5,9 tai 11</w:t>
            </w:r>
          </w:p>
        </w:tc>
      </w:tr>
      <w:tr w:rsidR="0098274A" w:rsidRPr="00CD46E9" w14:paraId="176ED4CC" w14:textId="77777777" w:rsidTr="00532BD8">
        <w:tc>
          <w:tcPr>
            <w:tcW w:w="2547" w:type="dxa"/>
          </w:tcPr>
          <w:p w14:paraId="16649D1F" w14:textId="7BF3435C" w:rsidR="0098274A" w:rsidRPr="00CD46E9" w:rsidRDefault="0098274A">
            <w:pPr>
              <w:rPr>
                <w:sz w:val="22"/>
              </w:rPr>
            </w:pPr>
            <w:r w:rsidRPr="00CD46E9">
              <w:rPr>
                <w:sz w:val="22"/>
              </w:rPr>
              <w:t>iterointi (121)</w:t>
            </w:r>
          </w:p>
        </w:tc>
        <w:tc>
          <w:tcPr>
            <w:tcW w:w="1417" w:type="dxa"/>
          </w:tcPr>
          <w:p w14:paraId="7CE340DA" w14:textId="5B062943" w:rsidR="0098274A" w:rsidRPr="00CD46E9" w:rsidRDefault="001921B0">
            <w:pPr>
              <w:rPr>
                <w:sz w:val="22"/>
              </w:rPr>
            </w:pPr>
            <w:r>
              <w:rPr>
                <w:sz w:val="22"/>
              </w:rPr>
              <w:t>CodeId 51/52</w:t>
            </w:r>
          </w:p>
        </w:tc>
        <w:tc>
          <w:tcPr>
            <w:tcW w:w="1276" w:type="dxa"/>
          </w:tcPr>
          <w:p w14:paraId="3424220A" w14:textId="1287C027" w:rsidR="0098274A" w:rsidRPr="00CD46E9" w:rsidRDefault="0098274A">
            <w:pPr>
              <w:rPr>
                <w:sz w:val="22"/>
              </w:rPr>
            </w:pPr>
            <w:r w:rsidRPr="00CD46E9">
              <w:rPr>
                <w:sz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00532BD8">
        <w:tc>
          <w:tcPr>
            <w:tcW w:w="2547" w:type="dxa"/>
          </w:tcPr>
          <w:p w14:paraId="0E3159A4" w14:textId="5D0E97B8" w:rsidR="0098274A" w:rsidRPr="00CD46E9" w:rsidRDefault="0098274A">
            <w:pPr>
              <w:rPr>
                <w:sz w:val="22"/>
              </w:rPr>
            </w:pPr>
            <w:r>
              <w:rPr>
                <w:sz w:val="22"/>
              </w:rPr>
              <w:t>a</w:t>
            </w:r>
            <w:r w:rsidRPr="00FE1B0A">
              <w:rPr>
                <w:sz w:val="22"/>
              </w:rPr>
              <w:t xml:space="preserve">pteekissa valmistettavan lääkkeen </w:t>
            </w:r>
            <w:r w:rsidRPr="00CD46E9">
              <w:rPr>
                <w:sz w:val="22"/>
              </w:rPr>
              <w:t xml:space="preserve">valmistusohje </w:t>
            </w:r>
          </w:p>
        </w:tc>
        <w:tc>
          <w:tcPr>
            <w:tcW w:w="1417" w:type="dxa"/>
          </w:tcPr>
          <w:p w14:paraId="6A88220C" w14:textId="6C05506B" w:rsidR="0098274A" w:rsidRPr="00CD46E9" w:rsidRDefault="005E39E6">
            <w:pPr>
              <w:rPr>
                <w:sz w:val="22"/>
              </w:rPr>
            </w:pPr>
            <w:r>
              <w:rPr>
                <w:sz w:val="22"/>
              </w:rPr>
              <w:t>CodeId 19</w:t>
            </w:r>
          </w:p>
        </w:tc>
        <w:tc>
          <w:tcPr>
            <w:tcW w:w="1276" w:type="dxa"/>
          </w:tcPr>
          <w:p w14:paraId="0C15BDC5" w14:textId="13CE405E" w:rsidR="0098274A" w:rsidRPr="00CD46E9" w:rsidRDefault="0098274A">
            <w:pPr>
              <w:rPr>
                <w:sz w:val="22"/>
              </w:rPr>
            </w:pPr>
            <w:r w:rsidRPr="00CD46E9">
              <w:rPr>
                <w:sz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00532BD8">
        <w:tc>
          <w:tcPr>
            <w:tcW w:w="2547" w:type="dxa"/>
          </w:tcPr>
          <w:p w14:paraId="454060C3" w14:textId="3782FCD9" w:rsidR="0098274A" w:rsidRPr="00CD46E9" w:rsidRDefault="0098274A" w:rsidP="005857B3">
            <w:pPr>
              <w:rPr>
                <w:sz w:val="22"/>
              </w:rPr>
            </w:pPr>
            <w:r>
              <w:rPr>
                <w:sz w:val="22"/>
              </w:rPr>
              <w:t>Lääketietokanta</w:t>
            </w:r>
            <w:r w:rsidRPr="001E3619">
              <w:rPr>
                <w:sz w:val="22"/>
              </w:rPr>
              <w:t>an kuulumattoman valmisteen nimi</w:t>
            </w:r>
          </w:p>
        </w:tc>
        <w:tc>
          <w:tcPr>
            <w:tcW w:w="1417" w:type="dxa"/>
          </w:tcPr>
          <w:p w14:paraId="4A15CC9D" w14:textId="28A25BDA" w:rsidR="0098274A" w:rsidRPr="00CD46E9" w:rsidRDefault="00E94D82">
            <w:pPr>
              <w:rPr>
                <w:sz w:val="22"/>
              </w:rPr>
            </w:pPr>
            <w:r>
              <w:rPr>
                <w:sz w:val="22"/>
              </w:rPr>
              <w:t>CodeId 106</w:t>
            </w:r>
          </w:p>
        </w:tc>
        <w:tc>
          <w:tcPr>
            <w:tcW w:w="1276" w:type="dxa"/>
          </w:tcPr>
          <w:p w14:paraId="1F9BBDB8" w14:textId="54688DD3" w:rsidR="0098274A" w:rsidRPr="00CD46E9" w:rsidRDefault="0098274A">
            <w:pPr>
              <w:rPr>
                <w:sz w:val="22"/>
              </w:rPr>
            </w:pPr>
            <w:r w:rsidRPr="00CD46E9">
              <w:rPr>
                <w:sz w:val="22"/>
              </w:rPr>
              <w:t>(max 80 mkiä)</w:t>
            </w:r>
          </w:p>
        </w:tc>
        <w:tc>
          <w:tcPr>
            <w:tcW w:w="3969" w:type="dxa"/>
          </w:tcPr>
          <w:p w14:paraId="66572B3F" w14:textId="0C2C5E41" w:rsidR="0098274A" w:rsidRPr="00CD46E9" w:rsidRDefault="0098274A" w:rsidP="003546A1">
            <w:pPr>
              <w:ind w:left="72"/>
              <w:rPr>
                <w:sz w:val="22"/>
              </w:rPr>
            </w:pPr>
            <w:r>
              <w:rPr>
                <w:sz w:val="22"/>
              </w:rPr>
              <w:t xml:space="preserve">EP, pakollinen jos </w:t>
            </w:r>
            <w:r w:rsidRPr="00894CDC">
              <w:rPr>
                <w:sz w:val="22"/>
              </w:rPr>
              <w:t xml:space="preserve">valmisteen laji = 6, 10 tai 11 ja </w:t>
            </w:r>
            <w:r w:rsidR="003546A1">
              <w:rPr>
                <w:sz w:val="22"/>
              </w:rPr>
              <w:t xml:space="preserve">valmisteen koodaamaton kauppanimi </w:t>
            </w:r>
            <w:r w:rsidRPr="00894CDC">
              <w:rPr>
                <w:sz w:val="22"/>
              </w:rPr>
              <w:t>on tyhjä</w:t>
            </w:r>
          </w:p>
        </w:tc>
      </w:tr>
      <w:tr w:rsidR="0098274A" w:rsidRPr="00CD46E9" w14:paraId="73E9D2F9" w14:textId="77777777" w:rsidTr="00532BD8">
        <w:tc>
          <w:tcPr>
            <w:tcW w:w="2547" w:type="dxa"/>
          </w:tcPr>
          <w:p w14:paraId="34860742" w14:textId="1D28A8C6" w:rsidR="0098274A" w:rsidRPr="00CD46E9" w:rsidRDefault="0098274A" w:rsidP="0090009D">
            <w:pPr>
              <w:rPr>
                <w:sz w:val="22"/>
              </w:rPr>
            </w:pPr>
            <w:r w:rsidRPr="00CD46E9">
              <w:rPr>
                <w:sz w:val="22"/>
              </w:rPr>
              <w:t xml:space="preserve">lääkemääräyksen määräyspäivä </w:t>
            </w:r>
          </w:p>
        </w:tc>
        <w:tc>
          <w:tcPr>
            <w:tcW w:w="1417" w:type="dxa"/>
          </w:tcPr>
          <w:p w14:paraId="74A47423" w14:textId="47650966" w:rsidR="0098274A" w:rsidRPr="00CD46E9" w:rsidRDefault="007A2ED8">
            <w:pPr>
              <w:rPr>
                <w:sz w:val="22"/>
              </w:rPr>
            </w:pPr>
            <w:r>
              <w:rPr>
                <w:sz w:val="22"/>
              </w:rPr>
              <w:t>CodeId 54</w:t>
            </w:r>
          </w:p>
        </w:tc>
        <w:tc>
          <w:tcPr>
            <w:tcW w:w="1276" w:type="dxa"/>
          </w:tcPr>
          <w:p w14:paraId="0C4FF00B" w14:textId="18078C77" w:rsidR="0098274A" w:rsidRPr="00CD46E9" w:rsidRDefault="0098274A">
            <w:pPr>
              <w:rPr>
                <w:sz w:val="22"/>
              </w:rPr>
            </w:pPr>
            <w:r w:rsidRPr="00CD46E9">
              <w:rPr>
                <w:sz w:val="22"/>
              </w:rPr>
              <w:t>(timestamp)</w:t>
            </w:r>
          </w:p>
        </w:tc>
        <w:tc>
          <w:tcPr>
            <w:tcW w:w="3969" w:type="dxa"/>
          </w:tcPr>
          <w:p w14:paraId="7D57FBB0" w14:textId="77777777" w:rsidR="0098274A" w:rsidRPr="00CD46E9" w:rsidRDefault="0098274A">
            <w:pPr>
              <w:ind w:left="72"/>
              <w:rPr>
                <w:sz w:val="22"/>
              </w:rPr>
            </w:pPr>
            <w:r w:rsidRPr="00CD46E9">
              <w:rPr>
                <w:sz w:val="22"/>
              </w:rPr>
              <w:t>P</w:t>
            </w:r>
          </w:p>
        </w:tc>
      </w:tr>
      <w:tr w:rsidR="0098274A" w:rsidRPr="00CD46E9" w14:paraId="58AAED17" w14:textId="77777777" w:rsidTr="00532BD8">
        <w:tc>
          <w:tcPr>
            <w:tcW w:w="2547" w:type="dxa"/>
          </w:tcPr>
          <w:p w14:paraId="20210A1B" w14:textId="445116E7" w:rsidR="0098274A" w:rsidRPr="00CD46E9" w:rsidRDefault="0098274A">
            <w:pPr>
              <w:rPr>
                <w:sz w:val="22"/>
              </w:rPr>
            </w:pPr>
            <w:r w:rsidRPr="00CD46E9">
              <w:rPr>
                <w:sz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pPr>
              <w:rPr>
                <w:sz w:val="22"/>
              </w:rPr>
            </w:pPr>
            <w:r w:rsidRPr="00CD46E9">
              <w:rPr>
                <w:sz w:val="22"/>
              </w:rPr>
              <w:t>(max 70 mkiä)</w:t>
            </w:r>
          </w:p>
        </w:tc>
        <w:tc>
          <w:tcPr>
            <w:tcW w:w="3969" w:type="dxa"/>
          </w:tcPr>
          <w:p w14:paraId="20D5193E" w14:textId="75E8748E" w:rsidR="0098274A" w:rsidRPr="00CD46E9" w:rsidRDefault="0098274A">
            <w:pPr>
              <w:ind w:left="72"/>
              <w:rPr>
                <w:sz w:val="22"/>
              </w:rPr>
            </w:pPr>
            <w:r w:rsidRPr="00CD46E9">
              <w:rPr>
                <w:sz w:val="22"/>
              </w:rPr>
              <w:t>POISTETTU1.1.2016 alkaen</w:t>
            </w:r>
          </w:p>
        </w:tc>
      </w:tr>
      <w:tr w:rsidR="0098274A" w:rsidRPr="00CD46E9" w14:paraId="678FAC0E" w14:textId="77777777" w:rsidTr="00532BD8">
        <w:tc>
          <w:tcPr>
            <w:tcW w:w="2547" w:type="dxa"/>
          </w:tcPr>
          <w:p w14:paraId="6905CF9A" w14:textId="31DDD4F6" w:rsidR="0098274A" w:rsidRPr="00CD46E9" w:rsidRDefault="0098274A">
            <w:pPr>
              <w:rPr>
                <w:sz w:val="22"/>
              </w:rPr>
            </w:pPr>
            <w:r w:rsidRPr="00CD46E9">
              <w:rPr>
                <w:sz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pPr>
              <w:rPr>
                <w:sz w:val="22"/>
              </w:rPr>
            </w:pPr>
            <w:r w:rsidRPr="00CD46E9">
              <w:rPr>
                <w:sz w:val="22"/>
              </w:rPr>
              <w:t>(max 70 mkiä)</w:t>
            </w:r>
          </w:p>
        </w:tc>
        <w:tc>
          <w:tcPr>
            <w:tcW w:w="3969" w:type="dxa"/>
          </w:tcPr>
          <w:p w14:paraId="1CE4DDFC" w14:textId="263FBDD5" w:rsidR="0098274A" w:rsidRPr="00CD46E9" w:rsidRDefault="0098274A">
            <w:pPr>
              <w:ind w:left="72"/>
              <w:rPr>
                <w:sz w:val="22"/>
              </w:rPr>
            </w:pPr>
            <w:r w:rsidRPr="00CD46E9">
              <w:rPr>
                <w:sz w:val="22"/>
              </w:rPr>
              <w:t>POISTETTU1.1.2016 alkaen</w:t>
            </w:r>
          </w:p>
        </w:tc>
      </w:tr>
      <w:tr w:rsidR="0098274A" w:rsidRPr="00CD46E9" w14:paraId="53CBAB35" w14:textId="77777777" w:rsidTr="00532BD8">
        <w:tc>
          <w:tcPr>
            <w:tcW w:w="2547" w:type="dxa"/>
          </w:tcPr>
          <w:p w14:paraId="45B7920C" w14:textId="1BCB42BC" w:rsidR="0098274A" w:rsidRPr="00CD46E9" w:rsidRDefault="0098274A">
            <w:pPr>
              <w:rPr>
                <w:sz w:val="22"/>
              </w:rPr>
            </w:pPr>
            <w:r w:rsidRPr="00CD46E9">
              <w:rPr>
                <w:sz w:val="22"/>
              </w:rPr>
              <w:t xml:space="preserve">lääkärin erikoisala </w:t>
            </w:r>
          </w:p>
        </w:tc>
        <w:tc>
          <w:tcPr>
            <w:tcW w:w="1417" w:type="dxa"/>
          </w:tcPr>
          <w:p w14:paraId="0E207AC8" w14:textId="56960A7C" w:rsidR="0098274A" w:rsidRPr="00CD46E9" w:rsidRDefault="00C2536D">
            <w:pPr>
              <w:rPr>
                <w:sz w:val="22"/>
              </w:rPr>
            </w:pPr>
            <w:r>
              <w:rPr>
                <w:sz w:val="22"/>
              </w:rPr>
              <w:t>CodeId 100</w:t>
            </w:r>
          </w:p>
        </w:tc>
        <w:tc>
          <w:tcPr>
            <w:tcW w:w="1276" w:type="dxa"/>
          </w:tcPr>
          <w:p w14:paraId="01B97C4F" w14:textId="26906FDF" w:rsidR="0098274A" w:rsidRPr="00CD46E9" w:rsidRDefault="0098274A">
            <w:pPr>
              <w:rPr>
                <w:sz w:val="22"/>
              </w:rPr>
            </w:pPr>
            <w:r w:rsidRPr="00CD46E9">
              <w:rPr>
                <w:sz w:val="22"/>
              </w:rPr>
              <w:t>(max 40 + max 255 mkiä)</w:t>
            </w:r>
          </w:p>
        </w:tc>
        <w:tc>
          <w:tcPr>
            <w:tcW w:w="3969" w:type="dxa"/>
          </w:tcPr>
          <w:p w14:paraId="445B8778" w14:textId="2CD856CC" w:rsidR="0098274A" w:rsidRPr="00CD46E9" w:rsidRDefault="0098274A">
            <w:pPr>
              <w:ind w:left="72"/>
              <w:rPr>
                <w:sz w:val="22"/>
              </w:rPr>
            </w:pPr>
            <w:r>
              <w:rPr>
                <w:sz w:val="22"/>
              </w:rPr>
              <w:t xml:space="preserve">EP, pakollinen jos </w:t>
            </w:r>
            <w:r w:rsidRPr="00C4411B">
              <w:rPr>
                <w:sz w:val="22"/>
              </w:rPr>
              <w:t xml:space="preserve"> kyseessä erikoislääkäri ja lääkärin erikoisala on järjestelmän tiedossa</w:t>
            </w:r>
          </w:p>
        </w:tc>
      </w:tr>
      <w:tr w:rsidR="0098274A" w:rsidRPr="00CD46E9" w14:paraId="402354B6" w14:textId="77777777" w:rsidTr="00532BD8">
        <w:tc>
          <w:tcPr>
            <w:tcW w:w="2547" w:type="dxa"/>
          </w:tcPr>
          <w:p w14:paraId="298931D5" w14:textId="1734A3AF" w:rsidR="0098274A" w:rsidRPr="00CD46E9" w:rsidRDefault="0098274A">
            <w:pPr>
              <w:rPr>
                <w:sz w:val="22"/>
              </w:rPr>
            </w:pPr>
            <w:r w:rsidRPr="00CD46E9">
              <w:rPr>
                <w:sz w:val="22"/>
              </w:rPr>
              <w:t xml:space="preserve">lääkkeen määrääjän yksilöintitunnus (SV-numero) </w:t>
            </w:r>
          </w:p>
        </w:tc>
        <w:tc>
          <w:tcPr>
            <w:tcW w:w="1417" w:type="dxa"/>
          </w:tcPr>
          <w:p w14:paraId="12829282" w14:textId="12CC374A" w:rsidR="0098274A" w:rsidRPr="00CD46E9" w:rsidRDefault="00FB6FF0">
            <w:pPr>
              <w:rPr>
                <w:sz w:val="22"/>
              </w:rPr>
            </w:pPr>
            <w:r>
              <w:rPr>
                <w:sz w:val="22"/>
              </w:rPr>
              <w:t>CodeId 102</w:t>
            </w:r>
          </w:p>
        </w:tc>
        <w:tc>
          <w:tcPr>
            <w:tcW w:w="1276" w:type="dxa"/>
          </w:tcPr>
          <w:p w14:paraId="3D6563EC" w14:textId="7476F42F" w:rsidR="0098274A" w:rsidRPr="00CD46E9" w:rsidRDefault="0098274A">
            <w:pPr>
              <w:rPr>
                <w:sz w:val="22"/>
              </w:rPr>
            </w:pPr>
            <w:r w:rsidRPr="00CD46E9">
              <w:rPr>
                <w:sz w:val="22"/>
              </w:rPr>
              <w:t>(max 8 mkiä)</w:t>
            </w:r>
          </w:p>
        </w:tc>
        <w:tc>
          <w:tcPr>
            <w:tcW w:w="3969" w:type="dxa"/>
          </w:tcPr>
          <w:p w14:paraId="5F2A71BF" w14:textId="77777777" w:rsidR="0098274A" w:rsidRPr="00CD46E9" w:rsidRDefault="0098274A">
            <w:pPr>
              <w:ind w:left="72"/>
              <w:rPr>
                <w:sz w:val="22"/>
              </w:rPr>
            </w:pPr>
            <w:r w:rsidRPr="00CD46E9">
              <w:rPr>
                <w:sz w:val="22"/>
              </w:rPr>
              <w:t>P</w:t>
            </w:r>
          </w:p>
        </w:tc>
      </w:tr>
      <w:tr w:rsidR="0098274A" w:rsidRPr="00CD46E9" w14:paraId="061F579C" w14:textId="77777777" w:rsidTr="00532BD8">
        <w:tc>
          <w:tcPr>
            <w:tcW w:w="2547" w:type="dxa"/>
          </w:tcPr>
          <w:p w14:paraId="64D33F60" w14:textId="77777777" w:rsidR="0098274A" w:rsidRPr="00CD46E9" w:rsidRDefault="0098274A">
            <w:pPr>
              <w:rPr>
                <w:sz w:val="22"/>
              </w:rPr>
            </w:pPr>
            <w:r w:rsidRPr="00CD46E9">
              <w:rPr>
                <w:sz w:val="22"/>
              </w:rPr>
              <w:t>lääkkeen määrääjän rekisteröintinumero (terhikkitunnus)</w:t>
            </w:r>
          </w:p>
        </w:tc>
        <w:tc>
          <w:tcPr>
            <w:tcW w:w="1417" w:type="dxa"/>
          </w:tcPr>
          <w:p w14:paraId="17F43B2D" w14:textId="341AD862" w:rsidR="0098274A" w:rsidRPr="00CD46E9" w:rsidRDefault="005E7D00">
            <w:pPr>
              <w:rPr>
                <w:sz w:val="22"/>
              </w:rPr>
            </w:pPr>
            <w:r>
              <w:rPr>
                <w:sz w:val="22"/>
              </w:rPr>
              <w:t>CodeId 194</w:t>
            </w:r>
          </w:p>
        </w:tc>
        <w:tc>
          <w:tcPr>
            <w:tcW w:w="1276" w:type="dxa"/>
          </w:tcPr>
          <w:p w14:paraId="671A42A2" w14:textId="12FD3C05" w:rsidR="0098274A" w:rsidRPr="00CD46E9" w:rsidRDefault="0098274A">
            <w:pPr>
              <w:rPr>
                <w:sz w:val="22"/>
              </w:rPr>
            </w:pPr>
            <w:r w:rsidRPr="00CD46E9">
              <w:rPr>
                <w:sz w:val="22"/>
              </w:rPr>
              <w:t>(11 mkiä)</w:t>
            </w:r>
          </w:p>
        </w:tc>
        <w:tc>
          <w:tcPr>
            <w:tcW w:w="3969" w:type="dxa"/>
          </w:tcPr>
          <w:p w14:paraId="62DE46AF" w14:textId="77777777" w:rsidR="0098274A" w:rsidRPr="00CD46E9" w:rsidRDefault="0098274A" w:rsidP="00F8651A">
            <w:pPr>
              <w:ind w:left="72"/>
              <w:rPr>
                <w:sz w:val="22"/>
              </w:rPr>
            </w:pPr>
            <w:r w:rsidRPr="00CD46E9">
              <w:rPr>
                <w:sz w:val="22"/>
              </w:rPr>
              <w:t xml:space="preserve">P </w:t>
            </w:r>
          </w:p>
        </w:tc>
      </w:tr>
      <w:tr w:rsidR="0098274A" w:rsidRPr="00CD46E9" w14:paraId="7B19D6BB" w14:textId="77777777" w:rsidTr="00532BD8">
        <w:tc>
          <w:tcPr>
            <w:tcW w:w="2547" w:type="dxa"/>
          </w:tcPr>
          <w:p w14:paraId="5351932A" w14:textId="789422E7" w:rsidR="0098274A" w:rsidRPr="00CD46E9" w:rsidRDefault="0098274A">
            <w:pPr>
              <w:rPr>
                <w:sz w:val="22"/>
              </w:rPr>
            </w:pPr>
            <w:r w:rsidRPr="00CD46E9">
              <w:rPr>
                <w:sz w:val="22"/>
              </w:rPr>
              <w:t xml:space="preserve">lääkkeen määräjän nimi </w:t>
            </w:r>
          </w:p>
        </w:tc>
        <w:tc>
          <w:tcPr>
            <w:tcW w:w="1417" w:type="dxa"/>
          </w:tcPr>
          <w:p w14:paraId="1E84E2B6" w14:textId="63CF8074" w:rsidR="0098274A" w:rsidRPr="00CD46E9" w:rsidRDefault="005A7788">
            <w:pPr>
              <w:rPr>
                <w:sz w:val="22"/>
              </w:rPr>
            </w:pPr>
            <w:r>
              <w:rPr>
                <w:sz w:val="22"/>
              </w:rPr>
              <w:t>CodeId 4</w:t>
            </w:r>
          </w:p>
        </w:tc>
        <w:tc>
          <w:tcPr>
            <w:tcW w:w="1276" w:type="dxa"/>
          </w:tcPr>
          <w:p w14:paraId="2DD00325" w14:textId="18D0D4EA" w:rsidR="0098274A" w:rsidRPr="00CD46E9" w:rsidRDefault="0098274A">
            <w:pPr>
              <w:rPr>
                <w:sz w:val="22"/>
              </w:rPr>
            </w:pPr>
            <w:r w:rsidRPr="00CD46E9">
              <w:rPr>
                <w:sz w:val="22"/>
              </w:rPr>
              <w:t>(max 100 + 100 mkiä)</w:t>
            </w:r>
          </w:p>
        </w:tc>
        <w:tc>
          <w:tcPr>
            <w:tcW w:w="3969" w:type="dxa"/>
          </w:tcPr>
          <w:p w14:paraId="45588CDA" w14:textId="77777777" w:rsidR="0098274A" w:rsidRPr="00CD46E9" w:rsidRDefault="0098274A">
            <w:pPr>
              <w:ind w:left="72"/>
              <w:rPr>
                <w:sz w:val="22"/>
              </w:rPr>
            </w:pPr>
            <w:r w:rsidRPr="00CD46E9">
              <w:rPr>
                <w:sz w:val="22"/>
              </w:rPr>
              <w:t>P</w:t>
            </w:r>
          </w:p>
        </w:tc>
      </w:tr>
      <w:tr w:rsidR="0098274A" w:rsidRPr="00CD46E9" w14:paraId="01E3DB7C" w14:textId="77777777" w:rsidTr="00532BD8">
        <w:tc>
          <w:tcPr>
            <w:tcW w:w="2547" w:type="dxa"/>
          </w:tcPr>
          <w:p w14:paraId="082D2B9C" w14:textId="66A26AA2" w:rsidR="0098274A" w:rsidRPr="00CD46E9" w:rsidRDefault="0098274A">
            <w:pPr>
              <w:rPr>
                <w:sz w:val="22"/>
              </w:rPr>
            </w:pPr>
            <w:r w:rsidRPr="00CD46E9">
              <w:rPr>
                <w:sz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pPr>
              <w:rPr>
                <w:sz w:val="22"/>
              </w:rPr>
            </w:pPr>
            <w:r w:rsidRPr="00CD46E9">
              <w:rPr>
                <w:sz w:val="22"/>
              </w:rPr>
              <w:t>(max 70 mkiä)</w:t>
            </w:r>
          </w:p>
        </w:tc>
        <w:tc>
          <w:tcPr>
            <w:tcW w:w="3969" w:type="dxa"/>
          </w:tcPr>
          <w:p w14:paraId="7B7BB581" w14:textId="1116905A" w:rsidR="0098274A" w:rsidRPr="00CD46E9" w:rsidRDefault="0098274A" w:rsidP="00B66624">
            <w:pPr>
              <w:ind w:left="72"/>
              <w:rPr>
                <w:sz w:val="22"/>
              </w:rPr>
            </w:pPr>
            <w:r>
              <w:rPr>
                <w:sz w:val="22"/>
              </w:rPr>
              <w:t>POISTETTU versiosta 4.00</w:t>
            </w:r>
          </w:p>
        </w:tc>
      </w:tr>
      <w:tr w:rsidR="0098274A" w:rsidRPr="00CD46E9" w14:paraId="5AF2A935" w14:textId="77777777" w:rsidTr="00532BD8">
        <w:tc>
          <w:tcPr>
            <w:tcW w:w="2547" w:type="dxa"/>
          </w:tcPr>
          <w:p w14:paraId="06E54980" w14:textId="64CB0FDF" w:rsidR="0098274A" w:rsidRPr="00CD46E9" w:rsidRDefault="0098274A">
            <w:pPr>
              <w:rPr>
                <w:sz w:val="22"/>
              </w:rPr>
            </w:pPr>
            <w:r w:rsidRPr="00CD46E9">
              <w:rPr>
                <w:sz w:val="22"/>
              </w:rPr>
              <w:t>lääkkeen määrääjän ammattioikeus</w:t>
            </w:r>
            <w:r w:rsidR="009341AF">
              <w:rPr>
                <w:sz w:val="22"/>
              </w:rPr>
              <w:t xml:space="preserve"> (</w:t>
            </w:r>
            <w:r w:rsidR="00EA6B24">
              <w:rPr>
                <w:sz w:val="22"/>
              </w:rPr>
              <w:t>151</w:t>
            </w:r>
            <w:r w:rsidR="009341AF">
              <w:rPr>
                <w:sz w:val="22"/>
              </w:rPr>
              <w:t>)</w:t>
            </w:r>
          </w:p>
        </w:tc>
        <w:tc>
          <w:tcPr>
            <w:tcW w:w="1417" w:type="dxa"/>
          </w:tcPr>
          <w:p w14:paraId="65805472" w14:textId="02451246" w:rsidR="0098274A" w:rsidRPr="00CD46E9" w:rsidRDefault="00EA6B24">
            <w:pPr>
              <w:rPr>
                <w:sz w:val="22"/>
              </w:rPr>
            </w:pPr>
            <w:r>
              <w:rPr>
                <w:sz w:val="22"/>
              </w:rPr>
              <w:t xml:space="preserve">CodeId </w:t>
            </w:r>
            <w:r w:rsidR="0062212E">
              <w:rPr>
                <w:sz w:val="22"/>
              </w:rPr>
              <w:t>162</w:t>
            </w:r>
          </w:p>
        </w:tc>
        <w:tc>
          <w:tcPr>
            <w:tcW w:w="1276" w:type="dxa"/>
          </w:tcPr>
          <w:p w14:paraId="1646AFBD" w14:textId="14C505E8" w:rsidR="0098274A" w:rsidRPr="00CD46E9" w:rsidRDefault="0098274A">
            <w:pPr>
              <w:rPr>
                <w:sz w:val="22"/>
              </w:rPr>
            </w:pPr>
            <w:r w:rsidRPr="00CD46E9">
              <w:rPr>
                <w:sz w:val="22"/>
              </w:rPr>
              <w:t>(max 40 + max 255 mkiä)</w:t>
            </w:r>
          </w:p>
        </w:tc>
        <w:tc>
          <w:tcPr>
            <w:tcW w:w="3969" w:type="dxa"/>
          </w:tcPr>
          <w:p w14:paraId="2725C4F9" w14:textId="77777777" w:rsidR="0098274A" w:rsidRPr="00CD46E9" w:rsidRDefault="0098274A" w:rsidP="004F51DB">
            <w:pPr>
              <w:ind w:left="72"/>
              <w:rPr>
                <w:sz w:val="22"/>
              </w:rPr>
            </w:pPr>
            <w:r w:rsidRPr="00CD46E9">
              <w:rPr>
                <w:sz w:val="22"/>
              </w:rPr>
              <w:t>P</w:t>
            </w:r>
          </w:p>
        </w:tc>
      </w:tr>
      <w:tr w:rsidR="0098274A" w:rsidRPr="00CD46E9" w14:paraId="6E36827D" w14:textId="77777777" w:rsidTr="00532BD8">
        <w:tc>
          <w:tcPr>
            <w:tcW w:w="2547" w:type="dxa"/>
          </w:tcPr>
          <w:p w14:paraId="75E704C3" w14:textId="2E86E7EC" w:rsidR="0098274A" w:rsidRPr="00CD46E9" w:rsidRDefault="0098274A">
            <w:pPr>
              <w:rPr>
                <w:sz w:val="22"/>
              </w:rPr>
            </w:pPr>
            <w:r w:rsidRPr="00CD46E9">
              <w:rPr>
                <w:sz w:val="22"/>
              </w:rPr>
              <w:t xml:space="preserve">kandin/sairaanhoitajan virka, tehtävä tai toimi </w:t>
            </w:r>
          </w:p>
        </w:tc>
        <w:tc>
          <w:tcPr>
            <w:tcW w:w="1417" w:type="dxa"/>
          </w:tcPr>
          <w:p w14:paraId="4E9900A5" w14:textId="4F3D5F41" w:rsidR="00677E5E" w:rsidRPr="00677E5E" w:rsidRDefault="00677E5E" w:rsidP="00677E5E">
            <w:pPr>
              <w:rPr>
                <w:sz w:val="22"/>
              </w:rPr>
            </w:pPr>
            <w:r>
              <w:rPr>
                <w:sz w:val="22"/>
              </w:rPr>
              <w:t>CodeId 101</w:t>
            </w:r>
          </w:p>
        </w:tc>
        <w:tc>
          <w:tcPr>
            <w:tcW w:w="1276" w:type="dxa"/>
          </w:tcPr>
          <w:p w14:paraId="2DC8CB2B" w14:textId="1CED1706" w:rsidR="0098274A" w:rsidRPr="00CD46E9" w:rsidRDefault="0098274A">
            <w:pPr>
              <w:rPr>
                <w:sz w:val="22"/>
              </w:rPr>
            </w:pPr>
            <w:r w:rsidRPr="00CD46E9">
              <w:rPr>
                <w:sz w:val="22"/>
              </w:rPr>
              <w:t>(max 70 mkiä)</w:t>
            </w:r>
          </w:p>
        </w:tc>
        <w:tc>
          <w:tcPr>
            <w:tcW w:w="3969" w:type="dxa"/>
          </w:tcPr>
          <w:p w14:paraId="5E787C82" w14:textId="1E981993" w:rsidR="0098274A" w:rsidRPr="00CD46E9" w:rsidRDefault="0098274A" w:rsidP="00B66624">
            <w:pPr>
              <w:ind w:left="72"/>
              <w:rPr>
                <w:sz w:val="22"/>
              </w:rPr>
            </w:pPr>
            <w:r>
              <w:rPr>
                <w:sz w:val="22"/>
              </w:rPr>
              <w:t xml:space="preserve">EP, pakollinen jos </w:t>
            </w:r>
            <w:r w:rsidRPr="00EB1979">
              <w:rPr>
                <w:sz w:val="22"/>
              </w:rPr>
              <w:t>lääkkeen määrääjä ei ole laillistettu lääkäri tai hammaslääkäri</w:t>
            </w:r>
          </w:p>
        </w:tc>
      </w:tr>
      <w:tr w:rsidR="0098274A" w:rsidRPr="00CD46E9" w14:paraId="49BD00F4" w14:textId="77777777" w:rsidTr="00532BD8">
        <w:tc>
          <w:tcPr>
            <w:tcW w:w="2547" w:type="dxa"/>
          </w:tcPr>
          <w:p w14:paraId="0A3C9777" w14:textId="57212F6F" w:rsidR="0098274A" w:rsidRPr="00CD46E9" w:rsidRDefault="0098274A">
            <w:pPr>
              <w:rPr>
                <w:sz w:val="22"/>
              </w:rPr>
            </w:pPr>
            <w:r w:rsidRPr="00CD46E9">
              <w:rPr>
                <w:sz w:val="22"/>
              </w:rPr>
              <w:t xml:space="preserve">organisaation tunnus </w:t>
            </w:r>
          </w:p>
        </w:tc>
        <w:tc>
          <w:tcPr>
            <w:tcW w:w="1417" w:type="dxa"/>
          </w:tcPr>
          <w:p w14:paraId="17AE6D25" w14:textId="799FD883" w:rsidR="0098274A" w:rsidRPr="00CD46E9" w:rsidRDefault="00C03F42" w:rsidP="00D61DC2">
            <w:pPr>
              <w:rPr>
                <w:sz w:val="22"/>
              </w:rPr>
            </w:pPr>
            <w:r>
              <w:rPr>
                <w:sz w:val="22"/>
              </w:rPr>
              <w:t>CodeId 5/79</w:t>
            </w:r>
          </w:p>
        </w:tc>
        <w:tc>
          <w:tcPr>
            <w:tcW w:w="1276" w:type="dxa"/>
          </w:tcPr>
          <w:p w14:paraId="7A5B0A64" w14:textId="32E85FC2" w:rsidR="0098274A" w:rsidRPr="00CD46E9" w:rsidRDefault="0098274A" w:rsidP="00D61DC2">
            <w:pPr>
              <w:rPr>
                <w:sz w:val="22"/>
              </w:rPr>
            </w:pPr>
            <w:r w:rsidRPr="00CD46E9">
              <w:rPr>
                <w:sz w:val="22"/>
              </w:rPr>
              <w:t>(max 128 mkiä)</w:t>
            </w:r>
          </w:p>
        </w:tc>
        <w:tc>
          <w:tcPr>
            <w:tcW w:w="3969" w:type="dxa"/>
          </w:tcPr>
          <w:p w14:paraId="2E690531" w14:textId="054A197B" w:rsidR="0098274A" w:rsidRPr="00CD46E9" w:rsidRDefault="0098274A" w:rsidP="00611D5D">
            <w:pPr>
              <w:ind w:left="72"/>
              <w:rPr>
                <w:sz w:val="22"/>
              </w:rPr>
            </w:pPr>
            <w:r w:rsidRPr="00CD46E9">
              <w:rPr>
                <w:sz w:val="22"/>
              </w:rPr>
              <w:t>P</w:t>
            </w:r>
            <w:r w:rsidR="009A00E7">
              <w:rPr>
                <w:sz w:val="22"/>
              </w:rPr>
              <w:t xml:space="preserve"> </w:t>
            </w:r>
          </w:p>
        </w:tc>
      </w:tr>
      <w:tr w:rsidR="0098274A" w:rsidRPr="00CD46E9" w14:paraId="5089730E" w14:textId="77777777" w:rsidTr="00532BD8">
        <w:tc>
          <w:tcPr>
            <w:tcW w:w="2547" w:type="dxa"/>
          </w:tcPr>
          <w:p w14:paraId="173F440E" w14:textId="6081CF42" w:rsidR="0098274A" w:rsidRPr="00CD46E9" w:rsidRDefault="0098274A">
            <w:pPr>
              <w:rPr>
                <w:sz w:val="22"/>
              </w:rPr>
            </w:pPr>
            <w:r w:rsidRPr="00CD46E9">
              <w:rPr>
                <w:sz w:val="22"/>
              </w:rPr>
              <w:t xml:space="preserve">organisaation nimi </w:t>
            </w:r>
          </w:p>
        </w:tc>
        <w:tc>
          <w:tcPr>
            <w:tcW w:w="1417" w:type="dxa"/>
          </w:tcPr>
          <w:p w14:paraId="0EEE6121" w14:textId="186528D7" w:rsidR="0098274A" w:rsidRPr="00CD46E9" w:rsidRDefault="000453B8">
            <w:pPr>
              <w:rPr>
                <w:sz w:val="22"/>
              </w:rPr>
            </w:pPr>
            <w:r>
              <w:rPr>
                <w:sz w:val="22"/>
              </w:rPr>
              <w:t>CodeId 71/80</w:t>
            </w:r>
          </w:p>
        </w:tc>
        <w:tc>
          <w:tcPr>
            <w:tcW w:w="1276" w:type="dxa"/>
          </w:tcPr>
          <w:p w14:paraId="31202112" w14:textId="3FAA9A4D" w:rsidR="0098274A" w:rsidRPr="00CD46E9" w:rsidRDefault="0098274A">
            <w:pPr>
              <w:rPr>
                <w:sz w:val="22"/>
              </w:rPr>
            </w:pPr>
            <w:r w:rsidRPr="00CD46E9">
              <w:rPr>
                <w:sz w:val="22"/>
              </w:rPr>
              <w:t>(max 100 mkiä)</w:t>
            </w:r>
          </w:p>
        </w:tc>
        <w:tc>
          <w:tcPr>
            <w:tcW w:w="3969" w:type="dxa"/>
          </w:tcPr>
          <w:p w14:paraId="18414E4C" w14:textId="01313F52" w:rsidR="0098274A" w:rsidRPr="00CD46E9" w:rsidRDefault="0098274A" w:rsidP="00C12735">
            <w:pPr>
              <w:ind w:left="72"/>
              <w:rPr>
                <w:sz w:val="22"/>
              </w:rPr>
            </w:pPr>
            <w:r w:rsidRPr="00CD46E9">
              <w:rPr>
                <w:sz w:val="22"/>
              </w:rPr>
              <w:t>P</w:t>
            </w:r>
          </w:p>
        </w:tc>
      </w:tr>
      <w:tr w:rsidR="0098274A" w:rsidRPr="00CD46E9" w14:paraId="0C77DD55" w14:textId="77777777" w:rsidTr="00532BD8">
        <w:tc>
          <w:tcPr>
            <w:tcW w:w="2547" w:type="dxa"/>
          </w:tcPr>
          <w:p w14:paraId="47BA364C" w14:textId="0B280B0C" w:rsidR="0098274A" w:rsidRPr="00CD46E9" w:rsidRDefault="0098274A">
            <w:pPr>
              <w:rPr>
                <w:sz w:val="22"/>
              </w:rPr>
            </w:pPr>
            <w:r w:rsidRPr="00CD46E9">
              <w:rPr>
                <w:sz w:val="22"/>
              </w:rPr>
              <w:t xml:space="preserve">organisaation osoite </w:t>
            </w:r>
          </w:p>
        </w:tc>
        <w:tc>
          <w:tcPr>
            <w:tcW w:w="1417" w:type="dxa"/>
          </w:tcPr>
          <w:p w14:paraId="404E163B" w14:textId="2F770DBC" w:rsidR="0098274A" w:rsidRPr="00CD46E9" w:rsidRDefault="000E1AF0">
            <w:pPr>
              <w:rPr>
                <w:sz w:val="22"/>
              </w:rPr>
            </w:pPr>
            <w:r>
              <w:rPr>
                <w:sz w:val="22"/>
              </w:rPr>
              <w:t>CodeId 72/81</w:t>
            </w:r>
          </w:p>
        </w:tc>
        <w:tc>
          <w:tcPr>
            <w:tcW w:w="1276" w:type="dxa"/>
          </w:tcPr>
          <w:p w14:paraId="73DA98BB" w14:textId="4052B748" w:rsidR="0098274A" w:rsidRPr="00CD46E9" w:rsidRDefault="0098274A">
            <w:pPr>
              <w:rPr>
                <w:sz w:val="22"/>
              </w:rPr>
            </w:pPr>
            <w:r w:rsidRPr="00CD46E9">
              <w:rPr>
                <w:sz w:val="22"/>
              </w:rPr>
              <w:t>(max 200 mkiä)</w:t>
            </w:r>
          </w:p>
        </w:tc>
        <w:tc>
          <w:tcPr>
            <w:tcW w:w="3969" w:type="dxa"/>
          </w:tcPr>
          <w:p w14:paraId="06C03C8F" w14:textId="1A3C9398" w:rsidR="00611D5D" w:rsidRPr="00E9099A" w:rsidRDefault="00611D5D" w:rsidP="00611D5D">
            <w:pPr>
              <w:ind w:left="72"/>
              <w:rPr>
                <w:sz w:val="22"/>
              </w:rPr>
            </w:pPr>
            <w:r>
              <w:rPr>
                <w:sz w:val="22"/>
              </w:rPr>
              <w:t xml:space="preserve"> EP </w:t>
            </w:r>
            <w:r w:rsidRPr="00E9099A">
              <w:rPr>
                <w:sz w:val="22"/>
              </w:rPr>
              <w:t>määrääjällä</w:t>
            </w:r>
          </w:p>
          <w:p w14:paraId="35C6138F" w14:textId="17DFE842"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00532BD8">
        <w:tc>
          <w:tcPr>
            <w:tcW w:w="2547" w:type="dxa"/>
          </w:tcPr>
          <w:p w14:paraId="40714BF8" w14:textId="4067ADF2" w:rsidR="0098274A" w:rsidRPr="00CD46E9" w:rsidRDefault="0098274A">
            <w:pPr>
              <w:rPr>
                <w:sz w:val="22"/>
              </w:rPr>
            </w:pPr>
            <w:r w:rsidRPr="00CD46E9">
              <w:rPr>
                <w:sz w:val="22"/>
              </w:rPr>
              <w:t xml:space="preserve">organisaation puhelinnumero </w:t>
            </w:r>
          </w:p>
        </w:tc>
        <w:tc>
          <w:tcPr>
            <w:tcW w:w="1417" w:type="dxa"/>
          </w:tcPr>
          <w:p w14:paraId="4E71C7B5" w14:textId="53DA7E47" w:rsidR="0098274A" w:rsidRPr="00CD46E9" w:rsidRDefault="00EB264F">
            <w:pPr>
              <w:rPr>
                <w:sz w:val="22"/>
              </w:rPr>
            </w:pPr>
            <w:r>
              <w:rPr>
                <w:sz w:val="22"/>
              </w:rPr>
              <w:t>CodeId 73/82</w:t>
            </w:r>
          </w:p>
        </w:tc>
        <w:tc>
          <w:tcPr>
            <w:tcW w:w="1276" w:type="dxa"/>
          </w:tcPr>
          <w:p w14:paraId="6037D3A3" w14:textId="1E3766DC" w:rsidR="0098274A" w:rsidRPr="00CD46E9" w:rsidRDefault="0098274A">
            <w:pPr>
              <w:rPr>
                <w:sz w:val="22"/>
              </w:rPr>
            </w:pPr>
            <w:r w:rsidRPr="00CD46E9">
              <w:rPr>
                <w:sz w:val="22"/>
              </w:rPr>
              <w:t>(max 30 mkiä)</w:t>
            </w:r>
          </w:p>
        </w:tc>
        <w:tc>
          <w:tcPr>
            <w:tcW w:w="3969" w:type="dxa"/>
          </w:tcPr>
          <w:p w14:paraId="5956E0F0" w14:textId="6488FE9E" w:rsidR="00611D5D" w:rsidRPr="00E9099A" w:rsidRDefault="00611D5D" w:rsidP="00611D5D">
            <w:pPr>
              <w:ind w:left="72"/>
              <w:rPr>
                <w:sz w:val="22"/>
              </w:rPr>
            </w:pPr>
            <w:r>
              <w:rPr>
                <w:sz w:val="22"/>
              </w:rPr>
              <w:t xml:space="preserve">EP </w:t>
            </w:r>
            <w:r w:rsidRPr="00E9099A">
              <w:rPr>
                <w:sz w:val="22"/>
              </w:rPr>
              <w:t>määrääjällä</w:t>
            </w:r>
          </w:p>
          <w:p w14:paraId="0F169399" w14:textId="75004136"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00532BD8">
        <w:tc>
          <w:tcPr>
            <w:tcW w:w="2547" w:type="dxa"/>
          </w:tcPr>
          <w:p w14:paraId="2971A95B" w14:textId="1500BAD0" w:rsidR="0098274A" w:rsidRPr="00CD46E9" w:rsidRDefault="0098274A">
            <w:pPr>
              <w:rPr>
                <w:sz w:val="22"/>
              </w:rPr>
            </w:pPr>
            <w:r w:rsidRPr="00CD46E9">
              <w:rPr>
                <w:sz w:val="22"/>
              </w:rPr>
              <w:t xml:space="preserve">organisaation sähköposti </w:t>
            </w:r>
          </w:p>
        </w:tc>
        <w:tc>
          <w:tcPr>
            <w:tcW w:w="1417" w:type="dxa"/>
          </w:tcPr>
          <w:p w14:paraId="4E856486" w14:textId="03250214" w:rsidR="0098274A" w:rsidRPr="00CD46E9" w:rsidRDefault="001D62AF">
            <w:pPr>
              <w:rPr>
                <w:sz w:val="22"/>
              </w:rPr>
            </w:pPr>
            <w:r>
              <w:rPr>
                <w:sz w:val="22"/>
              </w:rPr>
              <w:t>CodeId 74/83</w:t>
            </w:r>
          </w:p>
        </w:tc>
        <w:tc>
          <w:tcPr>
            <w:tcW w:w="1276" w:type="dxa"/>
          </w:tcPr>
          <w:p w14:paraId="023E24F5" w14:textId="443F6152" w:rsidR="0098274A" w:rsidRPr="00CD46E9" w:rsidRDefault="0098274A">
            <w:pPr>
              <w:rPr>
                <w:sz w:val="22"/>
              </w:rPr>
            </w:pPr>
            <w:r w:rsidRPr="00CD46E9">
              <w:rPr>
                <w:sz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00532BD8">
        <w:tc>
          <w:tcPr>
            <w:tcW w:w="2547" w:type="dxa"/>
          </w:tcPr>
          <w:p w14:paraId="25F76E97" w14:textId="580B7ED3" w:rsidR="0098274A" w:rsidRPr="00CD46E9" w:rsidRDefault="0098274A">
            <w:pPr>
              <w:rPr>
                <w:sz w:val="22"/>
              </w:rPr>
            </w:pPr>
            <w:r w:rsidRPr="00CD46E9">
              <w:rPr>
                <w:sz w:val="22"/>
              </w:rPr>
              <w:t xml:space="preserve">alkuperäisen lääkemääräyksen id </w:t>
            </w:r>
            <w:r>
              <w:rPr>
                <w:sz w:val="22"/>
              </w:rPr>
              <w:t>(setid)</w:t>
            </w:r>
          </w:p>
        </w:tc>
        <w:tc>
          <w:tcPr>
            <w:tcW w:w="1417" w:type="dxa"/>
          </w:tcPr>
          <w:p w14:paraId="3A679833" w14:textId="36C8AE82" w:rsidR="0098274A" w:rsidRPr="00CD46E9" w:rsidRDefault="008876D7">
            <w:pPr>
              <w:rPr>
                <w:sz w:val="22"/>
              </w:rPr>
            </w:pPr>
            <w:r>
              <w:rPr>
                <w:sz w:val="22"/>
              </w:rPr>
              <w:t>CodeId 104</w:t>
            </w:r>
          </w:p>
        </w:tc>
        <w:tc>
          <w:tcPr>
            <w:tcW w:w="1276" w:type="dxa"/>
          </w:tcPr>
          <w:p w14:paraId="1EF13DC2" w14:textId="6E79315C" w:rsidR="0098274A" w:rsidRPr="00CD46E9" w:rsidRDefault="0098274A">
            <w:pPr>
              <w:rPr>
                <w:sz w:val="22"/>
              </w:rPr>
            </w:pPr>
            <w:r w:rsidRPr="00CD46E9">
              <w:rPr>
                <w:sz w:val="22"/>
              </w:rPr>
              <w:t>(max 60 mkiä)</w:t>
            </w:r>
          </w:p>
        </w:tc>
        <w:tc>
          <w:tcPr>
            <w:tcW w:w="3969" w:type="dxa"/>
          </w:tcPr>
          <w:p w14:paraId="5F628072" w14:textId="4C0D4682" w:rsidR="0098274A" w:rsidRPr="00CD46E9" w:rsidRDefault="0098274A">
            <w:pPr>
              <w:ind w:left="72"/>
              <w:rPr>
                <w:sz w:val="22"/>
              </w:rPr>
            </w:pPr>
            <w:r w:rsidRPr="00CD46E9">
              <w:rPr>
                <w:sz w:val="22"/>
              </w:rPr>
              <w:t xml:space="preserve">P </w:t>
            </w:r>
          </w:p>
        </w:tc>
      </w:tr>
      <w:tr w:rsidR="0098274A" w:rsidRPr="00CD46E9" w14:paraId="2022AD6C" w14:textId="77777777" w:rsidTr="00532BD8">
        <w:tc>
          <w:tcPr>
            <w:tcW w:w="2547" w:type="dxa"/>
          </w:tcPr>
          <w:p w14:paraId="4A5F748E" w14:textId="760169C1" w:rsidR="0098274A" w:rsidRPr="00CD46E9" w:rsidRDefault="0098274A">
            <w:pPr>
              <w:rPr>
                <w:sz w:val="22"/>
              </w:rPr>
            </w:pPr>
            <w:r w:rsidRPr="00CD46E9">
              <w:rPr>
                <w:sz w:val="22"/>
              </w:rPr>
              <w:t xml:space="preserve">lääkemääräyksen id </w:t>
            </w:r>
          </w:p>
        </w:tc>
        <w:tc>
          <w:tcPr>
            <w:tcW w:w="1417" w:type="dxa"/>
          </w:tcPr>
          <w:p w14:paraId="2BB25213" w14:textId="183CF85A" w:rsidR="0098274A" w:rsidRPr="00CD46E9" w:rsidRDefault="00281DEC">
            <w:pPr>
              <w:rPr>
                <w:sz w:val="22"/>
              </w:rPr>
            </w:pPr>
            <w:r>
              <w:rPr>
                <w:sz w:val="22"/>
              </w:rPr>
              <w:t>CodeId 103</w:t>
            </w:r>
          </w:p>
        </w:tc>
        <w:tc>
          <w:tcPr>
            <w:tcW w:w="1276" w:type="dxa"/>
          </w:tcPr>
          <w:p w14:paraId="41F234C6" w14:textId="5302C0FB" w:rsidR="0098274A" w:rsidRPr="00CD46E9" w:rsidRDefault="0098274A">
            <w:pPr>
              <w:rPr>
                <w:sz w:val="22"/>
              </w:rPr>
            </w:pPr>
            <w:r w:rsidRPr="00CD46E9">
              <w:rPr>
                <w:sz w:val="22"/>
              </w:rPr>
              <w:t>(max 60 mkiä)</w:t>
            </w:r>
          </w:p>
        </w:tc>
        <w:tc>
          <w:tcPr>
            <w:tcW w:w="3969" w:type="dxa"/>
          </w:tcPr>
          <w:p w14:paraId="4CE661B5" w14:textId="77777777" w:rsidR="0098274A" w:rsidRPr="00CD46E9" w:rsidRDefault="0098274A">
            <w:pPr>
              <w:ind w:left="72"/>
              <w:rPr>
                <w:sz w:val="22"/>
              </w:rPr>
            </w:pPr>
            <w:r w:rsidRPr="00CD46E9">
              <w:rPr>
                <w:sz w:val="22"/>
              </w:rPr>
              <w:t>P</w:t>
            </w:r>
          </w:p>
        </w:tc>
      </w:tr>
      <w:tr w:rsidR="0098274A" w:rsidRPr="00CD46E9" w14:paraId="2F70E24F" w14:textId="77777777" w:rsidTr="00532BD8">
        <w:tc>
          <w:tcPr>
            <w:tcW w:w="2547" w:type="dxa"/>
          </w:tcPr>
          <w:p w14:paraId="5A93B755" w14:textId="2EC17F2A" w:rsidR="0098274A" w:rsidRPr="00CD46E9" w:rsidRDefault="0098274A">
            <w:pPr>
              <w:rPr>
                <w:sz w:val="22"/>
              </w:rPr>
            </w:pPr>
            <w:r w:rsidRPr="00CD46E9">
              <w:rPr>
                <w:sz w:val="22"/>
              </w:rPr>
              <w:t xml:space="preserve">lääkemääräyksen voimassaolon loppuaika </w:t>
            </w:r>
          </w:p>
        </w:tc>
        <w:tc>
          <w:tcPr>
            <w:tcW w:w="1417" w:type="dxa"/>
          </w:tcPr>
          <w:p w14:paraId="4D8C188B" w14:textId="316618E2" w:rsidR="0098274A" w:rsidRPr="00CD46E9" w:rsidRDefault="00BB766B">
            <w:pPr>
              <w:rPr>
                <w:sz w:val="22"/>
              </w:rPr>
            </w:pPr>
            <w:r>
              <w:rPr>
                <w:sz w:val="22"/>
              </w:rPr>
              <w:t>CodeId 53</w:t>
            </w:r>
          </w:p>
        </w:tc>
        <w:tc>
          <w:tcPr>
            <w:tcW w:w="1276" w:type="dxa"/>
          </w:tcPr>
          <w:p w14:paraId="562504FA" w14:textId="34341811" w:rsidR="0098274A" w:rsidRPr="00CD46E9" w:rsidRDefault="0098274A">
            <w:pPr>
              <w:rPr>
                <w:sz w:val="22"/>
              </w:rPr>
            </w:pPr>
            <w:r w:rsidRPr="00CD46E9">
              <w:rPr>
                <w:sz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00532BD8">
        <w:tc>
          <w:tcPr>
            <w:tcW w:w="2547" w:type="dxa"/>
          </w:tcPr>
          <w:p w14:paraId="5EECE769" w14:textId="5584796C" w:rsidR="0098274A" w:rsidRPr="00CD46E9" w:rsidRDefault="0098274A">
            <w:pPr>
              <w:rPr>
                <w:sz w:val="22"/>
              </w:rPr>
            </w:pPr>
            <w:r>
              <w:rPr>
                <w:sz w:val="22"/>
              </w:rPr>
              <w:t>määrätyn määrän esittämistapa (</w:t>
            </w:r>
            <w:r w:rsidRPr="00CD46E9">
              <w:rPr>
                <w:sz w:val="22"/>
              </w:rPr>
              <w:t>reseptin tyyppi</w:t>
            </w:r>
            <w:r>
              <w:rPr>
                <w:sz w:val="22"/>
              </w:rPr>
              <w:t>)</w:t>
            </w:r>
          </w:p>
        </w:tc>
        <w:tc>
          <w:tcPr>
            <w:tcW w:w="1417" w:type="dxa"/>
          </w:tcPr>
          <w:p w14:paraId="0E6F0208" w14:textId="288F5713" w:rsidR="0098274A" w:rsidRPr="00CD46E9" w:rsidRDefault="00A612DC">
            <w:pPr>
              <w:rPr>
                <w:sz w:val="22"/>
              </w:rPr>
            </w:pPr>
            <w:r>
              <w:rPr>
                <w:sz w:val="22"/>
              </w:rPr>
              <w:t>CodeId 128</w:t>
            </w:r>
          </w:p>
        </w:tc>
        <w:tc>
          <w:tcPr>
            <w:tcW w:w="1276" w:type="dxa"/>
          </w:tcPr>
          <w:p w14:paraId="156D70CB" w14:textId="4DE612E0" w:rsidR="0098274A" w:rsidRPr="00CD46E9" w:rsidRDefault="0098274A">
            <w:pPr>
              <w:rPr>
                <w:sz w:val="22"/>
              </w:rPr>
            </w:pPr>
            <w:r w:rsidRPr="00CD46E9">
              <w:rPr>
                <w:sz w:val="22"/>
              </w:rPr>
              <w:t>(1 mki)</w:t>
            </w:r>
          </w:p>
        </w:tc>
        <w:tc>
          <w:tcPr>
            <w:tcW w:w="3969" w:type="dxa"/>
          </w:tcPr>
          <w:p w14:paraId="7BE2C024" w14:textId="77777777" w:rsidR="0098274A" w:rsidRPr="00CD46E9" w:rsidRDefault="0098274A">
            <w:pPr>
              <w:ind w:left="72"/>
              <w:rPr>
                <w:sz w:val="22"/>
              </w:rPr>
            </w:pPr>
            <w:r w:rsidRPr="00CD46E9">
              <w:rPr>
                <w:sz w:val="22"/>
              </w:rPr>
              <w:t>P</w:t>
            </w:r>
          </w:p>
        </w:tc>
      </w:tr>
      <w:tr w:rsidR="0098274A" w:rsidRPr="00CD46E9" w14:paraId="6A7834FB" w14:textId="77777777" w:rsidTr="00532BD8">
        <w:tc>
          <w:tcPr>
            <w:tcW w:w="2547" w:type="dxa"/>
          </w:tcPr>
          <w:p w14:paraId="38B13D71" w14:textId="77777777" w:rsidR="0098274A" w:rsidRPr="00CD46E9" w:rsidRDefault="0098274A">
            <w:pPr>
              <w:rPr>
                <w:sz w:val="22"/>
              </w:rPr>
            </w:pPr>
            <w:r w:rsidRPr="00CD46E9">
              <w:rPr>
                <w:sz w:val="22"/>
              </w:rPr>
              <w:t xml:space="preserve">potilaan henkilötunnus </w:t>
            </w:r>
          </w:p>
        </w:tc>
        <w:tc>
          <w:tcPr>
            <w:tcW w:w="1417" w:type="dxa"/>
          </w:tcPr>
          <w:p w14:paraId="65637DB2" w14:textId="4F40725C" w:rsidR="0098274A" w:rsidRPr="00CD46E9" w:rsidRDefault="007A6DEC">
            <w:pPr>
              <w:rPr>
                <w:sz w:val="22"/>
              </w:rPr>
            </w:pPr>
            <w:r>
              <w:rPr>
                <w:sz w:val="22"/>
              </w:rPr>
              <w:t>CodeId 302</w:t>
            </w:r>
          </w:p>
        </w:tc>
        <w:tc>
          <w:tcPr>
            <w:tcW w:w="1276" w:type="dxa"/>
          </w:tcPr>
          <w:p w14:paraId="1254D3A1" w14:textId="32399059" w:rsidR="0098274A" w:rsidRPr="00CD46E9" w:rsidRDefault="0098274A">
            <w:pPr>
              <w:rPr>
                <w:sz w:val="22"/>
              </w:rPr>
            </w:pPr>
            <w:r w:rsidRPr="00CD46E9">
              <w:rPr>
                <w:sz w:val="22"/>
              </w:rPr>
              <w:t>(max 60+11,</w:t>
            </w:r>
          </w:p>
          <w:p w14:paraId="63DA92AD" w14:textId="77777777" w:rsidR="0098274A" w:rsidRPr="00CD46E9" w:rsidRDefault="0098274A">
            <w:pPr>
              <w:rPr>
                <w:sz w:val="22"/>
              </w:rPr>
            </w:pPr>
            <w:r w:rsidRPr="00CD46E9">
              <w:rPr>
                <w:sz w:val="22"/>
              </w:rPr>
              <w:t>OID max 60 mkiä ja tunnusosa 11 mkiä)</w:t>
            </w:r>
          </w:p>
        </w:tc>
        <w:tc>
          <w:tcPr>
            <w:tcW w:w="3969" w:type="dxa"/>
          </w:tcPr>
          <w:p w14:paraId="22317218" w14:textId="503829AD" w:rsidR="0098274A" w:rsidRPr="00CD46E9" w:rsidRDefault="0098274A">
            <w:pPr>
              <w:ind w:left="72"/>
              <w:rPr>
                <w:sz w:val="22"/>
              </w:rPr>
            </w:pPr>
            <w:r>
              <w:rPr>
                <w:sz w:val="22"/>
              </w:rPr>
              <w:t xml:space="preserve">EP, </w:t>
            </w:r>
            <w:r w:rsidRPr="009F6291">
              <w:rPr>
                <w:sz w:val="22"/>
              </w:rPr>
              <w:t xml:space="preserve">pakollinen </w:t>
            </w:r>
            <w:r>
              <w:rPr>
                <w:sz w:val="22"/>
              </w:rPr>
              <w:t>jos</w:t>
            </w:r>
            <w:r w:rsidRPr="009F6291">
              <w:rPr>
                <w:sz w:val="22"/>
              </w:rPr>
              <w:t xml:space="preserve"> potilaan virallinen suomalainen henkilötunnus on järjestelmän tiedossa</w:t>
            </w:r>
          </w:p>
        </w:tc>
      </w:tr>
      <w:tr w:rsidR="0098274A" w:rsidRPr="00CD46E9" w14:paraId="158EB4D9" w14:textId="77777777" w:rsidTr="00532BD8">
        <w:tc>
          <w:tcPr>
            <w:tcW w:w="2547" w:type="dxa"/>
          </w:tcPr>
          <w:p w14:paraId="38E0AF85" w14:textId="77777777" w:rsidR="0098274A" w:rsidRPr="00CD46E9" w:rsidRDefault="0098274A">
            <w:pPr>
              <w:rPr>
                <w:sz w:val="22"/>
              </w:rPr>
            </w:pPr>
            <w:r w:rsidRPr="00CD46E9">
              <w:rPr>
                <w:sz w:val="22"/>
              </w:rPr>
              <w:t>potilaan nimi</w:t>
            </w:r>
          </w:p>
        </w:tc>
        <w:tc>
          <w:tcPr>
            <w:tcW w:w="1417" w:type="dxa"/>
          </w:tcPr>
          <w:p w14:paraId="4FE5E371" w14:textId="4409C35A" w:rsidR="0098274A" w:rsidRPr="00CD46E9" w:rsidRDefault="00FB2CE7">
            <w:pPr>
              <w:rPr>
                <w:sz w:val="22"/>
              </w:rPr>
            </w:pPr>
            <w:r>
              <w:rPr>
                <w:sz w:val="22"/>
              </w:rPr>
              <w:t>CodeId 301</w:t>
            </w:r>
          </w:p>
        </w:tc>
        <w:tc>
          <w:tcPr>
            <w:tcW w:w="1276" w:type="dxa"/>
          </w:tcPr>
          <w:p w14:paraId="3A29A52F" w14:textId="54AEC5C4" w:rsidR="0098274A" w:rsidRPr="00CD46E9" w:rsidRDefault="0098274A">
            <w:pPr>
              <w:rPr>
                <w:sz w:val="22"/>
              </w:rPr>
            </w:pPr>
            <w:r w:rsidRPr="00CD46E9">
              <w:rPr>
                <w:sz w:val="22"/>
              </w:rPr>
              <w:t>(max 100+100)</w:t>
            </w:r>
          </w:p>
        </w:tc>
        <w:tc>
          <w:tcPr>
            <w:tcW w:w="3969" w:type="dxa"/>
          </w:tcPr>
          <w:p w14:paraId="145292E0" w14:textId="77777777" w:rsidR="0098274A" w:rsidRPr="00CD46E9" w:rsidRDefault="0098274A">
            <w:pPr>
              <w:ind w:left="72"/>
              <w:rPr>
                <w:sz w:val="22"/>
              </w:rPr>
            </w:pPr>
            <w:r w:rsidRPr="00CD46E9">
              <w:rPr>
                <w:sz w:val="22"/>
              </w:rPr>
              <w:t>P</w:t>
            </w:r>
          </w:p>
        </w:tc>
      </w:tr>
      <w:tr w:rsidR="0098274A" w:rsidRPr="00CD46E9" w14:paraId="131D0E9F" w14:textId="77777777" w:rsidTr="00532BD8">
        <w:tc>
          <w:tcPr>
            <w:tcW w:w="2547" w:type="dxa"/>
          </w:tcPr>
          <w:p w14:paraId="73A0B8AA" w14:textId="77777777" w:rsidR="0098274A" w:rsidRPr="00CD46E9" w:rsidRDefault="0098274A">
            <w:pPr>
              <w:rPr>
                <w:sz w:val="22"/>
              </w:rPr>
            </w:pPr>
            <w:r w:rsidRPr="00CD46E9">
              <w:rPr>
                <w:sz w:val="22"/>
              </w:rPr>
              <w:t>potilaan syntymäaika</w:t>
            </w:r>
          </w:p>
        </w:tc>
        <w:tc>
          <w:tcPr>
            <w:tcW w:w="1417" w:type="dxa"/>
          </w:tcPr>
          <w:p w14:paraId="6515E0C4" w14:textId="2E4213B8" w:rsidR="0098274A" w:rsidRPr="00CD46E9" w:rsidRDefault="00AE4198">
            <w:pPr>
              <w:rPr>
                <w:sz w:val="22"/>
              </w:rPr>
            </w:pPr>
            <w:r>
              <w:rPr>
                <w:sz w:val="22"/>
              </w:rPr>
              <w:t>CodeId 303</w:t>
            </w:r>
          </w:p>
        </w:tc>
        <w:tc>
          <w:tcPr>
            <w:tcW w:w="1276" w:type="dxa"/>
          </w:tcPr>
          <w:p w14:paraId="1A815D3D" w14:textId="54A1FA8D" w:rsidR="0098274A" w:rsidRPr="00CD46E9" w:rsidRDefault="0098274A">
            <w:pPr>
              <w:rPr>
                <w:sz w:val="22"/>
              </w:rPr>
            </w:pPr>
            <w:r w:rsidRPr="00CD46E9">
              <w:rPr>
                <w:sz w:val="22"/>
              </w:rPr>
              <w:t>(8 mkiä)</w:t>
            </w:r>
          </w:p>
        </w:tc>
        <w:tc>
          <w:tcPr>
            <w:tcW w:w="3969" w:type="dxa"/>
          </w:tcPr>
          <w:p w14:paraId="26AD75DC" w14:textId="15A3AD43" w:rsidR="0098274A" w:rsidRPr="00CD46E9" w:rsidRDefault="0098274A">
            <w:pPr>
              <w:ind w:left="72"/>
              <w:rPr>
                <w:sz w:val="22"/>
              </w:rPr>
            </w:pPr>
            <w:r w:rsidRPr="00CD46E9">
              <w:rPr>
                <w:sz w:val="22"/>
              </w:rPr>
              <w:t>P</w:t>
            </w:r>
          </w:p>
        </w:tc>
      </w:tr>
      <w:tr w:rsidR="0098274A" w:rsidRPr="00CD46E9" w14:paraId="07301C24" w14:textId="77777777" w:rsidTr="00532BD8">
        <w:tc>
          <w:tcPr>
            <w:tcW w:w="2547" w:type="dxa"/>
          </w:tcPr>
          <w:p w14:paraId="59BA0059" w14:textId="77777777" w:rsidR="0098274A" w:rsidRPr="00CD46E9" w:rsidRDefault="0098274A">
            <w:pPr>
              <w:rPr>
                <w:sz w:val="22"/>
              </w:rPr>
            </w:pPr>
            <w:r w:rsidRPr="00CD46E9">
              <w:rPr>
                <w:sz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pPr>
              <w:rPr>
                <w:sz w:val="22"/>
              </w:rPr>
            </w:pPr>
            <w:r w:rsidRPr="00CD46E9">
              <w:rPr>
                <w:sz w:val="22"/>
              </w:rPr>
              <w:t>boolean</w:t>
            </w:r>
          </w:p>
        </w:tc>
        <w:tc>
          <w:tcPr>
            <w:tcW w:w="3969" w:type="dxa"/>
          </w:tcPr>
          <w:p w14:paraId="73A8DFCE" w14:textId="433AADE5" w:rsidR="0098274A" w:rsidRPr="00CD46E9" w:rsidRDefault="0098274A" w:rsidP="00153317">
            <w:pPr>
              <w:ind w:left="72"/>
              <w:rPr>
                <w:sz w:val="22"/>
              </w:rPr>
            </w:pPr>
            <w:r w:rsidRPr="00CD46E9">
              <w:rPr>
                <w:sz w:val="22"/>
              </w:rPr>
              <w:t>Poistettu versiossa 4.00</w:t>
            </w:r>
          </w:p>
        </w:tc>
      </w:tr>
      <w:tr w:rsidR="0098274A" w:rsidRPr="00CD46E9" w14:paraId="286F713E" w14:textId="77777777" w:rsidTr="00532BD8">
        <w:tc>
          <w:tcPr>
            <w:tcW w:w="2547" w:type="dxa"/>
          </w:tcPr>
          <w:p w14:paraId="6C27758C" w14:textId="77777777" w:rsidR="0098274A" w:rsidRPr="00CD46E9" w:rsidRDefault="0098274A" w:rsidP="00224115">
            <w:pPr>
              <w:rPr>
                <w:sz w:val="22"/>
              </w:rPr>
            </w:pPr>
            <w:r w:rsidRPr="00CD46E9">
              <w:rPr>
                <w:sz w:val="22"/>
              </w:rPr>
              <w:t>pakkauskoko tekstimuodossa</w:t>
            </w:r>
          </w:p>
        </w:tc>
        <w:tc>
          <w:tcPr>
            <w:tcW w:w="1417" w:type="dxa"/>
          </w:tcPr>
          <w:p w14:paraId="2E5EF0CC" w14:textId="08ED51EA" w:rsidR="0098274A" w:rsidRPr="00CD46E9" w:rsidRDefault="0018042B" w:rsidP="00224115">
            <w:pPr>
              <w:rPr>
                <w:sz w:val="22"/>
              </w:rPr>
            </w:pPr>
            <w:r>
              <w:rPr>
                <w:sz w:val="22"/>
              </w:rPr>
              <w:t>CodeId 48</w:t>
            </w:r>
          </w:p>
        </w:tc>
        <w:tc>
          <w:tcPr>
            <w:tcW w:w="1276" w:type="dxa"/>
          </w:tcPr>
          <w:p w14:paraId="23C5925D" w14:textId="70A96A46" w:rsidR="0098274A" w:rsidRPr="00CD46E9" w:rsidRDefault="0098274A" w:rsidP="00224115">
            <w:pPr>
              <w:rPr>
                <w:sz w:val="22"/>
              </w:rPr>
            </w:pPr>
            <w:r w:rsidRPr="00CD46E9">
              <w:rPr>
                <w:sz w:val="22"/>
              </w:rPr>
              <w:t>max 80 mkiä</w:t>
            </w:r>
          </w:p>
        </w:tc>
        <w:tc>
          <w:tcPr>
            <w:tcW w:w="3969" w:type="dxa"/>
          </w:tcPr>
          <w:p w14:paraId="6B4B59B4" w14:textId="27D3AA4C" w:rsidR="0098274A" w:rsidRPr="00CD46E9" w:rsidRDefault="0098274A" w:rsidP="00224115">
            <w:pPr>
              <w:ind w:left="72"/>
              <w:rPr>
                <w:sz w:val="22"/>
              </w:rPr>
            </w:pPr>
            <w:r>
              <w:rPr>
                <w:sz w:val="22"/>
              </w:rPr>
              <w:t>EP, pakollinen jos määrätyn määrän esittämistapa=1</w:t>
            </w:r>
          </w:p>
        </w:tc>
      </w:tr>
      <w:tr w:rsidR="0098274A" w:rsidRPr="00CD46E9" w14:paraId="1AF889F2" w14:textId="77777777" w:rsidTr="00532BD8">
        <w:tc>
          <w:tcPr>
            <w:tcW w:w="2547" w:type="dxa"/>
          </w:tcPr>
          <w:p w14:paraId="0E4657C5" w14:textId="77777777" w:rsidR="0098274A" w:rsidRPr="00CD46E9" w:rsidRDefault="0098274A" w:rsidP="00224115">
            <w:pPr>
              <w:rPr>
                <w:sz w:val="22"/>
              </w:rPr>
            </w:pPr>
            <w:r w:rsidRPr="00CD46E9">
              <w:rPr>
                <w:sz w:val="22"/>
              </w:rPr>
              <w:t>pakkauskoon kerroin</w:t>
            </w:r>
          </w:p>
        </w:tc>
        <w:tc>
          <w:tcPr>
            <w:tcW w:w="1417" w:type="dxa"/>
          </w:tcPr>
          <w:p w14:paraId="0CE2ED2D" w14:textId="47F28163" w:rsidR="0098274A" w:rsidRPr="00CD46E9" w:rsidRDefault="005F3C4E" w:rsidP="00224115">
            <w:pPr>
              <w:rPr>
                <w:sz w:val="22"/>
              </w:rPr>
            </w:pPr>
            <w:r>
              <w:rPr>
                <w:sz w:val="22"/>
              </w:rPr>
              <w:t>CodeId 46</w:t>
            </w:r>
          </w:p>
        </w:tc>
        <w:tc>
          <w:tcPr>
            <w:tcW w:w="1276" w:type="dxa"/>
          </w:tcPr>
          <w:p w14:paraId="0629FE80" w14:textId="21852B82" w:rsidR="0098274A" w:rsidRPr="00CD46E9" w:rsidRDefault="0098274A" w:rsidP="00224115">
            <w:pPr>
              <w:rPr>
                <w:sz w:val="22"/>
              </w:rPr>
            </w:pPr>
            <w:r w:rsidRPr="00CD46E9">
              <w:rPr>
                <w:sz w:val="22"/>
              </w:rPr>
              <w:t>max 80 mkiä</w:t>
            </w:r>
          </w:p>
        </w:tc>
        <w:tc>
          <w:tcPr>
            <w:tcW w:w="3969" w:type="dxa"/>
          </w:tcPr>
          <w:p w14:paraId="554D0F47" w14:textId="69FAA3FA" w:rsidR="0098274A" w:rsidRPr="00CD46E9" w:rsidRDefault="0098274A" w:rsidP="00224115">
            <w:pPr>
              <w:ind w:left="72"/>
              <w:rPr>
                <w:sz w:val="22"/>
              </w:rPr>
            </w:pPr>
            <w:r>
              <w:rPr>
                <w:sz w:val="22"/>
              </w:rPr>
              <w:t>EP, pakollinen jos määrätyn määrän esittämistapa=1 ja tieto löytyy Lääketietokannasta</w:t>
            </w:r>
          </w:p>
        </w:tc>
      </w:tr>
      <w:tr w:rsidR="0098274A" w:rsidRPr="00CD46E9" w14:paraId="6439BF5C" w14:textId="77777777" w:rsidTr="00532BD8">
        <w:tc>
          <w:tcPr>
            <w:tcW w:w="2547" w:type="dxa"/>
          </w:tcPr>
          <w:p w14:paraId="68D06BFC" w14:textId="52A4A219" w:rsidR="0098274A" w:rsidRPr="00CD46E9" w:rsidRDefault="0098274A" w:rsidP="00224115">
            <w:pPr>
              <w:rPr>
                <w:sz w:val="22"/>
              </w:rPr>
            </w:pPr>
            <w:r w:rsidRPr="00CD46E9">
              <w:rPr>
                <w:sz w:val="22"/>
              </w:rPr>
              <w:t>Valmisteen ja pakkauksen lisätieto (127)</w:t>
            </w:r>
          </w:p>
        </w:tc>
        <w:tc>
          <w:tcPr>
            <w:tcW w:w="1417" w:type="dxa"/>
          </w:tcPr>
          <w:p w14:paraId="36A5E180" w14:textId="7B454D2A" w:rsidR="0098274A" w:rsidRPr="00CD46E9" w:rsidRDefault="0083162A" w:rsidP="00224115">
            <w:pPr>
              <w:rPr>
                <w:sz w:val="22"/>
              </w:rPr>
            </w:pPr>
            <w:r>
              <w:rPr>
                <w:sz w:val="22"/>
              </w:rPr>
              <w:t>CodeId 121</w:t>
            </w:r>
          </w:p>
        </w:tc>
        <w:tc>
          <w:tcPr>
            <w:tcW w:w="1276" w:type="dxa"/>
          </w:tcPr>
          <w:p w14:paraId="31E425FF" w14:textId="2BDF755B" w:rsidR="0098274A" w:rsidRPr="00CD46E9" w:rsidRDefault="0098274A" w:rsidP="00224115">
            <w:pPr>
              <w:rPr>
                <w:sz w:val="22"/>
              </w:rPr>
            </w:pPr>
            <w:r w:rsidRPr="00CD46E9">
              <w:rPr>
                <w:sz w:val="22"/>
              </w:rPr>
              <w:t xml:space="preserve">max </w:t>
            </w:r>
            <w:r w:rsidRPr="00780715">
              <w:rPr>
                <w:sz w:val="22"/>
              </w:rPr>
              <w:t>80 mkiä</w:t>
            </w:r>
          </w:p>
        </w:tc>
        <w:tc>
          <w:tcPr>
            <w:tcW w:w="3969" w:type="dxa"/>
          </w:tcPr>
          <w:p w14:paraId="71953151" w14:textId="35DDBFCD" w:rsidR="0098274A" w:rsidRPr="00CD46E9" w:rsidRDefault="0098274A" w:rsidP="00224115">
            <w:pPr>
              <w:rPr>
                <w:sz w:val="22"/>
              </w:rPr>
            </w:pPr>
            <w:r>
              <w:rPr>
                <w:sz w:val="22"/>
              </w:rPr>
              <w:t xml:space="preserve">EP, pakollinen jos </w:t>
            </w:r>
            <w:r w:rsidRPr="00CD46E9">
              <w:rPr>
                <w:sz w:val="22"/>
              </w:rPr>
              <w:t xml:space="preserve">tieto löytyy </w:t>
            </w:r>
            <w:r>
              <w:rPr>
                <w:sz w:val="22"/>
              </w:rPr>
              <w:t>Lääketietokannasta</w:t>
            </w:r>
          </w:p>
        </w:tc>
      </w:tr>
      <w:tr w:rsidR="0098274A" w:rsidRPr="00CD46E9" w14:paraId="299E48C9" w14:textId="77777777" w:rsidTr="00532BD8">
        <w:tc>
          <w:tcPr>
            <w:tcW w:w="2547" w:type="dxa"/>
          </w:tcPr>
          <w:p w14:paraId="3A05ACE5" w14:textId="1713EA86" w:rsidR="0098274A" w:rsidRPr="00CD46E9" w:rsidRDefault="0098274A" w:rsidP="00224115">
            <w:pPr>
              <w:rPr>
                <w:sz w:val="22"/>
              </w:rPr>
            </w:pPr>
            <w:r w:rsidRPr="00CD46E9">
              <w:rPr>
                <w:sz w:val="22"/>
              </w:rPr>
              <w:t>säilytysastia (128)</w:t>
            </w:r>
          </w:p>
        </w:tc>
        <w:tc>
          <w:tcPr>
            <w:tcW w:w="1417" w:type="dxa"/>
          </w:tcPr>
          <w:p w14:paraId="76A148B2" w14:textId="5EAB99C0" w:rsidR="0098274A" w:rsidRPr="00CD46E9" w:rsidRDefault="003F2614" w:rsidP="00224115">
            <w:pPr>
              <w:rPr>
                <w:sz w:val="22"/>
              </w:rPr>
            </w:pPr>
            <w:r>
              <w:rPr>
                <w:sz w:val="22"/>
              </w:rPr>
              <w:t>CodeId 25</w:t>
            </w:r>
          </w:p>
        </w:tc>
        <w:tc>
          <w:tcPr>
            <w:tcW w:w="1276" w:type="dxa"/>
          </w:tcPr>
          <w:p w14:paraId="28EE156D" w14:textId="405E243F" w:rsidR="0098274A" w:rsidRPr="00CD46E9" w:rsidRDefault="0098274A" w:rsidP="00224115">
            <w:pPr>
              <w:rPr>
                <w:sz w:val="22"/>
              </w:rPr>
            </w:pPr>
            <w:r w:rsidRPr="00CD46E9">
              <w:rPr>
                <w:sz w:val="22"/>
              </w:rPr>
              <w:t>max 80 mkiä</w:t>
            </w:r>
          </w:p>
        </w:tc>
        <w:tc>
          <w:tcPr>
            <w:tcW w:w="3969" w:type="dxa"/>
          </w:tcPr>
          <w:p w14:paraId="2B03DB2D" w14:textId="7218E25B" w:rsidR="0098274A" w:rsidRPr="00CD46E9" w:rsidRDefault="0098274A" w:rsidP="00224115">
            <w:pPr>
              <w:rPr>
                <w:sz w:val="22"/>
              </w:rPr>
            </w:pPr>
            <w:r>
              <w:rPr>
                <w:sz w:val="22"/>
              </w:rPr>
              <w:t>E</w:t>
            </w:r>
            <w:r w:rsidRPr="00CD46E9">
              <w:rPr>
                <w:sz w:val="22"/>
              </w:rPr>
              <w:t xml:space="preserve">P, </w:t>
            </w:r>
            <w:r>
              <w:rPr>
                <w:sz w:val="22"/>
              </w:rPr>
              <w:t xml:space="preserve">pakollinen </w:t>
            </w:r>
            <w:r w:rsidRPr="00CD46E9">
              <w:rPr>
                <w:sz w:val="22"/>
              </w:rPr>
              <w:t xml:space="preserve">jos tieto löytyy </w:t>
            </w:r>
            <w:r>
              <w:rPr>
                <w:sz w:val="22"/>
              </w:rPr>
              <w:t>Lääketietokannasta</w:t>
            </w:r>
          </w:p>
        </w:tc>
      </w:tr>
      <w:tr w:rsidR="0098274A" w:rsidRPr="00CD46E9" w14:paraId="6455137E" w14:textId="77777777" w:rsidTr="00532BD8">
        <w:tc>
          <w:tcPr>
            <w:tcW w:w="2547" w:type="dxa"/>
          </w:tcPr>
          <w:p w14:paraId="249E5E9D" w14:textId="77777777" w:rsidR="0098274A" w:rsidRPr="00CD46E9" w:rsidRDefault="0098274A" w:rsidP="00224115">
            <w:pPr>
              <w:rPr>
                <w:sz w:val="22"/>
              </w:rPr>
            </w:pPr>
            <w:r w:rsidRPr="00CD46E9">
              <w:rPr>
                <w:sz w:val="22"/>
              </w:rPr>
              <w:t>myyntiluvan haltija</w:t>
            </w:r>
          </w:p>
        </w:tc>
        <w:tc>
          <w:tcPr>
            <w:tcW w:w="1417" w:type="dxa"/>
          </w:tcPr>
          <w:p w14:paraId="6EB82410" w14:textId="395FB470" w:rsidR="0098274A" w:rsidRPr="00CD46E9" w:rsidRDefault="00EB554D" w:rsidP="00224115">
            <w:pPr>
              <w:rPr>
                <w:sz w:val="22"/>
              </w:rPr>
            </w:pPr>
            <w:r>
              <w:rPr>
                <w:sz w:val="22"/>
              </w:rPr>
              <w:t>CodeId 111</w:t>
            </w:r>
          </w:p>
        </w:tc>
        <w:tc>
          <w:tcPr>
            <w:tcW w:w="1276" w:type="dxa"/>
          </w:tcPr>
          <w:p w14:paraId="14BA872E" w14:textId="3AFF499F" w:rsidR="0098274A" w:rsidRPr="00CD46E9" w:rsidRDefault="0098274A" w:rsidP="00224115">
            <w:pPr>
              <w:rPr>
                <w:sz w:val="22"/>
              </w:rPr>
            </w:pPr>
            <w:r w:rsidRPr="00CD46E9">
              <w:rPr>
                <w:sz w:val="22"/>
              </w:rPr>
              <w:t>max 80 mkiä</w:t>
            </w:r>
          </w:p>
        </w:tc>
        <w:tc>
          <w:tcPr>
            <w:tcW w:w="3969" w:type="dxa"/>
          </w:tcPr>
          <w:p w14:paraId="171CD5BA" w14:textId="773A6909" w:rsidR="0098274A" w:rsidRPr="00CD46E9" w:rsidRDefault="0098274A" w:rsidP="00224115">
            <w:pPr>
              <w:rPr>
                <w:sz w:val="22"/>
              </w:rPr>
            </w:pPr>
            <w:r>
              <w:rPr>
                <w:sz w:val="22"/>
              </w:rPr>
              <w:t>EP, pakollinen</w:t>
            </w:r>
            <w:r w:rsidRPr="00CD46E9">
              <w:rPr>
                <w:sz w:val="22"/>
              </w:rPr>
              <w:t xml:space="preserve"> jos tieto löytyy </w:t>
            </w:r>
            <w:r>
              <w:rPr>
                <w:sz w:val="22"/>
              </w:rPr>
              <w:t>Lääketietokannasta</w:t>
            </w:r>
          </w:p>
        </w:tc>
      </w:tr>
      <w:tr w:rsidR="0098274A" w:rsidRPr="00CD46E9" w14:paraId="1E639247" w14:textId="77777777" w:rsidTr="00532BD8">
        <w:tc>
          <w:tcPr>
            <w:tcW w:w="2547" w:type="dxa"/>
          </w:tcPr>
          <w:p w14:paraId="6327E7D4" w14:textId="79F87052" w:rsidR="0098274A" w:rsidRPr="00CD46E9" w:rsidRDefault="0098274A" w:rsidP="00224115">
            <w:pPr>
              <w:rPr>
                <w:sz w:val="22"/>
              </w:rPr>
            </w:pPr>
            <w:r w:rsidRPr="00CD46E9">
              <w:rPr>
                <w:sz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00224115">
            <w:pPr>
              <w:rPr>
                <w:sz w:val="22"/>
              </w:rPr>
            </w:pPr>
            <w:r w:rsidRPr="00CD46E9">
              <w:rPr>
                <w:sz w:val="22"/>
              </w:rPr>
              <w:t>koodikenttä max 10,</w:t>
            </w:r>
          </w:p>
          <w:p w14:paraId="6D16BF11" w14:textId="77777777" w:rsidR="0098274A" w:rsidRPr="00CD46E9" w:rsidRDefault="0098274A" w:rsidP="00224115">
            <w:pPr>
              <w:rPr>
                <w:sz w:val="22"/>
              </w:rPr>
            </w:pPr>
            <w:r w:rsidRPr="00CD46E9">
              <w:rPr>
                <w:sz w:val="22"/>
              </w:rPr>
              <w:t>teksti max 80</w:t>
            </w:r>
          </w:p>
        </w:tc>
        <w:tc>
          <w:tcPr>
            <w:tcW w:w="3969" w:type="dxa"/>
          </w:tcPr>
          <w:p w14:paraId="64C79892" w14:textId="16DC7FC0" w:rsidR="0098274A" w:rsidRPr="00CD46E9" w:rsidRDefault="0098274A" w:rsidP="00224115">
            <w:pPr>
              <w:rPr>
                <w:sz w:val="22"/>
              </w:rPr>
            </w:pPr>
            <w:r>
              <w:rPr>
                <w:sz w:val="22"/>
              </w:rPr>
              <w:t>Poistettu versiossa 4.00</w:t>
            </w:r>
          </w:p>
        </w:tc>
      </w:tr>
      <w:tr w:rsidR="0098274A" w:rsidRPr="00CD46E9" w14:paraId="4B0FED92" w14:textId="77777777" w:rsidTr="00532BD8">
        <w:tc>
          <w:tcPr>
            <w:tcW w:w="2547" w:type="dxa"/>
          </w:tcPr>
          <w:p w14:paraId="0D059ECD" w14:textId="241D976F" w:rsidR="0098274A" w:rsidRPr="00CD46E9" w:rsidRDefault="0098274A" w:rsidP="00224115">
            <w:pPr>
              <w:rPr>
                <w:sz w:val="22"/>
                <w:lang w:val="en-GB"/>
              </w:rPr>
            </w:pPr>
            <w:r w:rsidRPr="00CD46E9">
              <w:rPr>
                <w:sz w:val="22"/>
                <w:lang w:val="en-GB"/>
              </w:rPr>
              <w:t>valmisteen laji (164)</w:t>
            </w:r>
          </w:p>
        </w:tc>
        <w:tc>
          <w:tcPr>
            <w:tcW w:w="1417" w:type="dxa"/>
          </w:tcPr>
          <w:p w14:paraId="4EFA113C" w14:textId="186A7284" w:rsidR="0098274A" w:rsidRPr="00CD46E9" w:rsidRDefault="005F6CE3" w:rsidP="00224115">
            <w:pPr>
              <w:rPr>
                <w:sz w:val="22"/>
              </w:rPr>
            </w:pPr>
            <w:r>
              <w:rPr>
                <w:sz w:val="22"/>
              </w:rPr>
              <w:t>CodeId 107</w:t>
            </w:r>
          </w:p>
        </w:tc>
        <w:tc>
          <w:tcPr>
            <w:tcW w:w="1276" w:type="dxa"/>
          </w:tcPr>
          <w:p w14:paraId="56BEBBE3" w14:textId="62616F5C" w:rsidR="0098274A" w:rsidRPr="00CD46E9" w:rsidRDefault="0098274A" w:rsidP="00224115">
            <w:pPr>
              <w:rPr>
                <w:sz w:val="22"/>
              </w:rPr>
            </w:pPr>
            <w:r w:rsidRPr="00CD46E9">
              <w:rPr>
                <w:sz w:val="22"/>
              </w:rPr>
              <w:t>koodikenttä</w:t>
            </w:r>
          </w:p>
        </w:tc>
        <w:tc>
          <w:tcPr>
            <w:tcW w:w="3969" w:type="dxa"/>
          </w:tcPr>
          <w:p w14:paraId="2770D789" w14:textId="77777777" w:rsidR="0098274A" w:rsidRPr="00CD46E9" w:rsidRDefault="0098274A" w:rsidP="00224115">
            <w:pPr>
              <w:rPr>
                <w:sz w:val="22"/>
              </w:rPr>
            </w:pPr>
            <w:r w:rsidRPr="00CD46E9">
              <w:rPr>
                <w:sz w:val="22"/>
              </w:rPr>
              <w:t>P</w:t>
            </w:r>
          </w:p>
        </w:tc>
      </w:tr>
    </w:tbl>
    <w:p w14:paraId="2638EBD9" w14:textId="77777777" w:rsidR="0077747B" w:rsidRDefault="0077747B"/>
    <w:p w14:paraId="2840C62B" w14:textId="7CD63EF4" w:rsidR="00693BF8" w:rsidRDefault="009712F4">
      <w:r>
        <w:t xml:space="preserve">Versiossa 4.00 edellä kuvatut pakollisuusehtojen </w:t>
      </w:r>
      <w:r w:rsidR="001F608A">
        <w:t xml:space="preserve">sanalliset </w:t>
      </w:r>
      <w:r>
        <w:t xml:space="preserve">tarkennukset eivät aiheuta muutoksia </w:t>
      </w:r>
      <w:r w:rsidR="001F608A">
        <w:t>olemassa</w:t>
      </w:r>
      <w:r w:rsidR="00167056">
        <w:t xml:space="preserve"> </w:t>
      </w:r>
      <w:r w:rsidR="001F608A">
        <w:t>oleviin toteutuksiin.</w:t>
      </w:r>
      <w:r w:rsidR="00AD1B9B">
        <w:t xml:space="preserve"> Kuvauksia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009B2053">
      <w:pPr>
        <w:autoSpaceDE w:val="0"/>
        <w:autoSpaceDN w:val="0"/>
        <w:adjustRightInd w:val="0"/>
        <w:rPr>
          <w:rFonts w:ascii="Arial" w:hAnsi="Arial" w:cs="Arial"/>
          <w:color w:val="000000"/>
          <w:sz w:val="22"/>
          <w:highlight w:val="white"/>
          <w:lang w:val="en-GB"/>
        </w:rPr>
      </w:pPr>
      <w:r w:rsidRPr="00CD46E9">
        <w:rPr>
          <w:rFonts w:ascii="Arial" w:hAnsi="Arial" w:cs="Arial"/>
          <w:color w:val="0000FF"/>
          <w:sz w:val="22"/>
          <w:highlight w:val="white"/>
          <w:lang w:val="en-GB"/>
        </w:rPr>
        <w:t>&lt;</w:t>
      </w:r>
      <w:r w:rsidRPr="00CD46E9">
        <w:rPr>
          <w:rFonts w:ascii="Arial" w:hAnsi="Arial" w:cs="Arial"/>
          <w:color w:val="800000"/>
          <w:sz w:val="22"/>
          <w:highlight w:val="white"/>
          <w:lang w:val="en-GB"/>
        </w:rPr>
        <w:t>organizer</w:t>
      </w:r>
      <w:r w:rsidRPr="00CD46E9">
        <w:rPr>
          <w:rFonts w:ascii="Arial" w:hAnsi="Arial" w:cs="Arial"/>
          <w:color w:val="FF0000"/>
          <w:sz w:val="22"/>
          <w:highlight w:val="white"/>
          <w:lang w:val="en-GB"/>
        </w:rPr>
        <w:t xml:space="preserve"> classCode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CLUSTER</w:t>
      </w:r>
      <w:r w:rsidRPr="00CD46E9">
        <w:rPr>
          <w:rFonts w:ascii="Arial" w:hAnsi="Arial" w:cs="Arial"/>
          <w:color w:val="0000FF"/>
          <w:sz w:val="22"/>
          <w:highlight w:val="white"/>
          <w:lang w:val="en-GB"/>
        </w:rPr>
        <w:t>"</w:t>
      </w:r>
      <w:r w:rsidRPr="00CD46E9">
        <w:rPr>
          <w:rFonts w:ascii="Arial" w:hAnsi="Arial" w:cs="Arial"/>
          <w:color w:val="FF0000"/>
          <w:sz w:val="22"/>
          <w:highlight w:val="white"/>
          <w:lang w:val="en-GB"/>
        </w:rPr>
        <w:t xml:space="preserve"> moodCode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EVN</w:t>
      </w:r>
      <w:r w:rsidRPr="00CD46E9">
        <w:rPr>
          <w:rFonts w:ascii="Arial" w:hAnsi="Arial" w:cs="Arial"/>
          <w:color w:val="0000FF"/>
          <w:sz w:val="22"/>
          <w:highlight w:val="white"/>
          <w:lang w:val="en-GB"/>
        </w:rPr>
        <w:t>"&gt;</w:t>
      </w:r>
    </w:p>
    <w:p w14:paraId="71A7DE6D" w14:textId="77777777" w:rsidR="009B2053" w:rsidRPr="00CD46E9" w:rsidRDefault="009B2053" w:rsidP="00CD46E9">
      <w:pPr>
        <w:autoSpaceDE w:val="0"/>
        <w:autoSpaceDN w:val="0"/>
        <w:adjustRightInd w:val="0"/>
        <w:ind w:left="1304" w:hanging="1304"/>
        <w:rPr>
          <w:rFonts w:ascii="Arial" w:hAnsi="Arial" w:cs="Arial"/>
          <w:color w:val="000000"/>
          <w:sz w:val="22"/>
          <w:highlight w:val="white"/>
        </w:rPr>
      </w:pPr>
      <w:r w:rsidRPr="00CD46E9">
        <w:rPr>
          <w:rFonts w:ascii="Arial" w:hAnsi="Arial" w:cs="Arial"/>
          <w:color w:val="000000"/>
          <w:sz w:val="22"/>
          <w:highlight w:val="white"/>
          <w:lang w:val="en-GB"/>
        </w:rPr>
        <w:tab/>
      </w:r>
      <w:r w:rsidRPr="00CD46E9">
        <w:rPr>
          <w:rFonts w:ascii="Arial" w:hAnsi="Arial" w:cs="Arial"/>
          <w:color w:val="0000FF"/>
          <w:sz w:val="22"/>
          <w:highlight w:val="white"/>
        </w:rPr>
        <w:t>&lt;</w:t>
      </w:r>
      <w:r w:rsidRPr="00CD46E9">
        <w:rPr>
          <w:rFonts w:ascii="Arial" w:hAnsi="Arial" w:cs="Arial"/>
          <w:color w:val="800000"/>
          <w:sz w:val="22"/>
          <w:highlight w:val="white"/>
        </w:rPr>
        <w:t>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83</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w:t>
      </w:r>
      <w:r w:rsidRPr="00CD46E9">
        <w:rPr>
          <w:rFonts w:ascii="Arial" w:hAnsi="Arial" w:cs="Arial"/>
          <w:color w:val="0000FF"/>
          <w:sz w:val="22"/>
          <w:highlight w:val="white"/>
        </w:rPr>
        <w:t>="</w:t>
      </w:r>
      <w:r w:rsidRPr="00CD46E9">
        <w:rPr>
          <w:rFonts w:ascii="Arial" w:hAnsi="Arial" w:cs="Arial"/>
          <w:color w:val="000000"/>
          <w:sz w:val="22"/>
          <w:highlight w:val="white"/>
        </w:rPr>
        <w:t>1.2.246.537.6.12.2002.126</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codeSystemName</w:t>
      </w:r>
      <w:r w:rsidRPr="00CD46E9">
        <w:rPr>
          <w:rFonts w:ascii="Arial" w:hAnsi="Arial" w:cs="Arial"/>
          <w:color w:val="0000FF"/>
          <w:sz w:val="22"/>
          <w:highlight w:val="white"/>
        </w:rPr>
        <w:t>="</w:t>
      </w:r>
      <w:r w:rsidRPr="00CD46E9">
        <w:rPr>
          <w:rFonts w:ascii="Arial" w:hAnsi="Arial" w:cs="Arial"/>
          <w:color w:val="000000"/>
          <w:sz w:val="22"/>
          <w:highlight w:val="white"/>
        </w:rPr>
        <w:t>Lääkityslista</w:t>
      </w:r>
      <w:r w:rsidRPr="00CD46E9">
        <w:rPr>
          <w:rFonts w:ascii="Arial" w:hAnsi="Arial" w:cs="Arial"/>
          <w:color w:val="0000FF"/>
          <w:sz w:val="22"/>
          <w:highlight w:val="white"/>
        </w:rPr>
        <w:t>"</w:t>
      </w:r>
      <w:r w:rsidRPr="00CD46E9">
        <w:rPr>
          <w:rFonts w:ascii="Arial" w:hAnsi="Arial" w:cs="Arial"/>
          <w:color w:val="FF0000"/>
          <w:sz w:val="22"/>
          <w:highlight w:val="white"/>
        </w:rPr>
        <w:t xml:space="preserve"> displayName</w:t>
      </w:r>
      <w:r w:rsidRPr="00CD46E9">
        <w:rPr>
          <w:rFonts w:ascii="Arial" w:hAnsi="Arial" w:cs="Arial"/>
          <w:color w:val="0000FF"/>
          <w:sz w:val="22"/>
          <w:highlight w:val="white"/>
        </w:rPr>
        <w:t>="</w:t>
      </w:r>
      <w:r w:rsidRPr="00CD46E9">
        <w:rPr>
          <w:rFonts w:ascii="Arial" w:hAnsi="Arial" w:cs="Arial"/>
          <w:color w:val="000000"/>
          <w:sz w:val="22"/>
          <w:highlight w:val="white"/>
        </w:rPr>
        <w:t>Lääkevalmisteen ja pakkauksen tiedot</w:t>
      </w:r>
      <w:r w:rsidRPr="00CD46E9">
        <w:rPr>
          <w:rFonts w:ascii="Arial" w:hAnsi="Arial" w:cs="Arial"/>
          <w:color w:val="0000FF"/>
          <w:sz w:val="22"/>
          <w:highlight w:val="white"/>
        </w:rPr>
        <w:t>"/&gt;</w:t>
      </w:r>
    </w:p>
    <w:p w14:paraId="10976670" w14:textId="77777777" w:rsidR="00903784" w:rsidRPr="00CD46E9" w:rsidRDefault="009B2053" w:rsidP="009B2053">
      <w:pPr>
        <w:ind w:firstLine="1304"/>
        <w:rPr>
          <w:rFonts w:ascii="Arial" w:hAnsi="Arial" w:cs="Arial"/>
          <w:color w:val="0000FF"/>
          <w:sz w:val="22"/>
          <w:highlight w:val="white"/>
        </w:rPr>
      </w:pPr>
      <w:r w:rsidRPr="00CD46E9">
        <w:rPr>
          <w:rFonts w:ascii="Arial" w:hAnsi="Arial" w:cs="Arial"/>
          <w:color w:val="0000FF"/>
          <w:sz w:val="22"/>
          <w:highlight w:val="white"/>
        </w:rPr>
        <w:t>&lt;</w:t>
      </w:r>
      <w:r w:rsidRPr="00CD46E9">
        <w:rPr>
          <w:rFonts w:ascii="Arial" w:hAnsi="Arial" w:cs="Arial"/>
          <w:color w:val="800000"/>
          <w:sz w:val="22"/>
          <w:highlight w:val="white"/>
        </w:rPr>
        <w:t>statusCode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completed</w:t>
      </w:r>
      <w:r w:rsidRPr="00CD46E9">
        <w:rPr>
          <w:rFonts w:ascii="Arial" w:hAnsi="Arial" w:cs="Arial"/>
          <w:color w:val="0000FF"/>
          <w:sz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21" w:name="_Ref291079348"/>
      <w:bookmarkStart w:id="22" w:name="_Ref291079351"/>
      <w:bookmarkStart w:id="23" w:name="_Ref291079638"/>
      <w:bookmarkStart w:id="24" w:name="_Ref291079641"/>
      <w:bookmarkStart w:id="25" w:name="_Toc122512801"/>
      <w:r>
        <w:t xml:space="preserve">Lääkevalmisteen </w:t>
      </w:r>
      <w:proofErr w:type="gramStart"/>
      <w:r w:rsidR="0077747B">
        <w:t xml:space="preserve">vahvuus, </w:t>
      </w:r>
      <w:r w:rsidR="00856558">
        <w:t xml:space="preserve"> </w:t>
      </w:r>
      <w:r w:rsidR="0077747B">
        <w:t>valmistusohje</w:t>
      </w:r>
      <w:proofErr w:type="gramEnd"/>
      <w:r w:rsidR="0077747B">
        <w:t xml:space="preserve"> ja ajankohta</w:t>
      </w:r>
      <w:bookmarkEnd w:id="21"/>
      <w:bookmarkEnd w:id="22"/>
      <w:bookmarkEnd w:id="23"/>
      <w:bookmarkEnd w:id="24"/>
      <w:bookmarkEnd w:id="25"/>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F8559F" w:rsidR="0077747B" w:rsidRPr="008977C4" w:rsidRDefault="008977C4">
      <w:r w:rsidRPr="008977C4">
        <w:t>Center-elementin attribuutit value (vahvuus) ja unit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005F332C" w:rsidRPr="00C65EC8">
        <w:rPr>
          <w:rStyle w:val="XMLDarkRed"/>
          <w:sz w:val="22"/>
          <w:highlight w:val="white"/>
        </w:rPr>
        <w:t xml:space="preserve"> </w:t>
      </w:r>
      <w:r w:rsidR="005F332C" w:rsidRPr="00C65EC8">
        <w:rPr>
          <w:rStyle w:val="XMLDarkRed"/>
          <w:sz w:val="22"/>
        </w:rPr>
        <w:t>nullFlavor="NA"</w:t>
      </w:r>
      <w:r w:rsidRPr="00C65EC8">
        <w:rPr>
          <w:rStyle w:val="XMLBlue"/>
          <w:sz w:val="22"/>
          <w:highlight w:val="white"/>
        </w:rPr>
        <w:t>&gt;</w:t>
      </w:r>
    </w:p>
    <w:p w14:paraId="4258625D"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00C65EC8">
        <w:rPr>
          <w:rStyle w:val="XMLBlue"/>
          <w:sz w:val="22"/>
          <w:highlight w:val="white"/>
          <w:lang w:val="en-GB"/>
        </w:rPr>
        <w:t>&lt;</w:t>
      </w:r>
      <w:proofErr w:type="gramStart"/>
      <w:r w:rsidRPr="00C65EC8">
        <w:rPr>
          <w:rStyle w:val="XMLBrown"/>
          <w:sz w:val="22"/>
          <w:highlight w:val="white"/>
          <w:lang w:val="en-GB"/>
        </w:rPr>
        <w:t>translation</w:t>
      </w:r>
      <w:proofErr w:type="gramEnd"/>
      <w:r w:rsidRPr="00C65EC8">
        <w:rPr>
          <w:rStyle w:val="XMLBlue"/>
          <w:sz w:val="22"/>
          <w:highlight w:val="white"/>
          <w:lang w:val="en-GB"/>
        </w:rPr>
        <w:t>&gt;</w:t>
      </w:r>
    </w:p>
    <w:p w14:paraId="6291BD86"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proofErr w:type="gramStart"/>
      <w:r w:rsidRPr="00C65EC8">
        <w:rPr>
          <w:rStyle w:val="XMLBrown"/>
          <w:sz w:val="22"/>
          <w:highlight w:val="white"/>
          <w:lang w:val="en-GB"/>
        </w:rPr>
        <w:t>originalText</w:t>
      </w:r>
      <w:r w:rsidRPr="00C65EC8">
        <w:rPr>
          <w:rStyle w:val="XMLBlue"/>
          <w:sz w:val="22"/>
          <w:highlight w:val="white"/>
          <w:lang w:val="en-GB"/>
        </w:rPr>
        <w:t>&gt;</w:t>
      </w:r>
      <w:proofErr w:type="gramEnd"/>
      <w:r w:rsidRPr="00C65EC8">
        <w:rPr>
          <w:rStyle w:val="XMLBlue"/>
          <w:color w:val="auto"/>
          <w:sz w:val="22"/>
          <w:highlight w:val="white"/>
          <w:lang w:val="en-GB"/>
        </w:rPr>
        <w:t>600 mg</w:t>
      </w:r>
      <w:r w:rsidRPr="00C65EC8">
        <w:rPr>
          <w:rStyle w:val="XMLBlue"/>
          <w:sz w:val="22"/>
          <w:highlight w:val="white"/>
          <w:lang w:val="en-GB"/>
        </w:rPr>
        <w:t>&lt;/</w:t>
      </w:r>
      <w:r w:rsidRPr="00C65EC8">
        <w:rPr>
          <w:rStyle w:val="XMLBrown"/>
          <w:sz w:val="22"/>
          <w:highlight w:val="white"/>
          <w:lang w:val="en-GB"/>
        </w:rPr>
        <w:t>originalText</w:t>
      </w:r>
      <w:r w:rsidRPr="00C65EC8">
        <w:rPr>
          <w:rStyle w:val="XMLBlue"/>
          <w:sz w:val="22"/>
          <w:highlight w:val="white"/>
          <w:lang w:val="en-GB"/>
        </w:rPr>
        <w:t>&gt;</w:t>
      </w:r>
    </w:p>
    <w:p w14:paraId="44FF792B"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r w:rsidRPr="00C65EC8">
        <w:rPr>
          <w:rStyle w:val="XMLBrown"/>
          <w:sz w:val="22"/>
          <w:highlight w:val="white"/>
          <w:lang w:val="en-GB"/>
        </w:rPr>
        <w:t>translation</w:t>
      </w:r>
      <w:r w:rsidRPr="00C65EC8">
        <w:rPr>
          <w:rStyle w:val="XMLBlue"/>
          <w:sz w:val="22"/>
          <w:highlight w:val="white"/>
          <w:lang w:val="en-GB"/>
        </w:rPr>
        <w:t>&gt;</w:t>
      </w:r>
    </w:p>
    <w:p w14:paraId="2DA80368"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Pr="00C65EC8">
        <w:rPr>
          <w:rStyle w:val="XMLBlue"/>
          <w:sz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009B2053">
        <w:rPr>
          <w:b/>
        </w:rPr>
        <w:t>(</w:t>
      </w:r>
      <w:r w:rsidRPr="009B2053">
        <w:rPr>
          <w:b/>
          <w:u w:val="single"/>
        </w:rPr>
        <w:t>ei käytössä</w:t>
      </w:r>
      <w:r w:rsidR="009B2053">
        <w:rPr>
          <w:b/>
          <w:u w:val="single"/>
        </w:rPr>
        <w:t xml:space="preserve"> toistaiseksi</w:t>
      </w:r>
      <w:r w:rsidRPr="009B2053">
        <w:rPr>
          <w:b/>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00C65EC8">
        <w:rPr>
          <w:rStyle w:val="XMLBlue"/>
          <w:sz w:val="22"/>
          <w:highlight w:val="white"/>
          <w:lang w:val="pt-BR"/>
        </w:rPr>
        <w:t>&lt;</w:t>
      </w:r>
      <w:r w:rsidRPr="00C65EC8">
        <w:rPr>
          <w:rStyle w:val="XMLDarkRed"/>
          <w:sz w:val="22"/>
          <w:highlight w:val="white"/>
          <w:lang w:val="pt-BR"/>
        </w:rPr>
        <w:t>center</w:t>
      </w:r>
      <w:r w:rsidRPr="00C65EC8">
        <w:rPr>
          <w:rStyle w:val="XMLRed"/>
          <w:sz w:val="22"/>
          <w:highlight w:val="white"/>
          <w:lang w:val="pt-BR"/>
        </w:rPr>
        <w:t xml:space="preserve"> value</w:t>
      </w:r>
      <w:r w:rsidRPr="00C65EC8">
        <w:rPr>
          <w:rStyle w:val="XMLBlue"/>
          <w:sz w:val="22"/>
          <w:highlight w:val="white"/>
          <w:lang w:val="pt-BR"/>
        </w:rPr>
        <w:t>="</w:t>
      </w:r>
      <w:r w:rsidRPr="00C65EC8">
        <w:rPr>
          <w:rStyle w:val="XMLBlack"/>
          <w:sz w:val="22"/>
          <w:highlight w:val="white"/>
          <w:lang w:val="pt-BR"/>
        </w:rPr>
        <w:t>600</w:t>
      </w:r>
      <w:r w:rsidRPr="00C65EC8">
        <w:rPr>
          <w:rStyle w:val="XMLBlue"/>
          <w:sz w:val="22"/>
          <w:highlight w:val="white"/>
          <w:lang w:val="pt-BR"/>
        </w:rPr>
        <w:t>"</w:t>
      </w:r>
      <w:r w:rsidRPr="00C65EC8">
        <w:rPr>
          <w:rStyle w:val="XMLRed"/>
          <w:sz w:val="22"/>
          <w:highlight w:val="white"/>
          <w:lang w:val="pt-BR"/>
        </w:rPr>
        <w:t xml:space="preserve"> unit</w:t>
      </w:r>
      <w:r w:rsidRPr="00C65EC8">
        <w:rPr>
          <w:rStyle w:val="XMLBlue"/>
          <w:sz w:val="22"/>
          <w:highlight w:val="white"/>
          <w:lang w:val="pt-BR"/>
        </w:rPr>
        <w:t>="</w:t>
      </w:r>
      <w:r w:rsidRPr="00C65EC8">
        <w:rPr>
          <w:rStyle w:val="XMLBlack"/>
          <w:sz w:val="22"/>
          <w:highlight w:val="white"/>
          <w:lang w:val="pt-BR"/>
        </w:rPr>
        <w:t>mg</w:t>
      </w:r>
      <w:r w:rsidRPr="00C65EC8">
        <w:rPr>
          <w:rStyle w:val="XMLBlue"/>
          <w:sz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140B8F8" w14:textId="77777777" w:rsidR="008977C4" w:rsidRPr="00CD46E9" w:rsidRDefault="008977C4" w:rsidP="00CD46E9"/>
    <w:p w14:paraId="2DDC37BE" w14:textId="5B8FF760" w:rsidR="0077747B" w:rsidRDefault="0077747B">
      <w:r>
        <w:t>Text-elementissä</w:t>
      </w:r>
      <w:r w:rsidR="008D0DA2">
        <w:t xml:space="preserve"> voidaan</w:t>
      </w:r>
      <w:r w:rsidR="0004005E">
        <w:t xml:space="preserve"> ilmoit</w:t>
      </w:r>
      <w:r w:rsidR="008D0DA2">
        <w:t>t</w:t>
      </w:r>
      <w:r>
        <w:t xml:space="preserve">aa apteekissa </w:t>
      </w:r>
      <w:proofErr w:type="gramStart"/>
      <w:r>
        <w:t>valmistettavan  lääkkeen</w:t>
      </w:r>
      <w:proofErr w:type="gramEnd"/>
      <w:r>
        <w:t xml:space="preserve"> tapauksessa valmistusohje, max 360 merkkiä</w:t>
      </w:r>
      <w:r w:rsidR="00BB109F">
        <w:t xml:space="preserve">. </w:t>
      </w:r>
      <w:r w:rsidR="00B82905">
        <w:t>Apteekissa valmistettavan lääkkeen ainesosat tulee ilmoittaa vaikuttavien aineiden organizerissa kts. kappale 4.4.1</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effectiveTime</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20030817</w:t>
      </w:r>
      <w:r w:rsidR="008C6DD7" w:rsidRPr="00C65EC8">
        <w:rPr>
          <w:rStyle w:val="XMLBlack"/>
          <w:sz w:val="22"/>
          <w:highlight w:val="white"/>
        </w:rPr>
        <w:t>115315</w:t>
      </w:r>
      <w:r w:rsidRPr="00C65EC8">
        <w:rPr>
          <w:rStyle w:val="XMLBlue"/>
          <w:sz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r w:rsidRPr="00C65EC8">
        <w:rPr>
          <w:rStyle w:val="XMLDarkRed"/>
          <w:sz w:val="22"/>
          <w:szCs w:val="22"/>
          <w:highlight w:val="white"/>
          <w:lang w:val="en-GB"/>
        </w:rPr>
        <w:t xml:space="preserve">effectiveTime </w:t>
      </w:r>
      <w:r w:rsidRPr="00C65EC8">
        <w:rPr>
          <w:rStyle w:val="XMLRed"/>
          <w:rFonts w:eastAsia="Arial"/>
          <w:sz w:val="22"/>
          <w:szCs w:val="22"/>
          <w:lang w:val="en-GB"/>
        </w:rPr>
        <w:t>xsi</w:t>
      </w:r>
      <w:proofErr w:type="gramStart"/>
      <w:r w:rsidRPr="00C65EC8">
        <w:rPr>
          <w:rStyle w:val="XMLRed"/>
          <w:rFonts w:eastAsia="Arial"/>
          <w:sz w:val="22"/>
          <w:szCs w:val="22"/>
          <w:lang w:val="en-GB"/>
        </w:rPr>
        <w:t>:type</w:t>
      </w:r>
      <w:proofErr w:type="gramEnd"/>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03B34315" w:rsidR="0077747B" w:rsidRDefault="0077747B" w:rsidP="00BC5FA4">
      <w:pPr>
        <w:pStyle w:val="Otsikko3"/>
        <w:rPr>
          <w:highlight w:val="white"/>
        </w:rPr>
      </w:pPr>
      <w:bookmarkStart w:id="26" w:name="_Ref291079235"/>
      <w:bookmarkStart w:id="27" w:name="_Ref291079241"/>
      <w:bookmarkStart w:id="28" w:name="_Toc122512802"/>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Pr>
          <w:highlight w:val="white"/>
        </w:rPr>
        <w:t>valmiste</w:t>
      </w:r>
      <w:bookmarkEnd w:id="26"/>
      <w:bookmarkEnd w:id="27"/>
      <w:bookmarkEnd w:id="28"/>
    </w:p>
    <w:p w14:paraId="605BA37B" w14:textId="77777777" w:rsidR="0077747B" w:rsidRDefault="0077747B">
      <w:pPr>
        <w:rPr>
          <w:highlight w:val="white"/>
        </w:rPr>
      </w:pPr>
    </w:p>
    <w:p w14:paraId="33EE3D13" w14:textId="1CA2F811"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r w:rsidR="000D1E19">
        <w:t>Lääketietokannasta</w:t>
      </w:r>
      <w:r w:rsidR="00B16818" w:rsidRPr="003F5484">
        <w:t>, jossa ne ovat aina ajantasaisia, codeSystemVersion on sanomassa ain</w:t>
      </w:r>
      <w:r w:rsidR="00B16818">
        <w:t>a lääketietokannan versionumero.</w:t>
      </w:r>
      <w:r w:rsidR="00B16818" w:rsidRPr="003F5484">
        <w:t xml:space="preserve"> </w:t>
      </w:r>
      <w:r w:rsidR="00735D08">
        <w:t xml:space="preserve">Lääketietokannan versio ilmoitetaan muodossa </w:t>
      </w:r>
      <w:proofErr w:type="gramStart"/>
      <w:r w:rsidR="00735D08">
        <w:t>vuosiluku.versio</w:t>
      </w:r>
      <w:proofErr w:type="gramEnd"/>
      <w:r w:rsidR="00735D08">
        <w:t>.</w:t>
      </w:r>
      <w:r w:rsidR="009A56EC">
        <w:t xml:space="preserve"> </w:t>
      </w:r>
    </w:p>
    <w:p w14:paraId="0C0C18A6" w14:textId="77777777" w:rsidR="00F840D5" w:rsidRDefault="00F840D5" w:rsidP="00B16818"/>
    <w:p w14:paraId="37F35579" w14:textId="0C3B239F" w:rsidR="00B16818" w:rsidRPr="003F5484" w:rsidRDefault="000224DB" w:rsidP="00B16818">
      <w:r>
        <w:t>Myös l</w:t>
      </w:r>
      <w:r w:rsidR="009A56EC" w:rsidRPr="00137A73">
        <w:rPr>
          <w:b/>
        </w:rPr>
        <w:t>ääketietokan</w:t>
      </w:r>
      <w:r w:rsidR="00B55464">
        <w:rPr>
          <w:b/>
        </w:rPr>
        <w:t>taan kuulumattomalla</w:t>
      </w:r>
      <w:r w:rsidR="009A56EC" w:rsidRPr="00137A73">
        <w:rPr>
          <w:b/>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014E229C"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92A2CB4" w14:textId="53D24BA6" w:rsidR="0077747B" w:rsidRPr="00FD22A0" w:rsidRDefault="0077747B" w:rsidP="00F179F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r>
      <w:r w:rsidRPr="00C65EC8">
        <w:rPr>
          <w:rStyle w:val="XMLBlue"/>
          <w:sz w:val="22"/>
          <w:highlight w:val="white"/>
          <w:lang w:val="de-DE"/>
        </w:rPr>
        <w:t>&lt;</w:t>
      </w:r>
      <w:proofErr w:type="gramStart"/>
      <w:r w:rsidRPr="00C65EC8">
        <w:rPr>
          <w:rStyle w:val="XMLDarkRed"/>
          <w:sz w:val="22"/>
          <w:highlight w:val="white"/>
          <w:lang w:val="de-DE"/>
        </w:rPr>
        <w:t>code</w:t>
      </w:r>
      <w:r w:rsidRPr="00C65EC8">
        <w:rPr>
          <w:rStyle w:val="XMLRed"/>
          <w:sz w:val="22"/>
          <w:highlight w:val="white"/>
          <w:lang w:val="de-DE"/>
        </w:rPr>
        <w:t xml:space="preserve"> </w:t>
      </w:r>
      <w:r w:rsidR="00F179FA">
        <w:rPr>
          <w:rStyle w:val="XMLRed"/>
          <w:sz w:val="22"/>
          <w:highlight w:val="white"/>
          <w:lang w:val="de-DE"/>
        </w:rPr>
        <w:t xml:space="preserve"> </w:t>
      </w:r>
      <w:r w:rsidRPr="00C65EC8">
        <w:rPr>
          <w:rStyle w:val="XMLRed"/>
          <w:sz w:val="22"/>
          <w:highlight w:val="white"/>
          <w:lang w:val="de-DE"/>
        </w:rPr>
        <w:t>code</w:t>
      </w:r>
      <w:proofErr w:type="gramEnd"/>
      <w:r w:rsidRPr="00C65EC8">
        <w:rPr>
          <w:rStyle w:val="XMLBlue"/>
          <w:sz w:val="22"/>
          <w:highlight w:val="white"/>
          <w:lang w:val="de-DE"/>
        </w:rPr>
        <w:t>="</w:t>
      </w:r>
      <w:r w:rsidR="006C078D" w:rsidRPr="00C65EC8">
        <w:rPr>
          <w:rStyle w:val="XMLBlack"/>
          <w:sz w:val="22"/>
          <w:highlight w:val="white"/>
          <w:lang w:val="de-DE"/>
        </w:rPr>
        <w:t>N05BA01</w:t>
      </w:r>
      <w:r w:rsidRPr="00C65EC8">
        <w:rPr>
          <w:rStyle w:val="XMLBlue"/>
          <w:sz w:val="22"/>
          <w:highlight w:val="white"/>
          <w:lang w:val="de-DE"/>
        </w:rPr>
        <w:t>"</w:t>
      </w:r>
      <w:r w:rsidRPr="00C65EC8">
        <w:rPr>
          <w:rStyle w:val="XMLRed"/>
          <w:sz w:val="22"/>
          <w:highlight w:val="white"/>
          <w:lang w:val="de-DE"/>
        </w:rPr>
        <w:t xml:space="preserve"> 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codeSystemName</w:t>
      </w:r>
      <w:r w:rsidRPr="00C65EC8">
        <w:rPr>
          <w:rStyle w:val="XMLBlue"/>
          <w:sz w:val="22"/>
          <w:highlight w:val="white"/>
          <w:lang w:val="de-DE"/>
        </w:rPr>
        <w:t>="</w:t>
      </w:r>
      <w:r w:rsidR="00B1066E">
        <w:rPr>
          <w:rStyle w:val="XMLBlack"/>
          <w:sz w:val="22"/>
          <w:highlight w:val="white"/>
          <w:lang w:val="de-DE"/>
        </w:rPr>
        <w:t>Fimea</w:t>
      </w:r>
      <w:r w:rsidR="00B1066E" w:rsidRPr="00C65EC8">
        <w:rPr>
          <w:rStyle w:val="XMLBlack"/>
          <w:sz w:val="22"/>
          <w:highlight w:val="white"/>
          <w:lang w:val="de-DE"/>
        </w:rPr>
        <w:t xml:space="preserve"> </w:t>
      </w:r>
      <w:r w:rsidR="006C078D" w:rsidRPr="00C65EC8">
        <w:rPr>
          <w:rStyle w:val="XMLBlack"/>
          <w:sz w:val="22"/>
          <w:highlight w:val="white"/>
          <w:lang w:val="de-DE"/>
        </w:rPr>
        <w:t>- ATC Luokitus</w:t>
      </w:r>
      <w:r w:rsidRPr="00C65EC8">
        <w:rPr>
          <w:rStyle w:val="XMLBlue"/>
          <w:sz w:val="22"/>
          <w:highlight w:val="white"/>
          <w:lang w:val="de-DE"/>
        </w:rPr>
        <w:t>"</w:t>
      </w:r>
      <w:r w:rsidRPr="00C65EC8">
        <w:rPr>
          <w:rStyle w:val="XMLRed"/>
          <w:sz w:val="22"/>
          <w:highlight w:val="white"/>
          <w:lang w:val="de-DE"/>
        </w:rPr>
        <w:t xml:space="preserve"> </w:t>
      </w:r>
      <w:r w:rsidRPr="00FD22A0">
        <w:rPr>
          <w:rStyle w:val="XMLRed"/>
          <w:sz w:val="22"/>
          <w:highlight w:val="white"/>
        </w:rPr>
        <w:t>codeSystemVersion</w:t>
      </w:r>
      <w:r w:rsidRPr="00FD22A0">
        <w:rPr>
          <w:rStyle w:val="XMLBlue"/>
          <w:sz w:val="22"/>
          <w:highlight w:val="white"/>
        </w:rPr>
        <w:t>=</w:t>
      </w:r>
      <w:r w:rsidRPr="00FD22A0">
        <w:rPr>
          <w:rStyle w:val="XMLBlack"/>
          <w:sz w:val="22"/>
          <w:highlight w:val="white"/>
        </w:rPr>
        <w:t>"</w:t>
      </w:r>
      <w:r w:rsidR="006C078D" w:rsidRPr="00FD22A0">
        <w:rPr>
          <w:rStyle w:val="XMLBlack"/>
          <w:sz w:val="22"/>
          <w:highlight w:val="white"/>
        </w:rPr>
        <w:t>2009.0</w:t>
      </w:r>
      <w:r w:rsidR="006D797D" w:rsidRPr="00FD22A0">
        <w:rPr>
          <w:rStyle w:val="XMLBlack"/>
          <w:sz w:val="22"/>
          <w:highlight w:val="white"/>
        </w:rPr>
        <w:t>1</w:t>
      </w:r>
      <w:r w:rsidR="006C078D" w:rsidRPr="00FD22A0">
        <w:rPr>
          <w:rStyle w:val="XMLBlack"/>
          <w:sz w:val="22"/>
          <w:highlight w:val="white"/>
        </w:rPr>
        <w:t>8</w:t>
      </w:r>
      <w:r w:rsidRPr="00FD22A0">
        <w:rPr>
          <w:rStyle w:val="XMLBlack"/>
          <w:sz w:val="22"/>
          <w:highlight w:val="white"/>
        </w:rPr>
        <w:t>"</w:t>
      </w:r>
      <w:r w:rsidRPr="00FD22A0">
        <w:rPr>
          <w:rStyle w:val="XMLRed"/>
          <w:sz w:val="22"/>
          <w:highlight w:val="white"/>
        </w:rPr>
        <w:t xml:space="preserve"> displayName</w:t>
      </w:r>
      <w:r w:rsidRPr="00FD22A0">
        <w:rPr>
          <w:rStyle w:val="XMLBlue"/>
          <w:sz w:val="22"/>
          <w:highlight w:val="white"/>
        </w:rPr>
        <w:t>="</w:t>
      </w:r>
      <w:r w:rsidR="006C078D" w:rsidRPr="00FD22A0">
        <w:rPr>
          <w:rStyle w:val="XMLBlack"/>
          <w:sz w:val="22"/>
          <w:highlight w:val="white"/>
        </w:rPr>
        <w:t>Diatsepaami</w:t>
      </w:r>
      <w:r w:rsidRPr="00FD22A0">
        <w:rPr>
          <w:rStyle w:val="XMLBlue"/>
          <w:sz w:val="22"/>
          <w:highlight w:val="white"/>
        </w:rPr>
        <w:t>"&gt;</w:t>
      </w:r>
    </w:p>
    <w:p w14:paraId="5CBF9284"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D22A0">
        <w:rPr>
          <w:rStyle w:val="XMLBlue"/>
          <w:sz w:val="22"/>
          <w:highlight w:val="white"/>
        </w:rPr>
        <w:tab/>
      </w:r>
      <w:r w:rsidRPr="00D32773">
        <w:rPr>
          <w:rStyle w:val="XMLBlue"/>
          <w:sz w:val="22"/>
          <w:highlight w:val="white"/>
        </w:rPr>
        <w:t>&lt;/</w:t>
      </w:r>
      <w:r w:rsidRPr="00D32773">
        <w:rPr>
          <w:rStyle w:val="XMLDarkRed"/>
          <w:sz w:val="22"/>
          <w:highlight w:val="white"/>
        </w:rPr>
        <w:t>code</w:t>
      </w:r>
      <w:r w:rsidRPr="00D32773">
        <w:rPr>
          <w:rStyle w:val="XMLBlue"/>
          <w:sz w:val="22"/>
          <w:highlight w:val="white"/>
        </w:rPr>
        <w:t>&gt;</w:t>
      </w:r>
    </w:p>
    <w:p w14:paraId="60B14BA7"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ab/>
        <w:t>&lt;</w:t>
      </w:r>
      <w:r w:rsidRPr="00D32773">
        <w:rPr>
          <w:rStyle w:val="XMLDarkRed"/>
          <w:sz w:val="22"/>
          <w:highlight w:val="white"/>
        </w:rPr>
        <w:t>name</w:t>
      </w:r>
      <w:r w:rsidRPr="00D32773">
        <w:rPr>
          <w:rStyle w:val="XMLBlue"/>
          <w:sz w:val="22"/>
          <w:highlight w:val="white"/>
        </w:rPr>
        <w:t>/&gt;</w:t>
      </w:r>
    </w:p>
    <w:p w14:paraId="7FF6DF37" w14:textId="77777777" w:rsidR="0077747B" w:rsidRPr="0013647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55F21A82" w14:textId="77777777" w:rsidR="0077747B" w:rsidRPr="0013647C" w:rsidRDefault="0077747B"/>
    <w:p w14:paraId="685F6E63" w14:textId="77777777" w:rsidR="0077747B" w:rsidRDefault="0077747B">
      <w:r>
        <w:t xml:space="preserve">Usein käyttäjä valitsee </w:t>
      </w:r>
      <w:proofErr w:type="gramStart"/>
      <w:r>
        <w:t>valintalistalta  lääkevalmisteen</w:t>
      </w:r>
      <w:proofErr w:type="gramEnd"/>
      <w:r>
        <w:t xml:space="preserve">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t>Jos ATC-koodi ei ole tiedossa, käytetään attribuuttia nullFlavor</w:t>
      </w:r>
      <w:r w:rsidR="00CD46E9">
        <w:t xml:space="preserve"> </w:t>
      </w:r>
      <w:r>
        <w:t>muodossa nullFlavor=”UNK”.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w:t>
      </w:r>
      <w:r w:rsidR="00555D60">
        <w:t>näissä</w:t>
      </w:r>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F1D9E">
        <w:rPr>
          <w:lang w:val="en-US"/>
        </w:rPr>
        <w:t>Esim.</w:t>
      </w:r>
    </w:p>
    <w:p w14:paraId="6EBF20ED"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ue"/>
          <w:sz w:val="22"/>
          <w:highlight w:val="white"/>
          <w:lang w:val="en-GB"/>
        </w:rPr>
        <w:t>&lt;</w:t>
      </w:r>
      <w:proofErr w:type="gramStart"/>
      <w:r w:rsidRPr="00C65EC8">
        <w:rPr>
          <w:rStyle w:val="XMLDarkRed"/>
          <w:sz w:val="22"/>
          <w:highlight w:val="white"/>
          <w:lang w:val="en-GB"/>
        </w:rPr>
        <w:t>manufacturedLabeledDrug</w:t>
      </w:r>
      <w:proofErr w:type="gramEnd"/>
      <w:r w:rsidRPr="00C65EC8">
        <w:rPr>
          <w:rStyle w:val="XMLBlue"/>
          <w:sz w:val="22"/>
          <w:highlight w:val="white"/>
          <w:lang w:val="en-GB"/>
        </w:rPr>
        <w:t>&gt;</w:t>
      </w:r>
    </w:p>
    <w:p w14:paraId="355F2307"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proofErr w:type="gramStart"/>
      <w:r w:rsidRPr="00C65EC8">
        <w:rPr>
          <w:rStyle w:val="XMLBlue"/>
          <w:sz w:val="22"/>
          <w:highlight w:val="white"/>
          <w:lang w:val="en-GB"/>
        </w:rPr>
        <w:t>&lt;!--</w:t>
      </w:r>
      <w:proofErr w:type="gramEnd"/>
      <w:r w:rsidRPr="00C65EC8">
        <w:rPr>
          <w:rStyle w:val="XMLGray50"/>
          <w:sz w:val="22"/>
          <w:highlight w:val="white"/>
          <w:lang w:val="en-GB"/>
        </w:rPr>
        <w:t xml:space="preserve"> ATC koodi </w:t>
      </w:r>
      <w:r w:rsidRPr="00C65EC8">
        <w:rPr>
          <w:rStyle w:val="XMLBlue"/>
          <w:sz w:val="22"/>
          <w:highlight w:val="white"/>
          <w:lang w:val="en-GB"/>
        </w:rPr>
        <w:t>--&gt;</w:t>
      </w:r>
    </w:p>
    <w:p w14:paraId="1DCF91FF"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Blue"/>
          <w:sz w:val="22"/>
          <w:highlight w:val="white"/>
          <w:lang w:val="en-GB"/>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p>
    <w:p w14:paraId="3F209DEE" w14:textId="163E181A"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w:t>
      </w:r>
      <w:r>
        <w:rPr>
          <w:rStyle w:val="XMLBlue"/>
          <w:sz w:val="22"/>
          <w:highlight w:val="white"/>
          <w:lang w:val="de-DE"/>
        </w:rPr>
        <w:t xml:space="preserve"> </w:t>
      </w:r>
      <w:r w:rsidRPr="00756D9D">
        <w:rPr>
          <w:rStyle w:val="XMLBlue"/>
          <w:color w:val="auto"/>
          <w:sz w:val="22"/>
          <w:highlight w:val="white"/>
          <w:lang w:val="de-DE"/>
        </w:rPr>
        <w:t>nullFlavor</w:t>
      </w:r>
      <w:r>
        <w:rPr>
          <w:rStyle w:val="XMLBlue"/>
          <w:sz w:val="22"/>
          <w:highlight w:val="white"/>
          <w:lang w:val="de-DE"/>
        </w:rPr>
        <w:t>=</w:t>
      </w:r>
      <w:r w:rsidRPr="00C65EC8">
        <w:rPr>
          <w:rStyle w:val="XMLBlue"/>
          <w:sz w:val="22"/>
          <w:highlight w:val="white"/>
          <w:lang w:val="de-DE"/>
        </w:rPr>
        <w:t>"</w:t>
      </w:r>
      <w:r w:rsidRPr="00756D9D">
        <w:rPr>
          <w:rStyle w:val="XMLBlue"/>
          <w:color w:val="auto"/>
          <w:sz w:val="22"/>
          <w:highlight w:val="white"/>
          <w:lang w:val="de-DE"/>
        </w:rPr>
        <w:t>NI</w:t>
      </w:r>
      <w:r w:rsidRPr="00C65EC8">
        <w:rPr>
          <w:rStyle w:val="XMLBlue"/>
          <w:sz w:val="22"/>
          <w:highlight w:val="white"/>
          <w:lang w:val="de-DE"/>
        </w:rPr>
        <w:t>"</w:t>
      </w:r>
    </w:p>
    <w:p w14:paraId="61579970"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w:t>
      </w:r>
    </w:p>
    <w:p w14:paraId="78A63FB1"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codeSystemName</w:t>
      </w:r>
      <w:r w:rsidRPr="00C65EC8">
        <w:rPr>
          <w:rStyle w:val="XMLBlue"/>
          <w:sz w:val="22"/>
          <w:highlight w:val="white"/>
          <w:lang w:val="de-DE"/>
        </w:rPr>
        <w:t>="</w:t>
      </w:r>
      <w:r>
        <w:rPr>
          <w:rStyle w:val="XMLBlack"/>
          <w:sz w:val="22"/>
          <w:highlight w:val="white"/>
          <w:lang w:val="de-DE"/>
        </w:rPr>
        <w:t>Fimea</w:t>
      </w:r>
      <w:r w:rsidRPr="00C65EC8">
        <w:rPr>
          <w:rStyle w:val="XMLBlack"/>
          <w:sz w:val="22"/>
          <w:highlight w:val="white"/>
          <w:lang w:val="de-DE"/>
        </w:rPr>
        <w:t xml:space="preserve"> - ATC Luokitus</w:t>
      </w:r>
      <w:r w:rsidRPr="00C65EC8">
        <w:rPr>
          <w:rStyle w:val="XMLBlue"/>
          <w:sz w:val="22"/>
          <w:highlight w:val="white"/>
          <w:lang w:val="de-DE"/>
        </w:rPr>
        <w:t>"</w:t>
      </w:r>
      <w:r w:rsidRPr="00C65EC8">
        <w:rPr>
          <w:rStyle w:val="XMLRed"/>
          <w:sz w:val="22"/>
          <w:highlight w:val="white"/>
          <w:lang w:val="de-DE"/>
        </w:rPr>
        <w:t xml:space="preserve"> </w:t>
      </w:r>
    </w:p>
    <w:p w14:paraId="4C08E707" w14:textId="68F8EC59" w:rsidR="00756D9D" w:rsidRPr="00FA4AE3"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highlight w:val="white"/>
        </w:rPr>
      </w:pPr>
      <w:r w:rsidRPr="00C65EC8">
        <w:rPr>
          <w:rStyle w:val="XMLRed"/>
          <w:sz w:val="22"/>
          <w:highlight w:val="white"/>
          <w:lang w:val="de-DE"/>
        </w:rPr>
        <w:tab/>
      </w:r>
      <w:r w:rsidRPr="00C65EC8">
        <w:rPr>
          <w:rStyle w:val="XMLRed"/>
          <w:sz w:val="22"/>
          <w:highlight w:val="white"/>
          <w:lang w:val="de-DE"/>
        </w:rPr>
        <w:tab/>
      </w:r>
      <w:r w:rsidRPr="00FA4AE3">
        <w:rPr>
          <w:rStyle w:val="XMLRed"/>
          <w:sz w:val="22"/>
          <w:highlight w:val="white"/>
        </w:rPr>
        <w:t>codeSystemVersion</w:t>
      </w:r>
      <w:r w:rsidRPr="00FA4AE3">
        <w:rPr>
          <w:rStyle w:val="XMLBlue"/>
          <w:sz w:val="22"/>
          <w:highlight w:val="white"/>
        </w:rPr>
        <w:t>=</w:t>
      </w:r>
      <w:r w:rsidRPr="00FA4AE3">
        <w:rPr>
          <w:rStyle w:val="XMLBlack"/>
          <w:sz w:val="22"/>
          <w:highlight w:val="white"/>
        </w:rPr>
        <w:t>"2009.018"</w:t>
      </w:r>
      <w:r w:rsidRPr="00FA4AE3">
        <w:rPr>
          <w:rStyle w:val="XMLRed"/>
          <w:sz w:val="22"/>
          <w:highlight w:val="white"/>
        </w:rPr>
        <w:t xml:space="preserve"> </w:t>
      </w:r>
    </w:p>
    <w:p w14:paraId="0C93CF36"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A4AE3">
        <w:rPr>
          <w:rStyle w:val="XMLBlue"/>
          <w:sz w:val="22"/>
          <w:highlight w:val="white"/>
        </w:rPr>
        <w:tab/>
      </w:r>
      <w:r w:rsidRPr="00E50CEF">
        <w:rPr>
          <w:rStyle w:val="XMLBlue"/>
          <w:sz w:val="22"/>
          <w:highlight w:val="white"/>
        </w:rPr>
        <w:t>&lt;/</w:t>
      </w:r>
      <w:r w:rsidRPr="00E50CEF">
        <w:rPr>
          <w:rStyle w:val="XMLDarkRed"/>
          <w:sz w:val="22"/>
          <w:highlight w:val="white"/>
        </w:rPr>
        <w:t>code</w:t>
      </w:r>
      <w:r w:rsidRPr="00E50CEF">
        <w:rPr>
          <w:rStyle w:val="XMLBlue"/>
          <w:sz w:val="22"/>
          <w:highlight w:val="white"/>
        </w:rPr>
        <w:t>&gt;</w:t>
      </w:r>
    </w:p>
    <w:p w14:paraId="1D811207"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E50CEF">
        <w:rPr>
          <w:rStyle w:val="XMLBlue"/>
          <w:sz w:val="22"/>
          <w:highlight w:val="white"/>
        </w:rPr>
        <w:tab/>
        <w:t>&lt;</w:t>
      </w:r>
      <w:r w:rsidRPr="00E50CEF">
        <w:rPr>
          <w:rStyle w:val="XMLDarkRed"/>
          <w:sz w:val="22"/>
          <w:highlight w:val="white"/>
        </w:rPr>
        <w:t>name</w:t>
      </w:r>
      <w:r w:rsidRPr="00E50CEF">
        <w:rPr>
          <w:rStyle w:val="XMLBlue"/>
          <w:sz w:val="22"/>
          <w:highlight w:val="white"/>
        </w:rPr>
        <w:t>/&gt;</w:t>
      </w:r>
    </w:p>
    <w:p w14:paraId="7B9D4DFD" w14:textId="77777777" w:rsidR="00756D9D" w:rsidRPr="0013647C"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3FD1952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w:t>
      </w:r>
      <w:proofErr w:type="gramStart"/>
      <w:r>
        <w:t xml:space="preserve">on </w:t>
      </w:r>
      <w:r w:rsidR="00E23AE6">
        <w:t xml:space="preserve"> </w:t>
      </w:r>
      <w:r w:rsidRPr="00137A73">
        <w:rPr>
          <w:b/>
        </w:rPr>
        <w:t>lääketietokan</w:t>
      </w:r>
      <w:r w:rsidR="00E23AE6">
        <w:rPr>
          <w:b/>
        </w:rPr>
        <w:t>taan</w:t>
      </w:r>
      <w:proofErr w:type="gramEnd"/>
      <w:r w:rsidR="00E23AE6">
        <w:rPr>
          <w:b/>
        </w:rPr>
        <w:t xml:space="preserve"> kuulumaton</w:t>
      </w:r>
      <w:r w:rsidRPr="00137A73">
        <w:rPr>
          <w:b/>
        </w:rPr>
        <w:t xml:space="preserve"> valmiste</w:t>
      </w:r>
      <w:r w:rsidR="00F840D5">
        <w:t>, jolla ei ole ATC-koodia</w:t>
      </w:r>
      <w:r>
        <w:t xml:space="preserve"> (esim</w:t>
      </w:r>
      <w:r w:rsidR="0004005E">
        <w:t xml:space="preserve">. </w:t>
      </w:r>
      <w:r>
        <w:t>hoitotarvikkeet, ei korvattavat ravintolisät, sidetarpeet</w:t>
      </w:r>
      <w:r w:rsidR="00F318D2">
        <w:t xml:space="preserve"> </w:t>
      </w:r>
      <w:r>
        <w:t xml:space="preserve">ja ei korvattavat perusvoiteet, jotka eivät sisälly </w:t>
      </w:r>
      <w:r w:rsidR="000D1E19">
        <w:t>Lääketietokanta</w:t>
      </w:r>
      <w:r>
        <w:t xml:space="preserve">an),  niin </w:t>
      </w:r>
      <w:r w:rsidR="000C3A05">
        <w:t xml:space="preserve">valmisteen nimi </w:t>
      </w:r>
      <w:r w:rsidR="00756D9D" w:rsidRPr="00845E99">
        <w:t xml:space="preserve"> ilmoitetaan entityn manufacturedMaterial </w:t>
      </w:r>
      <w:r w:rsidR="00756D9D">
        <w:t>name-</w:t>
      </w:r>
      <w:r w:rsidR="00756D9D" w:rsidRPr="00845E99">
        <w:t xml:space="preserve">elementissä </w:t>
      </w:r>
      <w:r w:rsidR="00756D9D" w:rsidRPr="00845E99">
        <w:rPr>
          <w:highlight w:val="white"/>
        </w:rPr>
        <w:t>(&lt;consumable&gt;&lt;manufacturedProduct&gt; alla)</w:t>
      </w:r>
      <w:r w:rsidR="00756D9D" w:rsidRPr="00845E99">
        <w:t xml:space="preserve">. </w:t>
      </w:r>
      <w:r w:rsidR="00756D9D">
        <w:t>Elementtiin code anneta</w:t>
      </w:r>
      <w:r w:rsidR="00756D9D" w:rsidRPr="009B1C22">
        <w:t>an nullFlavor muodossa nullFlavor=”NI”</w:t>
      </w:r>
      <w:r>
        <w:t>. Lääketietokan</w:t>
      </w:r>
      <w:r w:rsidR="008400B9">
        <w:t xml:space="preserve">taan kuulumattoman </w:t>
      </w:r>
      <w:r>
        <w:t xml:space="preserve">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consumable</w:t>
      </w:r>
      <w:proofErr w:type="gramEnd"/>
      <w:r w:rsidRPr="00C65EC8">
        <w:rPr>
          <w:rFonts w:ascii="Arial" w:hAnsi="Arial" w:cs="Arial"/>
          <w:color w:val="0000FF"/>
          <w:sz w:val="22"/>
          <w:highlight w:val="white"/>
          <w:lang w:val="en-GB"/>
        </w:rPr>
        <w:t>&gt;</w:t>
      </w:r>
    </w:p>
    <w:p w14:paraId="235F29F6" w14:textId="77777777" w:rsidR="000529DE" w:rsidRPr="00C65EC8" w:rsidRDefault="000529DE" w:rsidP="00C8784D">
      <w:pPr>
        <w:keepNext/>
        <w:autoSpaceDE w:val="0"/>
        <w:autoSpaceDN w:val="0"/>
        <w:adjustRightInd w:val="0"/>
        <w:rPr>
          <w:rFonts w:ascii="Arial" w:hAnsi="Arial" w:cs="Arial"/>
          <w:color w:val="0000FF"/>
          <w:sz w:val="22"/>
          <w:highlight w:val="white"/>
          <w:lang w:val="en-GB"/>
        </w:rPr>
      </w:pPr>
      <w:r w:rsidRPr="00C65EC8">
        <w:rPr>
          <w:rFonts w:ascii="Arial" w:hAnsi="Arial" w:cs="Arial"/>
          <w:color w:val="0000FF"/>
          <w:sz w:val="22"/>
          <w:highlight w:val="white"/>
          <w:lang w:val="en-GB"/>
        </w:rPr>
        <w:t xml:space="preserve">      </w:t>
      </w:r>
      <w:r w:rsidR="00D03E19" w:rsidRPr="00C65EC8">
        <w:rPr>
          <w:rFonts w:ascii="Arial" w:hAnsi="Arial" w:cs="Arial"/>
          <w:color w:val="0000FF"/>
          <w:sz w:val="22"/>
          <w:highlight w:val="white"/>
          <w:lang w:val="en-GB"/>
        </w:rPr>
        <w:t xml:space="preserve">   </w:t>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manufacturedProduct</w:t>
      </w:r>
      <w:proofErr w:type="gramEnd"/>
      <w:r w:rsidRPr="00C65EC8">
        <w:rPr>
          <w:rFonts w:ascii="Arial" w:hAnsi="Arial" w:cs="Arial"/>
          <w:color w:val="0000FF"/>
          <w:sz w:val="22"/>
          <w:highlight w:val="white"/>
          <w:lang w:val="en-GB"/>
        </w:rPr>
        <w:t>&gt;</w:t>
      </w:r>
    </w:p>
    <w:p w14:paraId="75E8E244" w14:textId="77777777" w:rsidR="000529DE" w:rsidRPr="00C65EC8" w:rsidRDefault="000529DE" w:rsidP="00C8784D">
      <w:pPr>
        <w:keepNext/>
        <w:autoSpaceDE w:val="0"/>
        <w:autoSpaceDN w:val="0"/>
        <w:adjustRightInd w:val="0"/>
        <w:ind w:firstLine="1304"/>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manufacturedMaterial</w:t>
      </w:r>
      <w:proofErr w:type="gramEnd"/>
      <w:r w:rsidRPr="00C65EC8">
        <w:rPr>
          <w:rFonts w:ascii="Arial" w:hAnsi="Arial" w:cs="Arial"/>
          <w:color w:val="0000FF"/>
          <w:sz w:val="22"/>
          <w:highlight w:val="white"/>
          <w:lang w:val="en-GB"/>
        </w:rPr>
        <w:t>&gt;</w:t>
      </w:r>
    </w:p>
    <w:p w14:paraId="5A204A07"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nullFlavor</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NI</w:t>
      </w:r>
      <w:r w:rsidRPr="00C65EC8">
        <w:rPr>
          <w:rFonts w:ascii="Arial" w:hAnsi="Arial" w:cs="Arial"/>
          <w:color w:val="0000FF"/>
          <w:sz w:val="22"/>
          <w:highlight w:val="white"/>
          <w:lang w:val="en-GB"/>
        </w:rPr>
        <w:t>"/&gt;</w:t>
      </w:r>
    </w:p>
    <w:p w14:paraId="7AE09D2C"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DUODERM EXTRA THIN 10X10CM</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75303132"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manufacturedMaterial</w:t>
      </w:r>
      <w:r w:rsidRPr="00C65EC8">
        <w:rPr>
          <w:rFonts w:ascii="Arial" w:hAnsi="Arial" w:cs="Arial"/>
          <w:color w:val="0000FF"/>
          <w:sz w:val="22"/>
          <w:highlight w:val="white"/>
          <w:lang w:val="en-GB"/>
        </w:rPr>
        <w:t>&gt;</w:t>
      </w:r>
    </w:p>
    <w:p w14:paraId="7C7CDD09"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00D03E19" w:rsidRPr="00C65EC8">
        <w:rPr>
          <w:rFonts w:ascii="Arial" w:hAnsi="Arial" w:cs="Arial"/>
          <w:color w:val="000000"/>
          <w:sz w:val="22"/>
          <w:highlight w:val="white"/>
          <w:lang w:val="en-GB"/>
        </w:rPr>
        <w:t xml:space="preserve">   </w:t>
      </w: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manufacturedProduct</w:t>
      </w:r>
      <w:r w:rsidRPr="00C65EC8">
        <w:rPr>
          <w:rFonts w:ascii="Arial" w:hAnsi="Arial" w:cs="Arial"/>
          <w:color w:val="0000FF"/>
          <w:sz w:val="22"/>
          <w:highlight w:val="white"/>
          <w:lang w:val="en-GB"/>
        </w:rPr>
        <w:t>&gt;</w:t>
      </w:r>
    </w:p>
    <w:p w14:paraId="51BCB609" w14:textId="77777777" w:rsidR="000529DE" w:rsidRPr="00C65EC8" w:rsidRDefault="000529DE" w:rsidP="00C8784D">
      <w:pPr>
        <w:keepNext/>
        <w:autoSpaceDE w:val="0"/>
        <w:autoSpaceDN w:val="0"/>
        <w:adjustRightInd w:val="0"/>
        <w:rPr>
          <w:rStyle w:val="XMLBlack"/>
          <w:sz w:val="22"/>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consumable</w:t>
      </w:r>
      <w:r w:rsidRPr="00C65EC8">
        <w:rPr>
          <w:rFonts w:ascii="Arial" w:hAnsi="Arial" w:cs="Arial"/>
          <w:color w:val="0000FF"/>
          <w:sz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29" w:name="_Toc122512803"/>
      <w:r w:rsidRPr="00C65EC8">
        <w:t>Pakkauskoko tekstimuotoisena, pakkauskoko, pakkauskoon kerroin, pakkausten lukumäärä, lääkkeen kokonaismäärä, lääkettä tietyksi ajaksi</w:t>
      </w:r>
      <w:r w:rsidR="009329D6" w:rsidRPr="00C65EC8">
        <w:t xml:space="preserve"> ja pakkauksen muut tiedot</w:t>
      </w:r>
      <w:bookmarkEnd w:id="29"/>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Määrätyn lääkkeen määrään ja pakkauksiin liittyvät tiedot ilmoitetaan supply-</w:t>
      </w:r>
      <w:proofErr w:type="gramStart"/>
      <w:r>
        <w:t>act:issä</w:t>
      </w:r>
      <w:proofErr w:type="gramEnd"/>
      <w:r>
        <w:t xml:space="preserve">.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ilmoitetaan supply-actin code-elementissä koodistolla 1.2.246.537.5.40100.2006. Tieto on pakollinen.</w:t>
      </w:r>
    </w:p>
    <w:p w14:paraId="410225A0" w14:textId="77777777" w:rsidR="0077747B" w:rsidRDefault="0077747B"/>
    <w:p w14:paraId="3BDEE3F5" w14:textId="77777777" w:rsidR="0077747B" w:rsidRDefault="0077747B">
      <w:r>
        <w:t xml:space="preserve">Supply-luokka liitetään substanceAdministrationiin </w:t>
      </w:r>
      <w:proofErr w:type="gramStart"/>
      <w:r>
        <w:t>entryRelationship:illä</w:t>
      </w:r>
      <w:proofErr w:type="gramEnd"/>
      <w:r>
        <w:t>,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r w:rsidR="008A36E3">
        <w:rPr>
          <w:lang w:val="en-GB"/>
        </w:rPr>
        <w:t>erkki</w:t>
      </w:r>
      <w:r w:rsidRPr="00EE6BB0">
        <w:rPr>
          <w:lang w:val="en-GB"/>
        </w:rPr>
        <w:t xml:space="preserve">: </w:t>
      </w:r>
    </w:p>
    <w:p w14:paraId="100A15C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supply</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SPLY</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5BD7B0CF" w14:textId="4834E2F2"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proofErr w:type="gramStart"/>
      <w:r w:rsidRPr="00C65EC8">
        <w:rPr>
          <w:rFonts w:ascii="Arial" w:hAnsi="Arial" w:cs="Arial"/>
          <w:color w:val="0000FF"/>
          <w:sz w:val="22"/>
          <w:highlight w:val="white"/>
        </w:rPr>
        <w:t>&lt;!--</w:t>
      </w:r>
      <w:proofErr w:type="gramEnd"/>
      <w:r w:rsidRPr="00C65EC8">
        <w:rPr>
          <w:rFonts w:ascii="Arial" w:hAnsi="Arial" w:cs="Arial"/>
          <w:color w:val="808080"/>
          <w:sz w:val="22"/>
          <w:highlight w:val="white"/>
        </w:rPr>
        <w:t xml:space="preserve"> </w:t>
      </w:r>
      <w:r w:rsidR="001A6214">
        <w:rPr>
          <w:rFonts w:ascii="Arial" w:hAnsi="Arial" w:cs="Arial"/>
          <w:color w:val="808080"/>
          <w:sz w:val="22"/>
        </w:rPr>
        <w:t xml:space="preserve">määrätyn määrän esittämistapa </w:t>
      </w:r>
      <w:r w:rsidRPr="00C65EC8">
        <w:rPr>
          <w:rFonts w:ascii="Arial" w:hAnsi="Arial" w:cs="Arial"/>
          <w:color w:val="0000FF"/>
          <w:sz w:val="22"/>
          <w:highlight w:val="white"/>
        </w:rPr>
        <w:t>--&gt;</w:t>
      </w:r>
    </w:p>
    <w:p w14:paraId="714E05DD" w14:textId="2FF32672" w:rsidR="000F4699" w:rsidRPr="00C65EC8" w:rsidRDefault="000F4699" w:rsidP="00DE42CB">
      <w:pPr>
        <w:autoSpaceDE w:val="0"/>
        <w:autoSpaceDN w:val="0"/>
        <w:adjustRightInd w:val="0"/>
        <w:ind w:left="1304" w:hanging="1304"/>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code</w:t>
      </w:r>
      <w:r w:rsidRPr="00C65EC8">
        <w:rPr>
          <w:rFonts w:ascii="Arial" w:hAnsi="Arial" w:cs="Arial"/>
          <w:color w:val="FF0000"/>
          <w:sz w:val="22"/>
          <w:highlight w:val="white"/>
        </w:rPr>
        <w:t xml:space="preserve"> code</w:t>
      </w:r>
      <w:r w:rsidRPr="00C65EC8">
        <w:rPr>
          <w:rFonts w:ascii="Arial" w:hAnsi="Arial" w:cs="Arial"/>
          <w:color w:val="0000FF"/>
          <w:sz w:val="22"/>
          <w:highlight w:val="white"/>
        </w:rPr>
        <w:t>="</w:t>
      </w:r>
      <w:r w:rsidRPr="00C65EC8">
        <w:rPr>
          <w:rFonts w:ascii="Arial" w:hAnsi="Arial" w:cs="Arial"/>
          <w:color w:val="000000"/>
          <w:sz w:val="22"/>
          <w:highlight w:val="white"/>
        </w:rPr>
        <w:t>1</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w:t>
      </w:r>
      <w:r w:rsidRPr="00C65EC8">
        <w:rPr>
          <w:rFonts w:ascii="Arial" w:hAnsi="Arial" w:cs="Arial"/>
          <w:color w:val="0000FF"/>
          <w:sz w:val="22"/>
          <w:highlight w:val="white"/>
        </w:rPr>
        <w:t>="</w:t>
      </w:r>
      <w:r w:rsidRPr="00C65EC8">
        <w:rPr>
          <w:rFonts w:ascii="Arial" w:hAnsi="Arial" w:cs="Arial"/>
          <w:color w:val="000000"/>
          <w:sz w:val="22"/>
          <w:highlight w:val="white"/>
        </w:rPr>
        <w:t>1.2.246.537.5.40100.2006</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codeSystemName</w:t>
      </w:r>
      <w:r w:rsidRPr="00C65EC8">
        <w:rPr>
          <w:rFonts w:ascii="Arial" w:hAnsi="Arial" w:cs="Arial"/>
          <w:color w:val="0000FF"/>
          <w:sz w:val="22"/>
          <w:highlight w:val="white"/>
        </w:rPr>
        <w:t>="</w:t>
      </w:r>
      <w:r w:rsidR="001A6214">
        <w:rPr>
          <w:rFonts w:ascii="Arial" w:hAnsi="Arial" w:cs="Arial"/>
          <w:color w:val="000000"/>
          <w:sz w:val="22"/>
          <w:highlight w:val="white"/>
        </w:rPr>
        <w:t>Sähköinen lääkemääräys - M</w:t>
      </w:r>
      <w:r w:rsidR="001A6214" w:rsidRPr="00C65EC8">
        <w:rPr>
          <w:rFonts w:ascii="Arial" w:hAnsi="Arial" w:cs="Arial"/>
          <w:color w:val="000000"/>
          <w:sz w:val="22"/>
          <w:highlight w:val="white"/>
        </w:rPr>
        <w:t xml:space="preserve">äärätyn </w:t>
      </w:r>
      <w:r w:rsidRPr="00C65EC8">
        <w:rPr>
          <w:rFonts w:ascii="Arial" w:hAnsi="Arial" w:cs="Arial"/>
          <w:color w:val="000000"/>
          <w:sz w:val="22"/>
          <w:highlight w:val="white"/>
        </w:rPr>
        <w:t>määrän esittämistapa</w:t>
      </w:r>
      <w:r w:rsidRPr="00C65EC8">
        <w:rPr>
          <w:rFonts w:ascii="Arial" w:hAnsi="Arial" w:cs="Arial"/>
          <w:color w:val="0000FF"/>
          <w:sz w:val="22"/>
          <w:highlight w:val="white"/>
        </w:rPr>
        <w:t>"</w:t>
      </w:r>
      <w:r w:rsidRPr="00C65EC8">
        <w:rPr>
          <w:rFonts w:ascii="Arial" w:hAnsi="Arial" w:cs="Arial"/>
          <w:color w:val="FF0000"/>
          <w:sz w:val="22"/>
          <w:highlight w:val="white"/>
        </w:rPr>
        <w:t xml:space="preserve"> displayName</w:t>
      </w:r>
      <w:r w:rsidRPr="00C65EC8">
        <w:rPr>
          <w:rFonts w:ascii="Arial" w:hAnsi="Arial" w:cs="Arial"/>
          <w:color w:val="0000FF"/>
          <w:sz w:val="22"/>
          <w:highlight w:val="white"/>
        </w:rPr>
        <w:t>="</w:t>
      </w:r>
      <w:r w:rsidRPr="00C65EC8">
        <w:rPr>
          <w:rFonts w:ascii="Arial" w:hAnsi="Arial" w:cs="Arial"/>
          <w:color w:val="000000"/>
          <w:sz w:val="22"/>
          <w:highlight w:val="white"/>
        </w:rPr>
        <w:t>Pakkaus</w:t>
      </w:r>
      <w:r w:rsidRPr="00C65EC8">
        <w:rPr>
          <w:rFonts w:ascii="Arial" w:hAnsi="Arial" w:cs="Arial"/>
          <w:color w:val="0000FF"/>
          <w:sz w:val="22"/>
          <w:highlight w:val="white"/>
        </w:rPr>
        <w:t>"/&gt;</w:t>
      </w:r>
    </w:p>
    <w:p w14:paraId="60C1E94F" w14:textId="77777777" w:rsidR="000F4699" w:rsidRPr="0040232F" w:rsidRDefault="000F4699" w:rsidP="000F4699">
      <w:pPr>
        <w:autoSpaceDE w:val="0"/>
        <w:autoSpaceDN w:val="0"/>
        <w:adjustRightInd w:val="0"/>
        <w:rPr>
          <w:rFonts w:ascii="Arial" w:hAnsi="Arial" w:cs="Arial"/>
          <w:color w:val="000000"/>
          <w:sz w:val="22"/>
          <w:highlight w:val="white"/>
          <w:lang w:val="en-US"/>
        </w:rPr>
      </w:pPr>
      <w:r w:rsidRPr="00C65EC8">
        <w:rPr>
          <w:rFonts w:ascii="Arial" w:hAnsi="Arial" w:cs="Arial"/>
          <w:color w:val="000000"/>
          <w:sz w:val="22"/>
          <w:highlight w:val="white"/>
        </w:rPr>
        <w:tab/>
      </w:r>
      <w:proofErr w:type="gramStart"/>
      <w:r w:rsidRPr="0040232F">
        <w:rPr>
          <w:rFonts w:ascii="Arial" w:hAnsi="Arial" w:cs="Arial"/>
          <w:color w:val="0000FF"/>
          <w:sz w:val="22"/>
          <w:highlight w:val="white"/>
          <w:lang w:val="en-US"/>
        </w:rPr>
        <w:t>&lt;!--</w:t>
      </w:r>
      <w:proofErr w:type="gramEnd"/>
      <w:r w:rsidRPr="0040232F">
        <w:rPr>
          <w:rFonts w:ascii="Arial" w:hAnsi="Arial" w:cs="Arial"/>
          <w:color w:val="808080"/>
          <w:sz w:val="22"/>
          <w:highlight w:val="white"/>
          <w:lang w:val="en-US"/>
        </w:rPr>
        <w:t xml:space="preserve"> Pakkausten lukumäärä </w:t>
      </w:r>
      <w:r w:rsidRPr="0040232F">
        <w:rPr>
          <w:rFonts w:ascii="Arial" w:hAnsi="Arial" w:cs="Arial"/>
          <w:color w:val="0000FF"/>
          <w:sz w:val="22"/>
          <w:highlight w:val="white"/>
          <w:lang w:val="en-US"/>
        </w:rPr>
        <w:t>--&gt;</w:t>
      </w:r>
    </w:p>
    <w:p w14:paraId="6BE29159" w14:textId="77777777" w:rsidR="000F4699" w:rsidRPr="00C76AA6" w:rsidRDefault="000F4699" w:rsidP="000F4699">
      <w:pPr>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repeatNumber</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1</w:t>
      </w:r>
      <w:r w:rsidRPr="00C76AA6">
        <w:rPr>
          <w:rFonts w:ascii="Arial" w:hAnsi="Arial" w:cs="Arial"/>
          <w:color w:val="0000FF"/>
          <w:sz w:val="22"/>
          <w:highlight w:val="white"/>
          <w:lang w:val="en-US"/>
        </w:rPr>
        <w:t>"/&gt;</w:t>
      </w:r>
    </w:p>
    <w:p w14:paraId="45ECBB67" w14:textId="77777777" w:rsidR="000F4699" w:rsidRPr="00C76AA6" w:rsidRDefault="000F4699" w:rsidP="000F4699">
      <w:pPr>
        <w:autoSpaceDE w:val="0"/>
        <w:autoSpaceDN w:val="0"/>
        <w:adjustRightInd w:val="0"/>
        <w:rPr>
          <w:rFonts w:ascii="Arial" w:hAnsi="Arial" w:cs="Arial"/>
          <w:color w:val="0000FF"/>
          <w:sz w:val="22"/>
          <w:highlight w:val="white"/>
          <w:lang w:val="en-US"/>
        </w:rPr>
      </w:pPr>
      <w:r w:rsidRPr="00C76AA6">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independentInd</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false</w:t>
      </w:r>
      <w:r w:rsidRPr="00C76AA6">
        <w:rPr>
          <w:rFonts w:ascii="Arial" w:hAnsi="Arial" w:cs="Arial"/>
          <w:color w:val="0000FF"/>
          <w:sz w:val="22"/>
          <w:highlight w:val="white"/>
          <w:lang w:val="en-US"/>
        </w:rPr>
        <w:t>"/&gt;</w:t>
      </w:r>
    </w:p>
    <w:p w14:paraId="19B75EC8" w14:textId="77777777" w:rsidR="000F4699" w:rsidRPr="00C65EC8" w:rsidRDefault="000F4699" w:rsidP="00BC07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t xml:space="preserve">  </w:t>
      </w:r>
      <w:proofErr w:type="gramStart"/>
      <w:r w:rsidRPr="00C65EC8">
        <w:rPr>
          <w:rStyle w:val="XMLBlue"/>
          <w:sz w:val="22"/>
          <w:highlight w:val="white"/>
        </w:rPr>
        <w:t>&lt;!--</w:t>
      </w:r>
      <w:proofErr w:type="gramEnd"/>
      <w:r w:rsidRPr="00C65EC8">
        <w:rPr>
          <w:rStyle w:val="XMLGray50"/>
          <w:sz w:val="22"/>
          <w:highlight w:val="white"/>
        </w:rPr>
        <w:t xml:space="preserve"> pakkauskoko value attribuutissa, pakkauskoon yksikkö unit   attribuutissa </w:t>
      </w:r>
      <w:r w:rsidRPr="00C65EC8">
        <w:rPr>
          <w:rStyle w:val="XMLBlue"/>
          <w:sz w:val="22"/>
          <w:highlight w:val="white"/>
        </w:rPr>
        <w:t>--&gt;</w:t>
      </w:r>
    </w:p>
    <w:p w14:paraId="41C1AA89" w14:textId="77777777" w:rsidR="000F4699" w:rsidRPr="00C65EC8" w:rsidRDefault="000F4699" w:rsidP="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t xml:space="preserve">  </w:t>
      </w:r>
      <w:r w:rsidRPr="00C65EC8">
        <w:rPr>
          <w:rStyle w:val="XMLBlue"/>
          <w:sz w:val="22"/>
          <w:highlight w:val="white"/>
        </w:rPr>
        <w:t>&lt;</w:t>
      </w:r>
      <w:r w:rsidRPr="00C65EC8">
        <w:rPr>
          <w:rStyle w:val="XMLDarkRed"/>
          <w:sz w:val="22"/>
          <w:highlight w:val="white"/>
        </w:rPr>
        <w:t>quantity</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w:t>
      </w:r>
      <w:r w:rsidR="00542B52" w:rsidRPr="00C65EC8">
        <w:rPr>
          <w:rStyle w:val="XMLBlack"/>
          <w:sz w:val="22"/>
          <w:highlight w:val="white"/>
        </w:rPr>
        <w:t>0</w:t>
      </w:r>
      <w:r w:rsidRPr="00C65EC8">
        <w:rPr>
          <w:rStyle w:val="XMLBlue"/>
          <w:sz w:val="22"/>
          <w:highlight w:val="white"/>
        </w:rPr>
        <w:t>"</w:t>
      </w:r>
      <w:r w:rsidRPr="00C65EC8">
        <w:rPr>
          <w:rStyle w:val="XMLRed"/>
          <w:sz w:val="22"/>
          <w:highlight w:val="white"/>
        </w:rPr>
        <w:t xml:space="preserve"> unit</w:t>
      </w:r>
      <w:r w:rsidRPr="00C65EC8">
        <w:rPr>
          <w:rStyle w:val="XMLBlue"/>
          <w:sz w:val="22"/>
          <w:highlight w:val="white"/>
        </w:rPr>
        <w:t>="</w:t>
      </w:r>
      <w:r w:rsidR="00542B52" w:rsidRPr="00C65EC8">
        <w:rPr>
          <w:rStyle w:val="XMLBlue"/>
          <w:color w:val="auto"/>
          <w:sz w:val="22"/>
          <w:highlight w:val="white"/>
        </w:rPr>
        <w:t>m</w:t>
      </w:r>
      <w:r w:rsidRPr="00C65EC8">
        <w:rPr>
          <w:rStyle w:val="XMLBlack"/>
          <w:color w:val="auto"/>
          <w:sz w:val="22"/>
          <w:highlight w:val="white"/>
        </w:rPr>
        <w:t>l</w:t>
      </w:r>
      <w:r w:rsidRPr="00C65EC8">
        <w:rPr>
          <w:rStyle w:val="XMLBlue"/>
          <w:sz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317C9">
        <w:rPr>
          <w:b/>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r w:rsidR="00EF1D1D">
        <w:rPr>
          <w:lang w:val="en-GB"/>
        </w:rPr>
        <w:t>erkki</w:t>
      </w:r>
      <w:r w:rsidRPr="00EE6BB0">
        <w:rPr>
          <w:lang w:val="en-GB"/>
        </w:rPr>
        <w:t>:</w:t>
      </w:r>
    </w:p>
    <w:p w14:paraId="1B8BB3FA"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entryRelationship</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COMP</w:t>
      </w:r>
      <w:r w:rsidRPr="00C65EC8">
        <w:rPr>
          <w:rFonts w:ascii="Arial" w:hAnsi="Arial" w:cs="Arial"/>
          <w:color w:val="0000FF"/>
          <w:sz w:val="22"/>
          <w:highlight w:val="white"/>
          <w:lang w:val="en-GB"/>
        </w:rPr>
        <w:t>"&gt;</w:t>
      </w:r>
    </w:p>
    <w:p w14:paraId="406C82B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2BDD10FD" w14:textId="56D1E2C8" w:rsidR="000F4699" w:rsidRPr="00BF3868" w:rsidRDefault="000F4699" w:rsidP="002D228D">
      <w:pPr>
        <w:autoSpaceDE w:val="0"/>
        <w:autoSpaceDN w:val="0"/>
        <w:adjustRightInd w:val="0"/>
        <w:ind w:left="1985" w:hanging="681"/>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125</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BF3868">
        <w:rPr>
          <w:rFonts w:ascii="Arial" w:hAnsi="Arial" w:cs="Arial"/>
          <w:color w:val="FF0000"/>
          <w:sz w:val="22"/>
          <w:highlight w:val="white"/>
          <w:lang w:val="en-GB"/>
        </w:rPr>
        <w:t>codeSystem</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1.2.246.537.6.12.2002.126</w:t>
      </w:r>
      <w:r w:rsidRPr="00BF3868">
        <w:rPr>
          <w:rFonts w:ascii="Arial" w:hAnsi="Arial" w:cs="Arial"/>
          <w:color w:val="FF0000"/>
          <w:sz w:val="22"/>
          <w:highlight w:val="white"/>
          <w:lang w:val="en-GB"/>
        </w:rPr>
        <w:t xml:space="preserve"> codeSystemName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Lääkityslista</w:t>
      </w:r>
      <w:r w:rsidRPr="00BF3868">
        <w:rPr>
          <w:rFonts w:ascii="Arial" w:hAnsi="Arial" w:cs="Arial"/>
          <w:color w:val="0000FF"/>
          <w:sz w:val="22"/>
          <w:highlight w:val="white"/>
          <w:lang w:val="en-GB"/>
        </w:rPr>
        <w:t>"</w:t>
      </w:r>
      <w:r w:rsidRPr="00BF3868">
        <w:rPr>
          <w:rFonts w:ascii="Arial" w:hAnsi="Arial" w:cs="Arial"/>
          <w:color w:val="FF0000"/>
          <w:sz w:val="22"/>
          <w:highlight w:val="white"/>
          <w:lang w:val="en-GB"/>
        </w:rPr>
        <w:t xml:space="preserve"> displayName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Pakkauskoon kerroin</w:t>
      </w:r>
      <w:r w:rsidRPr="00BF3868">
        <w:rPr>
          <w:rFonts w:ascii="Arial" w:hAnsi="Arial" w:cs="Arial"/>
          <w:color w:val="0000FF"/>
          <w:sz w:val="22"/>
          <w:highlight w:val="white"/>
          <w:lang w:val="en-GB"/>
        </w:rPr>
        <w:t>"/&gt;</w:t>
      </w:r>
    </w:p>
    <w:p w14:paraId="7417121B"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BF386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value</w:t>
      </w:r>
      <w:r w:rsidRPr="00C65EC8">
        <w:rPr>
          <w:rFonts w:ascii="Arial" w:hAnsi="Arial" w:cs="Arial"/>
          <w:color w:val="FF0000"/>
          <w:sz w:val="22"/>
          <w:highlight w:val="white"/>
          <w:lang w:val="en-GB"/>
        </w:rPr>
        <w:t xml:space="preserve"> value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4</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xsi</w:t>
      </w:r>
      <w:proofErr w:type="gramStart"/>
      <w:r w:rsidRPr="00C65EC8">
        <w:rPr>
          <w:rFonts w:ascii="Arial" w:hAnsi="Arial" w:cs="Arial"/>
          <w:color w:val="FF0000"/>
          <w:sz w:val="22"/>
          <w:highlight w:val="white"/>
          <w:lang w:val="en-GB"/>
        </w:rPr>
        <w:t>:type</w:t>
      </w:r>
      <w:proofErr w:type="gramEnd"/>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INT</w:t>
      </w:r>
      <w:r w:rsidRPr="00C65EC8">
        <w:rPr>
          <w:rFonts w:ascii="Arial" w:hAnsi="Arial" w:cs="Arial"/>
          <w:color w:val="0000FF"/>
          <w:sz w:val="22"/>
          <w:highlight w:val="white"/>
          <w:lang w:val="en-GB"/>
        </w:rPr>
        <w:t>"/&gt;</w:t>
      </w:r>
    </w:p>
    <w:p w14:paraId="64DA75DA"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42A49E7B"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00D317C9">
        <w:rPr>
          <w:b/>
        </w:rPr>
        <w:t>pakkauskoko tekstimuotoisena</w:t>
      </w:r>
      <w:r>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EF1D1D">
        <w:rPr>
          <w:lang w:val="en-US"/>
        </w:rPr>
        <w:t>erkki</w:t>
      </w:r>
      <w:r w:rsidRPr="008822FB">
        <w:rPr>
          <w:lang w:val="en-US"/>
        </w:rPr>
        <w:t>:</w:t>
      </w:r>
    </w:p>
    <w:p w14:paraId="457D8F23" w14:textId="1FAEFA67"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45C59D6" w14:textId="32F8086F"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9141CA">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proofErr w:type="gramStart"/>
      <w:r w:rsidRPr="00C65EC8">
        <w:rPr>
          <w:rStyle w:val="XMLBlue"/>
          <w:sz w:val="22"/>
          <w:highlight w:val="white"/>
          <w:lang w:val="en-US"/>
        </w:rPr>
        <w:t>"</w:t>
      </w:r>
      <w:r w:rsidRPr="00C65EC8">
        <w:rPr>
          <w:rStyle w:val="XMLRed"/>
          <w:sz w:val="22"/>
          <w:highlight w:val="white"/>
          <w:lang w:val="en-US"/>
        </w:rPr>
        <w:t xml:space="preserve"> </w:t>
      </w:r>
      <w:r w:rsidR="009141CA">
        <w:rPr>
          <w:rStyle w:val="XMLRed"/>
          <w:sz w:val="22"/>
          <w:highlight w:val="white"/>
          <w:lang w:val="en-US"/>
        </w:rPr>
        <w:t xml:space="preserve"> </w:t>
      </w:r>
      <w:r w:rsidRPr="00C65EC8">
        <w:rPr>
          <w:rStyle w:val="XMLRed"/>
          <w:sz w:val="22"/>
          <w:highlight w:val="white"/>
          <w:lang w:val="nl-NL"/>
        </w:rPr>
        <w:t>moodCode</w:t>
      </w:r>
      <w:proofErr w:type="gramEnd"/>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02C576A3" w14:textId="3EDA76C3" w:rsidR="0077747B" w:rsidRPr="00C65EC8" w:rsidRDefault="0077747B" w:rsidP="009141CA">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highlight w:val="white"/>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code</w:t>
      </w:r>
      <w:r w:rsidRPr="00C65EC8">
        <w:rPr>
          <w:rStyle w:val="XMLBlue"/>
          <w:sz w:val="22"/>
          <w:highlight w:val="white"/>
          <w:lang w:val="nl-NL"/>
        </w:rPr>
        <w:t>="</w:t>
      </w:r>
      <w:r w:rsidRPr="00C65EC8">
        <w:rPr>
          <w:rStyle w:val="XMLBlack"/>
          <w:sz w:val="22"/>
          <w:highlight w:val="white"/>
          <w:lang w:val="nl-NL"/>
        </w:rPr>
        <w:t>126</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B42B69">
        <w:rPr>
          <w:rStyle w:val="XMLBlue"/>
          <w:sz w:val="22"/>
          <w:highlight w:val="white"/>
          <w:lang w:val="nl-NL"/>
        </w:rPr>
        <w:t xml:space="preserve"> </w:t>
      </w:r>
      <w:r w:rsidRPr="00C65EC8">
        <w:rPr>
          <w:rStyle w:val="XMLRed"/>
          <w:sz w:val="22"/>
          <w:highlight w:val="white"/>
        </w:rPr>
        <w:t>codeSystemName</w:t>
      </w:r>
      <w:r w:rsidRPr="00C65EC8">
        <w:rPr>
          <w:rStyle w:val="XMLBlue"/>
          <w:sz w:val="22"/>
          <w:highlight w:val="white"/>
        </w:rPr>
        <w:t>="</w:t>
      </w:r>
      <w:r w:rsidRPr="00C65EC8">
        <w:rPr>
          <w:rStyle w:val="XMLBlack"/>
          <w:sz w:val="22"/>
          <w:highlight w:val="white"/>
        </w:rPr>
        <w:t>Lääkityslista</w:t>
      </w:r>
      <w:r w:rsidRPr="00C65EC8">
        <w:rPr>
          <w:rStyle w:val="XMLBlue"/>
          <w:sz w:val="22"/>
          <w:highlight w:val="white"/>
        </w:rPr>
        <w:t>"</w:t>
      </w:r>
      <w:r w:rsidR="00B42B69">
        <w:rPr>
          <w:rStyle w:val="XMLRed"/>
          <w:sz w:val="22"/>
          <w:highlight w:val="white"/>
        </w:rPr>
        <w:t xml:space="preserve"> </w:t>
      </w:r>
      <w:r w:rsidRPr="00C65EC8">
        <w:rPr>
          <w:rStyle w:val="XMLRed"/>
          <w:sz w:val="22"/>
          <w:highlight w:val="white"/>
        </w:rPr>
        <w:t>displayName</w:t>
      </w:r>
      <w:r w:rsidRPr="00C65EC8">
        <w:rPr>
          <w:rStyle w:val="XMLBlue"/>
          <w:sz w:val="22"/>
          <w:highlight w:val="white"/>
        </w:rPr>
        <w:t>="</w:t>
      </w:r>
      <w:r w:rsidRPr="00C65EC8">
        <w:rPr>
          <w:rStyle w:val="XMLBlack"/>
          <w:sz w:val="22"/>
          <w:highlight w:val="white"/>
        </w:rPr>
        <w:t>Pakkauskoko tekstimuotoisena</w:t>
      </w:r>
      <w:r w:rsidRPr="00C65EC8">
        <w:rPr>
          <w:rStyle w:val="XMLBlue"/>
          <w:sz w:val="22"/>
          <w:highlight w:val="white"/>
        </w:rPr>
        <w:t>"/&gt;</w:t>
      </w:r>
    </w:p>
    <w:p w14:paraId="27D4340B" w14:textId="5E0AF08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ack"/>
          <w:sz w:val="22"/>
          <w:highlight w:val="white"/>
        </w:rPr>
        <w:tab/>
      </w:r>
      <w:r w:rsidRPr="00C65EC8">
        <w:rPr>
          <w:rStyle w:val="XMLBlack"/>
          <w:sz w:val="22"/>
          <w:highlight w:val="white"/>
        </w:rPr>
        <w:tab/>
      </w:r>
      <w:r w:rsidRPr="00C65EC8">
        <w:rPr>
          <w:rStyle w:val="XMLBlue"/>
          <w:sz w:val="22"/>
          <w:highlight w:val="white"/>
          <w:lang w:val="en-GB"/>
        </w:rPr>
        <w:t>&lt;</w:t>
      </w:r>
      <w:r w:rsidRPr="00C65EC8">
        <w:rPr>
          <w:rStyle w:val="XMLDarkRed"/>
          <w:sz w:val="22"/>
          <w:highlight w:val="white"/>
          <w:lang w:val="en-GB"/>
        </w:rPr>
        <w:t>value</w:t>
      </w:r>
      <w:r w:rsidRPr="00C65EC8">
        <w:rPr>
          <w:rStyle w:val="XMLRed"/>
          <w:sz w:val="22"/>
          <w:highlight w:val="white"/>
          <w:lang w:val="en-GB"/>
        </w:rPr>
        <w:t xml:space="preserve"> xsi</w:t>
      </w:r>
      <w:proofErr w:type="gramStart"/>
      <w:r w:rsidRPr="00C65EC8">
        <w:rPr>
          <w:rStyle w:val="XMLRed"/>
          <w:sz w:val="22"/>
          <w:highlight w:val="white"/>
          <w:lang w:val="en-GB"/>
        </w:rPr>
        <w:t>:type</w:t>
      </w:r>
      <w:proofErr w:type="gramEnd"/>
      <w:r w:rsidRPr="00C65EC8">
        <w:rPr>
          <w:rStyle w:val="XMLBlue"/>
          <w:sz w:val="22"/>
          <w:highlight w:val="white"/>
          <w:lang w:val="en-GB"/>
        </w:rPr>
        <w:t>="</w:t>
      </w:r>
      <w:r w:rsidRPr="00C65EC8">
        <w:rPr>
          <w:rStyle w:val="XMLBlack"/>
          <w:sz w:val="22"/>
          <w:highlight w:val="white"/>
          <w:lang w:val="en-GB"/>
        </w:rPr>
        <w:t>ST</w:t>
      </w:r>
      <w:r w:rsidRPr="00C65EC8">
        <w:rPr>
          <w:rStyle w:val="XMLBlue"/>
          <w:sz w:val="22"/>
          <w:highlight w:val="white"/>
          <w:lang w:val="en-GB"/>
        </w:rPr>
        <w:t>"&gt;</w:t>
      </w:r>
      <w:r w:rsidR="00C008C7" w:rsidRPr="00C65EC8">
        <w:rPr>
          <w:rFonts w:ascii="Arial" w:hAnsi="Arial" w:cs="Arial"/>
          <w:color w:val="000000"/>
          <w:sz w:val="22"/>
          <w:highlight w:val="white"/>
          <w:lang w:val="en-GB"/>
        </w:rPr>
        <w:t>4X200 ML</w:t>
      </w:r>
      <w:r w:rsidRPr="00C65EC8">
        <w:rPr>
          <w:rStyle w:val="XMLBlue"/>
          <w:sz w:val="22"/>
          <w:highlight w:val="white"/>
          <w:lang w:val="en-GB"/>
        </w:rPr>
        <w:t>&lt;/</w:t>
      </w:r>
      <w:r w:rsidRPr="00C65EC8">
        <w:rPr>
          <w:rStyle w:val="XMLDarkRed"/>
          <w:sz w:val="22"/>
          <w:highlight w:val="white"/>
          <w:lang w:val="en-GB"/>
        </w:rPr>
        <w:t>value</w:t>
      </w:r>
      <w:r w:rsidRPr="00C65EC8">
        <w:rPr>
          <w:rStyle w:val="XMLBlue"/>
          <w:sz w:val="22"/>
          <w:highlight w:val="white"/>
          <w:lang w:val="en-GB"/>
        </w:rPr>
        <w:t>&gt;</w:t>
      </w:r>
    </w:p>
    <w:p w14:paraId="35C06E6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en-GB"/>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4A133C75"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supply actin elementtiin quantity.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effectiveTime. Tällöin aikamäärä on pakollinen.</w:t>
      </w:r>
    </w:p>
    <w:p w14:paraId="74375D76" w14:textId="77777777" w:rsidR="00CD76DC" w:rsidRDefault="00CD76DC" w:rsidP="00CD76DC"/>
    <w:p w14:paraId="0B096A36" w14:textId="77777777" w:rsidR="00CD76DC" w:rsidRDefault="00CD76DC" w:rsidP="00CD76DC">
      <w:r>
        <w:t>Aikamäärän yksikkö (width-elementti) on määritelty luokituksessa 2.16.840.1.113883.6.8 UCUM (The Unified Code for Units of Measure).</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proofErr w:type="gramStart"/>
      <w:r w:rsidRPr="003A2847">
        <w:rPr>
          <w:lang w:val="en-US"/>
        </w:rPr>
        <w:t>s</w:t>
      </w:r>
      <w:proofErr w:type="gramEnd"/>
      <w:r w:rsidRPr="003A2847">
        <w:rPr>
          <w:lang w:val="en-US"/>
        </w:rPr>
        <w:tab/>
        <w:t>Second</w:t>
      </w:r>
      <w:r>
        <w:rPr>
          <w:lang w:val="en-US"/>
        </w:rPr>
        <w:t>)</w:t>
      </w:r>
    </w:p>
    <w:p w14:paraId="3C678239" w14:textId="77777777" w:rsidR="00CD76DC" w:rsidRDefault="00CD76DC" w:rsidP="00CD76DC">
      <w:pPr>
        <w:rPr>
          <w:lang w:val="en-US"/>
        </w:rPr>
      </w:pPr>
      <w:r>
        <w:rPr>
          <w:lang w:val="en-US"/>
        </w:rPr>
        <w:t>(</w:t>
      </w:r>
      <w:proofErr w:type="gramStart"/>
      <w:r w:rsidRPr="003A2847">
        <w:rPr>
          <w:lang w:val="en-US"/>
        </w:rPr>
        <w:t>min</w:t>
      </w:r>
      <w:proofErr w:type="gramEnd"/>
      <w:r w:rsidRPr="003A2847">
        <w:rPr>
          <w:lang w:val="en-US"/>
        </w:rPr>
        <w:tab/>
      </w:r>
      <w:r>
        <w:rPr>
          <w:lang w:val="en-US"/>
        </w:rPr>
        <w:t>Minute)</w:t>
      </w:r>
    </w:p>
    <w:p w14:paraId="69FBA789" w14:textId="77777777" w:rsidR="00CD76DC" w:rsidRDefault="00CD76DC" w:rsidP="00CD76DC">
      <w:pPr>
        <w:rPr>
          <w:lang w:val="en-US"/>
        </w:rPr>
      </w:pPr>
      <w:r>
        <w:rPr>
          <w:lang w:val="en-US"/>
        </w:rPr>
        <w:t>(</w:t>
      </w:r>
      <w:proofErr w:type="gramStart"/>
      <w:r>
        <w:rPr>
          <w:lang w:val="en-US"/>
        </w:rPr>
        <w:t>h</w:t>
      </w:r>
      <w:proofErr w:type="gramEnd"/>
      <w:r>
        <w:rPr>
          <w:lang w:val="en-US"/>
        </w:rPr>
        <w:t xml:space="preserve"> </w:t>
      </w:r>
      <w:r>
        <w:rPr>
          <w:lang w:val="en-US"/>
        </w:rPr>
        <w:tab/>
        <w:t>Hour)</w:t>
      </w:r>
    </w:p>
    <w:p w14:paraId="76572302" w14:textId="77777777" w:rsidR="00CD76DC" w:rsidRDefault="00CD76DC" w:rsidP="00CD76DC">
      <w:pPr>
        <w:rPr>
          <w:lang w:val="en-US"/>
        </w:rPr>
      </w:pPr>
      <w:proofErr w:type="gramStart"/>
      <w:r>
        <w:rPr>
          <w:lang w:val="en-US"/>
        </w:rPr>
        <w:t>d</w:t>
      </w:r>
      <w:proofErr w:type="gramEnd"/>
      <w:r>
        <w:rPr>
          <w:lang w:val="en-US"/>
        </w:rPr>
        <w:tab/>
        <w:t>Day</w:t>
      </w:r>
    </w:p>
    <w:p w14:paraId="07E707AE" w14:textId="77777777" w:rsidR="00CD76DC" w:rsidRDefault="00CD76DC" w:rsidP="00CD76DC">
      <w:pPr>
        <w:rPr>
          <w:lang w:val="en-US"/>
        </w:rPr>
      </w:pPr>
      <w:proofErr w:type="gramStart"/>
      <w:r>
        <w:rPr>
          <w:lang w:val="en-US"/>
        </w:rPr>
        <w:t>wk</w:t>
      </w:r>
      <w:proofErr w:type="gramEnd"/>
      <w:r>
        <w:rPr>
          <w:lang w:val="en-US"/>
        </w:rPr>
        <w:tab/>
        <w:t>Week</w:t>
      </w:r>
    </w:p>
    <w:p w14:paraId="451E4CBE" w14:textId="77777777" w:rsidR="00CD76DC" w:rsidRDefault="00CD76DC" w:rsidP="00CD76DC">
      <w:pPr>
        <w:rPr>
          <w:lang w:val="en-US"/>
        </w:rPr>
      </w:pPr>
      <w:proofErr w:type="gramStart"/>
      <w:r>
        <w:rPr>
          <w:lang w:val="en-US"/>
        </w:rPr>
        <w:t>mo</w:t>
      </w:r>
      <w:proofErr w:type="gramEnd"/>
      <w:r>
        <w:rPr>
          <w:lang w:val="en-US"/>
        </w:rPr>
        <w:tab/>
        <w:t>Month</w:t>
      </w:r>
    </w:p>
    <w:p w14:paraId="3672E725" w14:textId="77777777" w:rsidR="00CD76DC" w:rsidRPr="009332F5" w:rsidRDefault="00CD76DC" w:rsidP="00CD76DC">
      <w:r w:rsidRPr="009332F5">
        <w:t>a</w:t>
      </w:r>
      <w:r w:rsidRPr="009332F5">
        <w:tab/>
        <w:t>Year</w:t>
      </w:r>
    </w:p>
    <w:p w14:paraId="711A5346" w14:textId="77777777" w:rsidR="00CD76DC" w:rsidRPr="009332F5" w:rsidRDefault="00CD76DC" w:rsidP="00CD76DC"/>
    <w:p w14:paraId="19F9A6A8" w14:textId="043CA583" w:rsidR="00CD76DC" w:rsidRPr="00BC4DB5" w:rsidRDefault="00CD76DC" w:rsidP="00CD76DC">
      <w:r>
        <w:t xml:space="preserve">Potilastietojärjestelmän on tuettava arvoja d, wk, mo ja a. Arvoja s, min ja h </w:t>
      </w:r>
      <w:proofErr w:type="gramStart"/>
      <w:r>
        <w:t>ei</w:t>
      </w:r>
      <w:proofErr w:type="gramEnd"/>
      <w:r>
        <w:t xml:space="preserve"> käytetä. </w:t>
      </w:r>
      <w:r w:rsidR="00373021">
        <w:t>K</w:t>
      </w:r>
      <w:r w:rsidRPr="00BC4DB5">
        <w:t>oodiston mukaisia arvoja</w:t>
      </w:r>
      <w:r w:rsidR="00373021">
        <w:t xml:space="preserve"> on käytettävä</w:t>
      </w:r>
      <w:r w:rsidRPr="00BC4DB5">
        <w:t xml:space="preserve">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FA4AE3"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FA4AE3">
        <w:rPr>
          <w:rStyle w:val="XMLBlue"/>
          <w:sz w:val="22"/>
          <w:highlight w:val="white"/>
          <w:lang w:val="en-US"/>
        </w:rPr>
        <w:t>&lt;</w:t>
      </w:r>
      <w:r w:rsidRPr="00FA4AE3">
        <w:rPr>
          <w:rStyle w:val="XMLDarkRed"/>
          <w:sz w:val="22"/>
          <w:highlight w:val="white"/>
          <w:lang w:val="en-US"/>
        </w:rPr>
        <w:t xml:space="preserve">effectiveTime </w:t>
      </w:r>
      <w:r w:rsidRPr="00FA4AE3">
        <w:rPr>
          <w:rStyle w:val="XMLRed"/>
          <w:sz w:val="22"/>
          <w:highlight w:val="white"/>
          <w:lang w:val="en-US"/>
        </w:rPr>
        <w:t>xsi</w:t>
      </w:r>
      <w:proofErr w:type="gramStart"/>
      <w:r w:rsidRPr="00FA4AE3">
        <w:rPr>
          <w:rStyle w:val="XMLRed"/>
          <w:sz w:val="22"/>
          <w:highlight w:val="white"/>
          <w:lang w:val="en-US"/>
        </w:rPr>
        <w:t>:type</w:t>
      </w:r>
      <w:proofErr w:type="gramEnd"/>
      <w:r w:rsidRPr="00FA4AE3">
        <w:rPr>
          <w:rStyle w:val="XMLBlue"/>
          <w:sz w:val="22"/>
          <w:highlight w:val="white"/>
          <w:lang w:val="en-US"/>
        </w:rPr>
        <w:t>="</w:t>
      </w:r>
      <w:r w:rsidRPr="00FA4AE3">
        <w:rPr>
          <w:rStyle w:val="XMLBlack"/>
          <w:sz w:val="22"/>
          <w:highlight w:val="white"/>
          <w:lang w:val="en-US"/>
        </w:rPr>
        <w:t>IVL_TS</w:t>
      </w:r>
      <w:r w:rsidRPr="00FA4AE3">
        <w:rPr>
          <w:rStyle w:val="XMLBlue"/>
          <w:sz w:val="22"/>
          <w:highlight w:val="white"/>
          <w:lang w:val="en-US"/>
        </w:rPr>
        <w:t>"&gt;&gt;</w:t>
      </w:r>
    </w:p>
    <w:p w14:paraId="76871431" w14:textId="5A2A777B"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FA4AE3">
        <w:rPr>
          <w:rStyle w:val="XMLBlack"/>
          <w:sz w:val="22"/>
          <w:highlight w:val="white"/>
          <w:lang w:val="en-US"/>
        </w:rPr>
        <w:tab/>
      </w:r>
      <w:r w:rsidRPr="00FA4AE3">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low</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20061001</w:t>
      </w:r>
      <w:r w:rsidRPr="008B6D77">
        <w:rPr>
          <w:rStyle w:val="XMLBlue"/>
          <w:sz w:val="22"/>
          <w:highlight w:val="white"/>
          <w:lang w:val="en-US"/>
        </w:rPr>
        <w:t xml:space="preserve">" </w:t>
      </w:r>
      <w:r w:rsidRPr="008B6D77">
        <w:rPr>
          <w:rStyle w:val="XMLRed"/>
          <w:sz w:val="22"/>
          <w:highlight w:val="white"/>
          <w:lang w:val="en-US"/>
        </w:rPr>
        <w:t>inclusive</w:t>
      </w:r>
      <w:r w:rsidRPr="008B6D77">
        <w:rPr>
          <w:rStyle w:val="XMLBlue"/>
          <w:sz w:val="22"/>
          <w:highlight w:val="white"/>
          <w:lang w:val="en-US"/>
        </w:rPr>
        <w:t>=”</w:t>
      </w:r>
      <w:r w:rsidRPr="008B6D77">
        <w:rPr>
          <w:rStyle w:val="XMLText"/>
          <w:sz w:val="22"/>
          <w:highlight w:val="white"/>
          <w:lang w:val="en-US"/>
        </w:rPr>
        <w:t>true</w:t>
      </w:r>
      <w:r w:rsidRPr="008B6D77">
        <w:rPr>
          <w:rStyle w:val="XMLBlue"/>
          <w:sz w:val="22"/>
          <w:highlight w:val="white"/>
          <w:lang w:val="en-US"/>
        </w:rPr>
        <w:t>”/&gt;</w:t>
      </w:r>
    </w:p>
    <w:p w14:paraId="371E860D" w14:textId="0D00C813"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B6D77">
        <w:rPr>
          <w:rStyle w:val="XMLBlack"/>
          <w:sz w:val="22"/>
          <w:highlight w:val="white"/>
          <w:lang w:val="en-US"/>
        </w:rPr>
        <w:tab/>
      </w:r>
      <w:r w:rsidRPr="008B6D77">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width</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1</w:t>
      </w:r>
      <w:r w:rsidRPr="008B6D77">
        <w:rPr>
          <w:rStyle w:val="XMLBlue"/>
          <w:sz w:val="22"/>
          <w:highlight w:val="white"/>
          <w:lang w:val="en-US"/>
        </w:rPr>
        <w:t xml:space="preserve">" </w:t>
      </w:r>
      <w:r w:rsidRPr="008B6D77">
        <w:rPr>
          <w:rStyle w:val="XMLRed"/>
          <w:sz w:val="22"/>
          <w:highlight w:val="white"/>
          <w:lang w:val="en-US"/>
        </w:rPr>
        <w:t>unit</w:t>
      </w:r>
      <w:r w:rsidRPr="008B6D77">
        <w:rPr>
          <w:rStyle w:val="XMLBlue"/>
          <w:sz w:val="22"/>
          <w:highlight w:val="white"/>
          <w:lang w:val="en-US"/>
        </w:rPr>
        <w:t>=”</w:t>
      </w:r>
      <w:r w:rsidRPr="008B6D77">
        <w:rPr>
          <w:rStyle w:val="XMLText"/>
          <w:sz w:val="22"/>
          <w:highlight w:val="white"/>
          <w:lang w:val="en-US"/>
        </w:rPr>
        <w:t>a</w:t>
      </w:r>
      <w:r w:rsidRPr="008B6D77">
        <w:rPr>
          <w:rStyle w:val="XMLBlue"/>
          <w:sz w:val="22"/>
          <w:highlight w:val="white"/>
          <w:lang w:val="en-US"/>
        </w:rPr>
        <w:t>”/&gt;</w:t>
      </w:r>
    </w:p>
    <w:p w14:paraId="29096A14" w14:textId="77777777"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B6D77">
        <w:rPr>
          <w:rStyle w:val="XMLBlue"/>
          <w:sz w:val="22"/>
          <w:highlight w:val="white"/>
        </w:rPr>
        <w:t>&lt;/</w:t>
      </w:r>
      <w:r w:rsidRPr="008B6D77">
        <w:rPr>
          <w:rStyle w:val="XMLDarkRed"/>
          <w:sz w:val="22"/>
          <w:highlight w:val="white"/>
        </w:rPr>
        <w:t>effectiveTime</w:t>
      </w:r>
      <w:r w:rsidRPr="008B6D77">
        <w:rPr>
          <w:rStyle w:val="XMLBlue"/>
          <w:sz w:val="22"/>
          <w:highlight w:val="white"/>
        </w:rPr>
        <w:t>&gt;</w:t>
      </w:r>
    </w:p>
    <w:p w14:paraId="6937546F" w14:textId="77777777" w:rsidR="00CD76DC" w:rsidRDefault="00CD76DC" w:rsidP="00CD76DC"/>
    <w:p w14:paraId="0AAF17FE" w14:textId="1E59D5B9" w:rsidR="00CD76DC" w:rsidRDefault="00CD76DC" w:rsidP="00CD76DC">
      <w:r>
        <w:t>Jos lääkitys halutaan aloittaa tulevaisuudessa, pitää tieto kirjata lääkemääräyksen annostusohjeeseen. Low valuella ei voida rajata lääkitystä alkamaan tulevaisuudessa vaan tieto pitää kirjata</w:t>
      </w:r>
      <w:r w:rsidR="002D4D40">
        <w:t xml:space="preserve"> rakenteisessa annostuksessa annostelukauden </w:t>
      </w:r>
      <w:r w:rsidR="00317703">
        <w:t>alkuaikaan ja vapaamuotoisessa annostuksessa</w:t>
      </w:r>
      <w:r>
        <w:t xml:space="preserve"> tekstimuotoisena annostusohjeeseen. Low value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Pr>
          <w:b/>
        </w:rPr>
        <w:t>valmisteen ja pakkauksen lisätieto</w:t>
      </w:r>
      <w:r>
        <w:t xml:space="preserve">. Tämä tieto poimitaan </w:t>
      </w:r>
      <w:r w:rsidR="000D1E19">
        <w:t>Lääketietokanna</w:t>
      </w:r>
      <w:r w:rsidR="003660F9">
        <w:t>n kentästä ”laite</w:t>
      </w:r>
      <w:r w:rsidR="008E1EE3">
        <w:t>”</w:t>
      </w:r>
      <w:r w:rsidR="003660F9">
        <w:t xml:space="preserve">.  Ja </w:t>
      </w:r>
      <w:r>
        <w:t>esitetään samalla tavalla kuin pakkauskoko ja pakkauskoon kerroin observation-luokalla supply-luokan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1220DA">
        <w:rPr>
          <w:lang w:val="en-US"/>
        </w:rPr>
        <w:t>erkki:</w:t>
      </w:r>
    </w:p>
    <w:p w14:paraId="5010C7BE" w14:textId="7AAE68ED" w:rsidR="00FB4977" w:rsidRPr="00C65EC8" w:rsidRDefault="00FB4977" w:rsidP="001220D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0FC1F55" w14:textId="3C9D47A3" w:rsidR="00FB4977" w:rsidRPr="00C65EC8" w:rsidRDefault="00FB4977" w:rsidP="001B44B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1B44BB">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r w:rsidRPr="00C65EC8">
        <w:rPr>
          <w:rStyle w:val="XMLBlue"/>
          <w:sz w:val="22"/>
          <w:highlight w:val="white"/>
          <w:lang w:val="en-US"/>
        </w:rPr>
        <w:t>"</w:t>
      </w:r>
      <w:r w:rsidRPr="00C65EC8">
        <w:rPr>
          <w:rStyle w:val="XMLRed"/>
          <w:sz w:val="22"/>
          <w:highlight w:val="white"/>
          <w:lang w:val="en-US"/>
        </w:rPr>
        <w:t xml:space="preserve"> </w:t>
      </w:r>
      <w:r w:rsidRPr="00C65EC8">
        <w:rPr>
          <w:rStyle w:val="XMLRed"/>
          <w:sz w:val="22"/>
          <w:highlight w:val="white"/>
          <w:lang w:val="nl-NL"/>
        </w:rPr>
        <w:t>moodCode</w:t>
      </w:r>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w:t>
      </w:r>
      <w:r w:rsidR="001220DA">
        <w:rPr>
          <w:rStyle w:val="XMLRed"/>
          <w:sz w:val="22"/>
          <w:highlight w:val="white"/>
          <w:lang w:val="nl-NL"/>
        </w:rPr>
        <w:t xml:space="preserve"> </w:t>
      </w:r>
      <w:r w:rsidRPr="00C65EC8">
        <w:rPr>
          <w:rStyle w:val="XMLRed"/>
          <w:sz w:val="22"/>
          <w:highlight w:val="white"/>
          <w:lang w:val="nl-NL"/>
        </w:rPr>
        <w:t>code</w:t>
      </w:r>
      <w:r w:rsidRPr="00C65EC8">
        <w:rPr>
          <w:rStyle w:val="XMLBlue"/>
          <w:sz w:val="22"/>
          <w:highlight w:val="white"/>
          <w:lang w:val="nl-NL"/>
        </w:rPr>
        <w:t>="</w:t>
      </w:r>
      <w:r w:rsidRPr="00C65EC8">
        <w:rPr>
          <w:rStyle w:val="XMLBlack"/>
          <w:sz w:val="22"/>
          <w:highlight w:val="white"/>
          <w:lang w:val="nl-NL"/>
        </w:rPr>
        <w:t>127</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codeSystemName</w:t>
      </w:r>
      <w:r w:rsidRPr="00C65EC8">
        <w:rPr>
          <w:rStyle w:val="XMLBlue"/>
          <w:sz w:val="22"/>
          <w:highlight w:val="white"/>
          <w:lang w:val="nl-NL"/>
        </w:rPr>
        <w:t>="</w:t>
      </w:r>
      <w:r w:rsidRPr="00C65EC8">
        <w:rPr>
          <w:rStyle w:val="XMLBlack"/>
          <w:sz w:val="22"/>
          <w:highlight w:val="white"/>
          <w:lang w:val="nl-NL"/>
        </w:rPr>
        <w:t>Lääkityslista</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displayName</w:t>
      </w:r>
      <w:r w:rsidRPr="00C65EC8">
        <w:rPr>
          <w:rStyle w:val="XMLBlue"/>
          <w:sz w:val="22"/>
          <w:highlight w:val="white"/>
          <w:lang w:val="nl-NL"/>
        </w:rPr>
        <w:t>="</w:t>
      </w:r>
      <w:r w:rsidR="00BC0754">
        <w:rPr>
          <w:rStyle w:val="XMLBlack"/>
          <w:sz w:val="22"/>
          <w:highlight w:val="white"/>
          <w:lang w:val="nl-NL"/>
        </w:rPr>
        <w:t>valmisteen ja pakkauksen lisätieto</w:t>
      </w:r>
      <w:r w:rsidRPr="00C65EC8">
        <w:rPr>
          <w:rStyle w:val="XMLBlue"/>
          <w:sz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value</w:t>
      </w:r>
      <w:r w:rsidRPr="00C65EC8">
        <w:rPr>
          <w:rStyle w:val="XMLRed"/>
          <w:sz w:val="22"/>
          <w:highlight w:val="white"/>
          <w:lang w:val="nl-NL"/>
        </w:rPr>
        <w:t xml:space="preserve"> xsi:type</w:t>
      </w:r>
      <w:r w:rsidRPr="00C65EC8">
        <w:rPr>
          <w:rStyle w:val="XMLBlue"/>
          <w:sz w:val="22"/>
          <w:highlight w:val="white"/>
          <w:lang w:val="nl-NL"/>
        </w:rPr>
        <w:t>="</w:t>
      </w:r>
      <w:r w:rsidRPr="00C65EC8">
        <w:rPr>
          <w:rStyle w:val="XMLBlack"/>
          <w:sz w:val="22"/>
          <w:highlight w:val="white"/>
          <w:lang w:val="nl-NL"/>
        </w:rPr>
        <w:t>ST</w:t>
      </w:r>
      <w:r w:rsidRPr="00C65EC8">
        <w:rPr>
          <w:rStyle w:val="XMLBlue"/>
          <w:sz w:val="22"/>
          <w:highlight w:val="white"/>
          <w:lang w:val="nl-NL"/>
        </w:rPr>
        <w:t>"&gt;</w:t>
      </w:r>
      <w:r w:rsidR="0061385C" w:rsidRPr="00C65EC8">
        <w:rPr>
          <w:rStyle w:val="XMLBlue"/>
          <w:color w:val="auto"/>
          <w:sz w:val="22"/>
          <w:highlight w:val="white"/>
          <w:lang w:val="nl-NL"/>
        </w:rPr>
        <w:t>babyhaler</w:t>
      </w:r>
      <w:r w:rsidRPr="00C65EC8">
        <w:rPr>
          <w:rStyle w:val="XMLBlue"/>
          <w:sz w:val="22"/>
          <w:highlight w:val="white"/>
          <w:lang w:val="nl-NL"/>
        </w:rPr>
        <w:t>&lt;/</w:t>
      </w:r>
      <w:r w:rsidRPr="00C65EC8">
        <w:rPr>
          <w:rStyle w:val="XMLDarkRed"/>
          <w:sz w:val="22"/>
          <w:highlight w:val="white"/>
          <w:lang w:val="nl-NL"/>
        </w:rPr>
        <w:t>value</w:t>
      </w:r>
      <w:r w:rsidRPr="00C65EC8">
        <w:rPr>
          <w:rStyle w:val="XMLBlue"/>
          <w:sz w:val="22"/>
          <w:highlight w:val="white"/>
          <w:lang w:val="nl-NL"/>
        </w:rPr>
        <w:t>&gt;</w:t>
      </w:r>
    </w:p>
    <w:p w14:paraId="23C00F79"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nl-NL"/>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7B09AEAE"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45A9C5B1" w:rsidR="0077747B" w:rsidRDefault="0077747B">
      <w:r>
        <w:t xml:space="preserve">Tietyillä lääkkeillä lääkkeeseen liittyy myös </w:t>
      </w:r>
      <w:r w:rsidRPr="00D317C9">
        <w:rPr>
          <w:b/>
        </w:rPr>
        <w:t>säilytysastia</w:t>
      </w:r>
      <w:r>
        <w:t xml:space="preserve"> (esim. kynä tai ruisku</w:t>
      </w:r>
      <w:proofErr w:type="gramStart"/>
      <w:r>
        <w:t>).Tämä</w:t>
      </w:r>
      <w:proofErr w:type="gramEnd"/>
      <w:r>
        <w:t xml:space="preserve"> tieto esitetään samalla tavalla kuin pakkauskoko ja pakkauskoon kerroin observation-luokalla suppy-luokan alla. Varsinainen tieto sijoitetaan value-elementtiin ja siinä käytetätään tietotyyppiä SC</w:t>
      </w:r>
      <w:r w:rsidR="00BE1EF9">
        <w:t xml:space="preserve"> (tietosisällössä ei käytetä näin tarkkoja tietotyyppejä, joten siellä tietotyypiksi </w:t>
      </w:r>
      <w:proofErr w:type="gramStart"/>
      <w:r w:rsidR="00BE1EF9">
        <w:t>ilmoitetaan ST.</w:t>
      </w:r>
      <w:r>
        <w:t xml:space="preserve"> Teksti on</w:t>
      </w:r>
      <w:proofErr w:type="gramEnd"/>
      <w:r>
        <w:t xml:space="preserve"> aina pakollinen, koodi on vapaaehtoinen. </w:t>
      </w:r>
    </w:p>
    <w:p w14:paraId="110650FD" w14:textId="77777777" w:rsidR="0077747B" w:rsidRDefault="0077747B"/>
    <w:p w14:paraId="6E8BC123" w14:textId="77777777" w:rsidR="00742B68" w:rsidRPr="00FA4AE3" w:rsidRDefault="00742B68">
      <w:r w:rsidRPr="00FA4AE3">
        <w:t>Esim:</w:t>
      </w:r>
    </w:p>
    <w:p w14:paraId="24155036" w14:textId="77777777" w:rsidR="00465B67" w:rsidRPr="00FA4AE3" w:rsidRDefault="00465B67" w:rsidP="00465B67">
      <w:pPr>
        <w:autoSpaceDE w:val="0"/>
        <w:autoSpaceDN w:val="0"/>
        <w:adjustRightInd w:val="0"/>
        <w:rPr>
          <w:rFonts w:ascii="Arial" w:hAnsi="Arial" w:cs="Arial"/>
          <w:color w:val="000000"/>
          <w:sz w:val="22"/>
          <w:highlight w:val="white"/>
        </w:rPr>
      </w:pPr>
      <w:r w:rsidRPr="00FA4AE3">
        <w:rPr>
          <w:rFonts w:ascii="Arial" w:hAnsi="Arial" w:cs="Arial"/>
          <w:color w:val="0000FF"/>
          <w:sz w:val="22"/>
          <w:highlight w:val="white"/>
        </w:rPr>
        <w:t>&lt;</w:t>
      </w:r>
      <w:r w:rsidRPr="00FA4AE3">
        <w:rPr>
          <w:rFonts w:ascii="Arial" w:hAnsi="Arial" w:cs="Arial"/>
          <w:color w:val="800000"/>
          <w:sz w:val="22"/>
          <w:highlight w:val="white"/>
        </w:rPr>
        <w:t>entryRelationship</w:t>
      </w:r>
      <w:r w:rsidRPr="00FA4AE3">
        <w:rPr>
          <w:rFonts w:ascii="Arial" w:hAnsi="Arial" w:cs="Arial"/>
          <w:color w:val="FF0000"/>
          <w:sz w:val="22"/>
          <w:highlight w:val="white"/>
        </w:rPr>
        <w:t xml:space="preserve"> typeCode</w:t>
      </w:r>
      <w:r w:rsidRPr="00FA4AE3">
        <w:rPr>
          <w:rFonts w:ascii="Arial" w:hAnsi="Arial" w:cs="Arial"/>
          <w:color w:val="0000FF"/>
          <w:sz w:val="22"/>
          <w:highlight w:val="white"/>
        </w:rPr>
        <w:t>="</w:t>
      </w:r>
      <w:r w:rsidRPr="00FA4AE3">
        <w:rPr>
          <w:rFonts w:ascii="Arial" w:hAnsi="Arial" w:cs="Arial"/>
          <w:color w:val="000000"/>
          <w:sz w:val="22"/>
          <w:highlight w:val="white"/>
        </w:rPr>
        <w:t>COMP</w:t>
      </w:r>
      <w:r w:rsidRPr="00FA4AE3">
        <w:rPr>
          <w:rFonts w:ascii="Arial" w:hAnsi="Arial" w:cs="Arial"/>
          <w:color w:val="0000FF"/>
          <w:sz w:val="22"/>
          <w:highlight w:val="white"/>
        </w:rPr>
        <w:t>"&gt;</w:t>
      </w:r>
    </w:p>
    <w:p w14:paraId="63F2B505" w14:textId="77777777" w:rsidR="00465B67" w:rsidRPr="00C65EC8" w:rsidRDefault="00465B67" w:rsidP="00465B67">
      <w:pPr>
        <w:autoSpaceDE w:val="0"/>
        <w:autoSpaceDN w:val="0"/>
        <w:adjustRightInd w:val="0"/>
        <w:rPr>
          <w:rFonts w:ascii="Arial" w:hAnsi="Arial" w:cs="Arial"/>
          <w:color w:val="000000"/>
          <w:sz w:val="22"/>
          <w:highlight w:val="white"/>
          <w:lang w:val="en-GB"/>
        </w:rPr>
      </w:pPr>
      <w:r w:rsidRPr="00FA4AE3">
        <w:rPr>
          <w:rFonts w:ascii="Arial" w:hAnsi="Arial" w:cs="Arial"/>
          <w:color w:val="000000"/>
          <w:sz w:val="22"/>
          <w:highlight w:val="white"/>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14854F3C" w14:textId="594DFB24" w:rsidR="00465B67" w:rsidRPr="00E50CEF" w:rsidRDefault="00465B67" w:rsidP="00E32A1E">
      <w:pPr>
        <w:autoSpaceDE w:val="0"/>
        <w:autoSpaceDN w:val="0"/>
        <w:adjustRightInd w:val="0"/>
        <w:ind w:left="1304" w:hanging="1304"/>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128</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E50CEF">
        <w:rPr>
          <w:rFonts w:ascii="Arial" w:hAnsi="Arial" w:cs="Arial"/>
          <w:color w:val="FF0000"/>
          <w:sz w:val="22"/>
          <w:highlight w:val="white"/>
          <w:lang w:val="en-GB"/>
        </w:rPr>
        <w:t>codeSystem</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1.2.246.537.6.12.2002.126</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codeSystemName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Lääkityslista</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displayName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Säilytysastia</w:t>
      </w:r>
      <w:r w:rsidRPr="00E50CEF">
        <w:rPr>
          <w:rFonts w:ascii="Arial" w:hAnsi="Arial" w:cs="Arial"/>
          <w:color w:val="0000FF"/>
          <w:sz w:val="22"/>
          <w:highlight w:val="white"/>
          <w:lang w:val="en-GB"/>
        </w:rPr>
        <w:t>"/&gt;</w:t>
      </w:r>
    </w:p>
    <w:p w14:paraId="425404D3" w14:textId="77777777" w:rsidR="00465B67" w:rsidRPr="00FD22A0" w:rsidRDefault="00465B67" w:rsidP="00465B67">
      <w:pPr>
        <w:autoSpaceDE w:val="0"/>
        <w:autoSpaceDN w:val="0"/>
        <w:adjustRightInd w:val="0"/>
        <w:rPr>
          <w:rFonts w:ascii="Arial" w:hAnsi="Arial" w:cs="Arial"/>
          <w:color w:val="000000"/>
          <w:sz w:val="22"/>
          <w:highlight w:val="white"/>
          <w:lang w:val="en-GB"/>
        </w:rPr>
      </w:pPr>
      <w:r w:rsidRPr="00E50CEF">
        <w:rPr>
          <w:rFonts w:ascii="Arial" w:hAnsi="Arial" w:cs="Arial"/>
          <w:color w:val="000000"/>
          <w:sz w:val="22"/>
          <w:highlight w:val="white"/>
          <w:lang w:val="en-GB"/>
        </w:rPr>
        <w:tab/>
      </w:r>
      <w:r w:rsidRPr="00FD22A0">
        <w:rPr>
          <w:rFonts w:ascii="Arial" w:hAnsi="Arial" w:cs="Arial"/>
          <w:color w:val="0000FF"/>
          <w:sz w:val="22"/>
          <w:highlight w:val="white"/>
          <w:lang w:val="en-GB"/>
        </w:rPr>
        <w:t>&lt;</w:t>
      </w:r>
      <w:r w:rsidRPr="00FD22A0">
        <w:rPr>
          <w:rFonts w:ascii="Arial" w:hAnsi="Arial" w:cs="Arial"/>
          <w:color w:val="800000"/>
          <w:sz w:val="22"/>
          <w:highlight w:val="white"/>
          <w:lang w:val="en-GB"/>
        </w:rPr>
        <w:t>value</w:t>
      </w:r>
      <w:r w:rsidRPr="00FD22A0">
        <w:rPr>
          <w:rFonts w:ascii="Arial" w:hAnsi="Arial" w:cs="Arial"/>
          <w:color w:val="FF0000"/>
          <w:sz w:val="22"/>
          <w:highlight w:val="white"/>
          <w:lang w:val="en-GB"/>
        </w:rPr>
        <w:t xml:space="preserve"> xsi</w:t>
      </w:r>
      <w:proofErr w:type="gramStart"/>
      <w:r w:rsidRPr="00FD22A0">
        <w:rPr>
          <w:rFonts w:ascii="Arial" w:hAnsi="Arial" w:cs="Arial"/>
          <w:color w:val="FF0000"/>
          <w:sz w:val="22"/>
          <w:highlight w:val="white"/>
          <w:lang w:val="en-GB"/>
        </w:rPr>
        <w:t>:type</w:t>
      </w:r>
      <w:proofErr w:type="gramEnd"/>
      <w:r w:rsidRPr="00FD22A0">
        <w:rPr>
          <w:rFonts w:ascii="Arial" w:hAnsi="Arial" w:cs="Arial"/>
          <w:color w:val="0000FF"/>
          <w:sz w:val="22"/>
          <w:highlight w:val="white"/>
          <w:lang w:val="en-GB"/>
        </w:rPr>
        <w:t>="</w:t>
      </w:r>
      <w:r w:rsidRPr="00FD22A0">
        <w:rPr>
          <w:rFonts w:ascii="Arial" w:hAnsi="Arial" w:cs="Arial"/>
          <w:color w:val="000000"/>
          <w:sz w:val="22"/>
          <w:highlight w:val="white"/>
          <w:lang w:val="en-GB"/>
        </w:rPr>
        <w:t>SC</w:t>
      </w:r>
      <w:r w:rsidRPr="00FD22A0">
        <w:rPr>
          <w:rFonts w:ascii="Arial" w:hAnsi="Arial" w:cs="Arial"/>
          <w:color w:val="0000FF"/>
          <w:sz w:val="22"/>
          <w:highlight w:val="white"/>
          <w:lang w:val="en-GB"/>
        </w:rPr>
        <w:t>"&gt;</w:t>
      </w:r>
      <w:r w:rsidRPr="00FD22A0">
        <w:rPr>
          <w:rFonts w:ascii="Arial" w:hAnsi="Arial" w:cs="Arial"/>
          <w:color w:val="000000"/>
          <w:sz w:val="22"/>
          <w:highlight w:val="white"/>
          <w:lang w:val="en-GB"/>
        </w:rPr>
        <w:t>läpipainopakkaus</w:t>
      </w:r>
      <w:r w:rsidRPr="00FD22A0">
        <w:rPr>
          <w:rFonts w:ascii="Arial" w:hAnsi="Arial" w:cs="Arial"/>
          <w:color w:val="0000FF"/>
          <w:sz w:val="22"/>
          <w:highlight w:val="white"/>
          <w:lang w:val="en-GB"/>
        </w:rPr>
        <w:t>&lt;/</w:t>
      </w:r>
      <w:r w:rsidRPr="00FD22A0">
        <w:rPr>
          <w:rFonts w:ascii="Arial" w:hAnsi="Arial" w:cs="Arial"/>
          <w:color w:val="800000"/>
          <w:sz w:val="22"/>
          <w:highlight w:val="white"/>
          <w:lang w:val="en-GB"/>
        </w:rPr>
        <w:t>value</w:t>
      </w:r>
      <w:r w:rsidRPr="00FD22A0">
        <w:rPr>
          <w:rFonts w:ascii="Arial" w:hAnsi="Arial" w:cs="Arial"/>
          <w:color w:val="0000FF"/>
          <w:sz w:val="22"/>
          <w:highlight w:val="white"/>
          <w:lang w:val="en-GB"/>
        </w:rPr>
        <w:t>&gt;</w:t>
      </w:r>
    </w:p>
    <w:p w14:paraId="4C65C7C1" w14:textId="77777777" w:rsidR="00465B67" w:rsidRPr="00C65EC8" w:rsidRDefault="00465B67" w:rsidP="00465B67">
      <w:pPr>
        <w:autoSpaceDE w:val="0"/>
        <w:autoSpaceDN w:val="0"/>
        <w:adjustRightInd w:val="0"/>
        <w:rPr>
          <w:rFonts w:ascii="Arial" w:hAnsi="Arial" w:cs="Arial"/>
          <w:color w:val="000000"/>
          <w:sz w:val="22"/>
          <w:highlight w:val="white"/>
        </w:rPr>
      </w:pPr>
      <w:r w:rsidRPr="00FD22A0">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6EFC2683" w14:textId="77777777" w:rsidR="00465B67" w:rsidRPr="00C65EC8" w:rsidRDefault="00465B67" w:rsidP="00465B67">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7049698B" w14:textId="77777777" w:rsidR="00CD144C" w:rsidRPr="00BC0754" w:rsidRDefault="00CD144C" w:rsidP="00BC0754"/>
    <w:p w14:paraId="6655A0A3" w14:textId="77777777" w:rsidR="00517E4F" w:rsidRPr="00517E4F" w:rsidRDefault="00102A57" w:rsidP="00517E4F">
      <w:r>
        <w:rPr>
          <w:b/>
        </w:rPr>
        <w:t>Valmist</w:t>
      </w:r>
      <w:r w:rsidR="00517E4F" w:rsidRPr="00517E4F">
        <w:rPr>
          <w:b/>
        </w:rPr>
        <w:t xml:space="preserve">een </w:t>
      </w:r>
      <w:proofErr w:type="gramStart"/>
      <w:r w:rsidR="00517E4F" w:rsidRPr="00517E4F">
        <w:rPr>
          <w:b/>
        </w:rPr>
        <w:t>laji</w:t>
      </w:r>
      <w:r w:rsidR="00517E4F" w:rsidRPr="00517E4F">
        <w:t xml:space="preserve">  -</w:t>
      </w:r>
      <w:proofErr w:type="gramEnd"/>
      <w:r w:rsidR="00517E4F" w:rsidRPr="00517E4F">
        <w:t xml:space="preserve">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r w:rsidRPr="004818BA">
        <w:rPr>
          <w:lang w:val="en-US"/>
        </w:rPr>
        <w:t>Esim</w:t>
      </w:r>
      <w:r w:rsidR="00474DA3">
        <w:rPr>
          <w:lang w:val="en-US"/>
        </w:rPr>
        <w:t>erkki:</w:t>
      </w:r>
    </w:p>
    <w:p w14:paraId="5C4E4036" w14:textId="77777777" w:rsidR="001F1259" w:rsidRPr="00C65EC8" w:rsidRDefault="001F1259" w:rsidP="001F1259">
      <w:pPr>
        <w:autoSpaceDE w:val="0"/>
        <w:autoSpaceDN w:val="0"/>
        <w:adjustRightInd w:val="0"/>
        <w:rPr>
          <w:rFonts w:ascii="Arial" w:hAnsi="Arial" w:cs="Arial"/>
          <w:color w:val="0000FF"/>
          <w:sz w:val="22"/>
          <w:lang w:val="en-US"/>
        </w:rPr>
      </w:pPr>
      <w:r w:rsidRPr="00C65EC8">
        <w:rPr>
          <w:rFonts w:ascii="Arial" w:hAnsi="Arial" w:cs="Arial"/>
          <w:color w:val="0000FF"/>
          <w:sz w:val="22"/>
          <w:lang w:val="en-US"/>
        </w:rPr>
        <w:t>&lt;</w:t>
      </w:r>
      <w:r w:rsidRPr="00C65EC8">
        <w:rPr>
          <w:rFonts w:ascii="Arial" w:hAnsi="Arial" w:cs="Arial"/>
          <w:color w:val="800000"/>
          <w:sz w:val="22"/>
          <w:lang w:val="en-US"/>
        </w:rPr>
        <w:t>entryRelationship</w:t>
      </w:r>
      <w:r w:rsidRPr="00C65EC8">
        <w:rPr>
          <w:rFonts w:ascii="Arial" w:hAnsi="Arial" w:cs="Arial"/>
          <w:i/>
          <w:iCs/>
          <w:color w:val="008080"/>
          <w:sz w:val="22"/>
          <w:lang w:val="en-US"/>
        </w:rPr>
        <w:t xml:space="preserve"> </w:t>
      </w:r>
      <w:r w:rsidRPr="00C65EC8">
        <w:rPr>
          <w:rFonts w:ascii="Arial" w:hAnsi="Arial" w:cs="Arial"/>
          <w:color w:val="FF0000"/>
          <w:sz w:val="22"/>
          <w:lang w:val="en-US"/>
        </w:rPr>
        <w:t>typeCode</w:t>
      </w:r>
      <w:r w:rsidRPr="00C65EC8">
        <w:rPr>
          <w:rFonts w:ascii="Arial" w:hAnsi="Arial" w:cs="Arial"/>
          <w:color w:val="0000FF"/>
          <w:sz w:val="22"/>
          <w:lang w:val="en-US"/>
        </w:rPr>
        <w:t>="</w:t>
      </w:r>
      <w:r w:rsidRPr="00C65EC8">
        <w:rPr>
          <w:rFonts w:ascii="Arial" w:hAnsi="Arial" w:cs="Arial"/>
          <w:color w:val="000000"/>
          <w:sz w:val="22"/>
          <w:lang w:val="en-US"/>
        </w:rPr>
        <w:t>COMP</w:t>
      </w:r>
      <w:r w:rsidRPr="00C65EC8">
        <w:rPr>
          <w:rFonts w:ascii="Arial" w:hAnsi="Arial" w:cs="Arial"/>
          <w:color w:val="0000FF"/>
          <w:sz w:val="22"/>
          <w:lang w:val="en-US"/>
        </w:rPr>
        <w:t>"&gt;</w:t>
      </w:r>
    </w:p>
    <w:p w14:paraId="153CFC3F" w14:textId="77777777" w:rsidR="001F1259" w:rsidRPr="00C65EC8" w:rsidRDefault="001F1259" w:rsidP="001F1259">
      <w:pPr>
        <w:tabs>
          <w:tab w:val="left" w:pos="284"/>
        </w:tabs>
        <w:autoSpaceDE w:val="0"/>
        <w:autoSpaceDN w:val="0"/>
        <w:adjustRightInd w:val="0"/>
        <w:rPr>
          <w:rFonts w:ascii="Arial" w:hAnsi="Arial" w:cs="Arial"/>
          <w:color w:val="0000FF"/>
          <w:sz w:val="22"/>
          <w:lang w:val="en-US"/>
        </w:rPr>
      </w:pPr>
      <w:r w:rsidRPr="00C65EC8">
        <w:rPr>
          <w:rFonts w:ascii="Arial" w:hAnsi="Arial" w:cs="Arial"/>
          <w:color w:val="0000FF"/>
          <w:sz w:val="22"/>
          <w:lang w:val="en-US"/>
        </w:rPr>
        <w:tab/>
        <w:t>&lt;</w:t>
      </w:r>
      <w:r w:rsidRPr="00C65EC8">
        <w:rPr>
          <w:rFonts w:ascii="Arial" w:hAnsi="Arial" w:cs="Arial"/>
          <w:color w:val="800000"/>
          <w:sz w:val="22"/>
          <w:lang w:val="en-US"/>
        </w:rPr>
        <w:t>observation</w:t>
      </w:r>
      <w:r w:rsidRPr="00C65EC8">
        <w:rPr>
          <w:rFonts w:ascii="Arial" w:hAnsi="Arial" w:cs="Arial"/>
          <w:i/>
          <w:iCs/>
          <w:color w:val="008080"/>
          <w:sz w:val="22"/>
          <w:lang w:val="en-US"/>
        </w:rPr>
        <w:t xml:space="preserve"> </w:t>
      </w:r>
      <w:r w:rsidRPr="00C65EC8">
        <w:rPr>
          <w:rFonts w:ascii="Arial" w:hAnsi="Arial" w:cs="Arial"/>
          <w:color w:val="FF0000"/>
          <w:sz w:val="22"/>
          <w:lang w:val="en-US"/>
        </w:rPr>
        <w:t>classCode</w:t>
      </w:r>
      <w:r w:rsidRPr="00C65EC8">
        <w:rPr>
          <w:rFonts w:ascii="Arial" w:hAnsi="Arial" w:cs="Arial"/>
          <w:color w:val="0000FF"/>
          <w:sz w:val="22"/>
          <w:lang w:val="en-US"/>
        </w:rPr>
        <w:t>="</w:t>
      </w:r>
      <w:r w:rsidRPr="00C65EC8">
        <w:rPr>
          <w:rFonts w:ascii="Arial" w:hAnsi="Arial" w:cs="Arial"/>
          <w:color w:val="000000"/>
          <w:sz w:val="22"/>
          <w:lang w:val="en-US"/>
        </w:rPr>
        <w:t>OBS</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moodCode</w:t>
      </w:r>
      <w:r w:rsidRPr="00C65EC8">
        <w:rPr>
          <w:rFonts w:ascii="Arial" w:hAnsi="Arial" w:cs="Arial"/>
          <w:color w:val="0000FF"/>
          <w:sz w:val="22"/>
          <w:lang w:val="en-US"/>
        </w:rPr>
        <w:t>="</w:t>
      </w:r>
      <w:r w:rsidRPr="00C65EC8">
        <w:rPr>
          <w:rFonts w:ascii="Arial" w:hAnsi="Arial" w:cs="Arial"/>
          <w:color w:val="000000"/>
          <w:sz w:val="22"/>
          <w:lang w:val="en-US"/>
        </w:rPr>
        <w:t>EVN</w:t>
      </w:r>
      <w:r w:rsidRPr="00C65EC8">
        <w:rPr>
          <w:rFonts w:ascii="Arial" w:hAnsi="Arial" w:cs="Arial"/>
          <w:color w:val="0000FF"/>
          <w:sz w:val="22"/>
          <w:lang w:val="en-US"/>
        </w:rPr>
        <w:t>"&gt;</w:t>
      </w:r>
    </w:p>
    <w:p w14:paraId="62AA1375" w14:textId="3ED082A4" w:rsidR="001F1259" w:rsidRPr="00E50CEF"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2C60BB">
        <w:rPr>
          <w:rFonts w:ascii="Arial" w:hAnsi="Arial" w:cs="Arial"/>
          <w:color w:val="0000FF"/>
          <w:sz w:val="22"/>
          <w:lang w:val="en-US"/>
        </w:rPr>
        <w:tab/>
      </w:r>
      <w:r w:rsidRPr="002C60BB">
        <w:rPr>
          <w:rFonts w:ascii="Arial" w:hAnsi="Arial" w:cs="Arial"/>
          <w:color w:val="0000FF"/>
          <w:sz w:val="22"/>
          <w:lang w:val="en-US"/>
        </w:rPr>
        <w:tab/>
        <w:t>&lt;</w:t>
      </w:r>
      <w:r w:rsidRPr="002C60BB">
        <w:rPr>
          <w:rFonts w:ascii="Arial" w:hAnsi="Arial" w:cs="Arial"/>
          <w:color w:val="800000"/>
          <w:sz w:val="22"/>
          <w:lang w:val="en-US"/>
        </w:rPr>
        <w:t>code</w:t>
      </w:r>
      <w:r w:rsidRPr="002C60BB">
        <w:rPr>
          <w:rFonts w:ascii="Arial" w:hAnsi="Arial" w:cs="Arial"/>
          <w:i/>
          <w:iCs/>
          <w:color w:val="008080"/>
          <w:sz w:val="22"/>
          <w:lang w:val="en-US"/>
        </w:rPr>
        <w:t xml:space="preserve"> </w:t>
      </w:r>
      <w:r w:rsidRPr="002C60BB">
        <w:rPr>
          <w:rFonts w:ascii="Arial" w:hAnsi="Arial" w:cs="Arial"/>
          <w:color w:val="FF0000"/>
          <w:sz w:val="22"/>
          <w:lang w:val="en-US"/>
        </w:rPr>
        <w:t>code</w:t>
      </w:r>
      <w:r w:rsidRPr="002C60BB">
        <w:rPr>
          <w:rFonts w:ascii="Arial" w:hAnsi="Arial" w:cs="Arial"/>
          <w:color w:val="0000FF"/>
          <w:sz w:val="22"/>
          <w:lang w:val="en-US"/>
        </w:rPr>
        <w:t>="</w:t>
      </w:r>
      <w:r w:rsidRPr="002C60BB">
        <w:rPr>
          <w:rFonts w:ascii="Arial" w:hAnsi="Arial" w:cs="Arial"/>
          <w:color w:val="000000"/>
          <w:sz w:val="22"/>
          <w:lang w:val="en-US"/>
        </w:rPr>
        <w:t>164</w:t>
      </w:r>
      <w:r w:rsidRPr="002C60BB">
        <w:rPr>
          <w:rFonts w:ascii="Arial" w:hAnsi="Arial" w:cs="Arial"/>
          <w:color w:val="0000FF"/>
          <w:sz w:val="22"/>
          <w:lang w:val="en-US"/>
        </w:rPr>
        <w:t>"</w:t>
      </w:r>
      <w:r w:rsidR="00474DA3">
        <w:rPr>
          <w:rFonts w:ascii="Arial" w:hAnsi="Arial" w:cs="Arial"/>
          <w:color w:val="0000FF"/>
          <w:sz w:val="22"/>
          <w:lang w:val="en-US"/>
        </w:rPr>
        <w:t xml:space="preserve"> </w:t>
      </w:r>
      <w:r w:rsidRPr="00E50CEF">
        <w:rPr>
          <w:rFonts w:ascii="Arial" w:hAnsi="Arial" w:cs="Arial"/>
          <w:color w:val="FF0000"/>
          <w:sz w:val="22"/>
          <w:lang w:val="en-US"/>
        </w:rPr>
        <w:t>codeSystem</w:t>
      </w:r>
      <w:r w:rsidRPr="00E50CEF">
        <w:rPr>
          <w:rFonts w:ascii="Arial" w:hAnsi="Arial" w:cs="Arial"/>
          <w:color w:val="0000FF"/>
          <w:sz w:val="22"/>
          <w:lang w:val="en-US"/>
        </w:rPr>
        <w:t>="</w:t>
      </w:r>
      <w:r w:rsidRPr="00E50CEF">
        <w:rPr>
          <w:rFonts w:ascii="Arial" w:hAnsi="Arial" w:cs="Arial"/>
          <w:color w:val="000000"/>
          <w:sz w:val="22"/>
          <w:lang w:val="en-US"/>
        </w:rPr>
        <w:t>1.2.246.537.6.12.2002.126</w:t>
      </w:r>
      <w:r w:rsidRPr="00E50CEF">
        <w:rPr>
          <w:rFonts w:ascii="Arial" w:hAnsi="Arial" w:cs="Arial"/>
          <w:color w:val="0000FF"/>
          <w:sz w:val="22"/>
          <w:lang w:val="en-US"/>
        </w:rPr>
        <w:t>"</w:t>
      </w:r>
      <w:r w:rsidRPr="00E50CEF">
        <w:rPr>
          <w:rFonts w:ascii="Arial" w:hAnsi="Arial" w:cs="Arial"/>
          <w:i/>
          <w:iCs/>
          <w:color w:val="008080"/>
          <w:sz w:val="22"/>
          <w:lang w:val="en-US"/>
        </w:rPr>
        <w:t xml:space="preserve"> </w:t>
      </w:r>
      <w:r w:rsidRPr="00E50CEF">
        <w:rPr>
          <w:rFonts w:ascii="Arial" w:hAnsi="Arial" w:cs="Arial"/>
          <w:color w:val="FF0000"/>
          <w:sz w:val="22"/>
          <w:lang w:val="en-US"/>
        </w:rPr>
        <w:t>codeSystemName</w:t>
      </w:r>
      <w:r w:rsidRPr="00E50CEF">
        <w:rPr>
          <w:rFonts w:ascii="Arial" w:hAnsi="Arial" w:cs="Arial"/>
          <w:color w:val="0000FF"/>
          <w:sz w:val="22"/>
          <w:lang w:val="en-US"/>
        </w:rPr>
        <w:t>="</w:t>
      </w:r>
      <w:r w:rsidRPr="00E50CEF">
        <w:rPr>
          <w:rFonts w:ascii="Arial" w:hAnsi="Arial" w:cs="Arial"/>
          <w:color w:val="000000"/>
          <w:sz w:val="22"/>
          <w:lang w:val="en-US"/>
        </w:rPr>
        <w:t>Lääkityslista</w:t>
      </w:r>
      <w:r w:rsidRPr="00E50CEF">
        <w:rPr>
          <w:rFonts w:ascii="Arial" w:hAnsi="Arial" w:cs="Arial"/>
          <w:color w:val="0000FF"/>
          <w:sz w:val="22"/>
          <w:lang w:val="en-US"/>
        </w:rPr>
        <w:t>"</w:t>
      </w:r>
      <w:r w:rsidRPr="00E50CEF">
        <w:rPr>
          <w:rFonts w:ascii="Arial" w:hAnsi="Arial" w:cs="Arial"/>
          <w:color w:val="FF0000"/>
          <w:sz w:val="22"/>
          <w:lang w:val="en-US"/>
        </w:rPr>
        <w:t>displayName</w:t>
      </w:r>
      <w:r w:rsidRPr="00E50CEF">
        <w:rPr>
          <w:rFonts w:ascii="Arial" w:hAnsi="Arial" w:cs="Arial"/>
          <w:color w:val="0000FF"/>
          <w:sz w:val="22"/>
          <w:lang w:val="en-US"/>
        </w:rPr>
        <w:t>="</w:t>
      </w:r>
      <w:r w:rsidR="00102A57" w:rsidRPr="00E50CEF">
        <w:rPr>
          <w:rFonts w:ascii="Arial" w:hAnsi="Arial" w:cs="Arial"/>
          <w:color w:val="000000"/>
          <w:sz w:val="22"/>
          <w:lang w:val="en-US"/>
        </w:rPr>
        <w:t>Valmist</w:t>
      </w:r>
      <w:r w:rsidRPr="00E50CEF">
        <w:rPr>
          <w:rFonts w:ascii="Arial" w:hAnsi="Arial" w:cs="Arial"/>
          <w:color w:val="000000"/>
          <w:sz w:val="22"/>
          <w:lang w:val="en-US"/>
        </w:rPr>
        <w:t>een laji</w:t>
      </w:r>
      <w:r w:rsidRPr="00E50CEF">
        <w:rPr>
          <w:rFonts w:ascii="Arial" w:hAnsi="Arial" w:cs="Arial"/>
          <w:color w:val="0000FF"/>
          <w:sz w:val="22"/>
          <w:lang w:val="en-US"/>
        </w:rPr>
        <w:t>"/&gt;</w:t>
      </w:r>
    </w:p>
    <w:p w14:paraId="42C7E4CC" w14:textId="642F4C30" w:rsidR="001F1259" w:rsidRPr="00D32773"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00C65EC8">
        <w:rPr>
          <w:rFonts w:ascii="Arial" w:hAnsi="Arial" w:cs="Arial"/>
          <w:color w:val="0000FF"/>
          <w:sz w:val="22"/>
          <w:lang w:val="en-US"/>
        </w:rPr>
        <w:t>&lt;</w:t>
      </w:r>
      <w:r w:rsidRPr="00C65EC8">
        <w:rPr>
          <w:rFonts w:ascii="Arial" w:hAnsi="Arial" w:cs="Arial"/>
          <w:color w:val="800000"/>
          <w:sz w:val="22"/>
          <w:lang w:val="en-US"/>
        </w:rPr>
        <w:t>value</w:t>
      </w:r>
      <w:r w:rsidRPr="00C65EC8">
        <w:rPr>
          <w:rFonts w:ascii="Arial" w:hAnsi="Arial" w:cs="Arial"/>
          <w:i/>
          <w:iCs/>
          <w:color w:val="008080"/>
          <w:sz w:val="22"/>
          <w:lang w:val="en-US"/>
        </w:rPr>
        <w:t xml:space="preserve"> </w:t>
      </w:r>
      <w:r w:rsidRPr="00C65EC8">
        <w:rPr>
          <w:rFonts w:ascii="Arial" w:hAnsi="Arial" w:cs="Arial"/>
          <w:color w:val="FF0000"/>
          <w:sz w:val="22"/>
          <w:lang w:val="en-US"/>
        </w:rPr>
        <w:t>xsi</w:t>
      </w:r>
      <w:proofErr w:type="gramStart"/>
      <w:r w:rsidRPr="00C65EC8">
        <w:rPr>
          <w:rFonts w:ascii="Arial" w:hAnsi="Arial" w:cs="Arial"/>
          <w:color w:val="FF0000"/>
          <w:sz w:val="22"/>
          <w:lang w:val="en-US"/>
        </w:rPr>
        <w:t>:type</w:t>
      </w:r>
      <w:proofErr w:type="gramEnd"/>
      <w:r w:rsidRPr="00C65EC8">
        <w:rPr>
          <w:rFonts w:ascii="Arial" w:hAnsi="Arial" w:cs="Arial"/>
          <w:color w:val="0000FF"/>
          <w:sz w:val="22"/>
          <w:lang w:val="en-US"/>
        </w:rPr>
        <w:t>="</w:t>
      </w:r>
      <w:r w:rsidRPr="00C65EC8">
        <w:rPr>
          <w:rFonts w:ascii="Arial" w:hAnsi="Arial" w:cs="Arial"/>
          <w:color w:val="000000"/>
          <w:sz w:val="22"/>
          <w:lang w:val="en-US"/>
        </w:rPr>
        <w:t>CD</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code</w:t>
      </w:r>
      <w:r w:rsidRPr="00C65EC8">
        <w:rPr>
          <w:rFonts w:ascii="Arial" w:hAnsi="Arial" w:cs="Arial"/>
          <w:color w:val="0000FF"/>
          <w:sz w:val="22"/>
          <w:lang w:val="en-US"/>
        </w:rPr>
        <w:t>="</w:t>
      </w:r>
      <w:r w:rsidRPr="00C65EC8">
        <w:rPr>
          <w:rFonts w:ascii="Arial" w:hAnsi="Arial" w:cs="Arial"/>
          <w:color w:val="000000"/>
          <w:sz w:val="22"/>
          <w:lang w:val="en-US"/>
        </w:rPr>
        <w:t>1</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00517E4F" w:rsidRPr="00D32773">
        <w:rPr>
          <w:rFonts w:ascii="Arial" w:hAnsi="Arial" w:cs="Arial"/>
          <w:sz w:val="22"/>
          <w:lang w:val="en-US"/>
        </w:rPr>
        <w:t>1.2.246.537.</w:t>
      </w:r>
      <w:r w:rsidR="006772F8" w:rsidRPr="00D32773">
        <w:rPr>
          <w:rFonts w:ascii="Arial" w:hAnsi="Arial" w:cs="Arial"/>
          <w:sz w:val="22"/>
          <w:lang w:val="en-US"/>
        </w:rPr>
        <w:t>6</w:t>
      </w:r>
      <w:r w:rsidR="00517E4F" w:rsidRPr="00D32773">
        <w:rPr>
          <w:rFonts w:ascii="Arial" w:hAnsi="Arial" w:cs="Arial"/>
          <w:sz w:val="22"/>
          <w:lang w:val="en-US"/>
        </w:rPr>
        <w:t>.604</w:t>
      </w:r>
      <w:r w:rsidR="0085348A" w:rsidRPr="00D32773">
        <w:rPr>
          <w:rFonts w:ascii="Arial" w:hAnsi="Arial" w:cs="Arial"/>
          <w:sz w:val="22"/>
          <w:lang w:val="en-US"/>
        </w:rPr>
        <w:t>.2014</w:t>
      </w:r>
      <w:r w:rsidRPr="00D32773">
        <w:rPr>
          <w:rFonts w:ascii="Arial" w:hAnsi="Arial" w:cs="Arial"/>
          <w:color w:val="0000FF"/>
          <w:sz w:val="22"/>
          <w:lang w:val="en-US"/>
        </w:rPr>
        <w:t>"</w:t>
      </w:r>
      <w:r w:rsidRPr="00D32773">
        <w:rPr>
          <w:rFonts w:ascii="Arial" w:hAnsi="Arial" w:cs="Arial"/>
          <w:i/>
          <w:iCs/>
          <w:color w:val="00808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color w:val="000000"/>
          <w:sz w:val="22"/>
          <w:lang w:val="en-US"/>
        </w:rPr>
        <w:t xml:space="preserve">THL - </w:t>
      </w:r>
      <w:r w:rsidR="00102A57" w:rsidRPr="00D32773">
        <w:rPr>
          <w:rFonts w:ascii="Arial" w:hAnsi="Arial" w:cs="Arial"/>
          <w:color w:val="000000"/>
          <w:sz w:val="22"/>
          <w:lang w:val="en-US"/>
        </w:rPr>
        <w:t>Valmist</w:t>
      </w:r>
      <w:r w:rsidRPr="00D32773">
        <w:rPr>
          <w:rFonts w:ascii="Arial" w:hAnsi="Arial" w:cs="Arial"/>
          <w:color w:val="000000"/>
          <w:sz w:val="22"/>
          <w:lang w:val="en-US"/>
        </w:rPr>
        <w:t>een laji</w:t>
      </w:r>
      <w:r w:rsidRPr="00D32773">
        <w:rPr>
          <w:rFonts w:ascii="Arial" w:hAnsi="Arial" w:cs="Arial"/>
          <w:color w:val="0000FF"/>
          <w:sz w:val="22"/>
          <w:lang w:val="en-US"/>
        </w:rPr>
        <w:t>"</w:t>
      </w:r>
      <w:r w:rsidRPr="00D32773">
        <w:rPr>
          <w:rFonts w:ascii="Arial" w:hAnsi="Arial" w:cs="Arial"/>
          <w:color w:val="FF0000"/>
          <w:sz w:val="22"/>
          <w:lang w:val="en-US"/>
        </w:rPr>
        <w:t>displayName</w:t>
      </w:r>
      <w:r w:rsidRPr="00D32773">
        <w:rPr>
          <w:rFonts w:ascii="Arial" w:hAnsi="Arial" w:cs="Arial"/>
          <w:color w:val="0000FF"/>
          <w:sz w:val="22"/>
          <w:lang w:val="en-US"/>
        </w:rPr>
        <w:t>="</w:t>
      </w:r>
      <w:r w:rsidR="000A10B8" w:rsidRPr="00D32773">
        <w:rPr>
          <w:rFonts w:ascii="Arial" w:hAnsi="Arial" w:cs="Arial"/>
          <w:color w:val="000000"/>
          <w:sz w:val="22"/>
          <w:lang w:val="en-US"/>
        </w:rPr>
        <w:t>Myyntiluvallinen</w:t>
      </w:r>
      <w:r w:rsidR="000A10B8" w:rsidRPr="00D32773">
        <w:rPr>
          <w:sz w:val="20"/>
          <w:szCs w:val="21"/>
          <w:lang w:val="en-US"/>
        </w:rPr>
        <w:t xml:space="preserve"> </w:t>
      </w:r>
      <w:r w:rsidR="000A10B8" w:rsidRPr="00D32773">
        <w:rPr>
          <w:rFonts w:ascii="Arial" w:hAnsi="Arial" w:cs="Arial"/>
          <w:color w:val="000000"/>
          <w:sz w:val="22"/>
          <w:lang w:val="en-US"/>
        </w:rPr>
        <w:t>lääkevalmiste</w:t>
      </w:r>
      <w:r w:rsidR="000A10B8" w:rsidRPr="00D32773">
        <w:rPr>
          <w:sz w:val="20"/>
          <w:szCs w:val="21"/>
          <w:lang w:val="en-US"/>
        </w:rPr>
        <w:t xml:space="preserve"> </w:t>
      </w:r>
      <w:r w:rsidRPr="00D32773">
        <w:rPr>
          <w:rFonts w:ascii="Arial" w:hAnsi="Arial" w:cs="Arial"/>
          <w:color w:val="0000FF"/>
          <w:sz w:val="22"/>
          <w:lang w:val="en-US"/>
        </w:rPr>
        <w:t>"/&gt;</w:t>
      </w:r>
    </w:p>
    <w:p w14:paraId="26532CFC" w14:textId="77777777" w:rsidR="001F1259" w:rsidRPr="00C65EC8" w:rsidRDefault="001F1259" w:rsidP="001F1259">
      <w:pPr>
        <w:tabs>
          <w:tab w:val="left" w:pos="284"/>
          <w:tab w:val="left" w:pos="567"/>
          <w:tab w:val="left" w:pos="851"/>
        </w:tabs>
        <w:autoSpaceDE w:val="0"/>
        <w:autoSpaceDN w:val="0"/>
        <w:adjustRightInd w:val="0"/>
        <w:rPr>
          <w:rFonts w:ascii="Arial" w:hAnsi="Arial" w:cs="Arial"/>
          <w:color w:val="0000FF"/>
          <w:sz w:val="22"/>
        </w:rPr>
      </w:pPr>
      <w:r w:rsidRPr="00D32773">
        <w:rPr>
          <w:rFonts w:ascii="Arial" w:hAnsi="Arial" w:cs="Arial"/>
          <w:color w:val="0000FF"/>
          <w:sz w:val="22"/>
          <w:lang w:val="en-US"/>
        </w:rPr>
        <w:tab/>
      </w:r>
      <w:r w:rsidRPr="00C65EC8">
        <w:rPr>
          <w:rFonts w:ascii="Arial" w:hAnsi="Arial" w:cs="Arial"/>
          <w:color w:val="0000FF"/>
          <w:sz w:val="22"/>
        </w:rPr>
        <w:t>&lt;/</w:t>
      </w:r>
      <w:r w:rsidRPr="00C65EC8">
        <w:rPr>
          <w:rFonts w:ascii="Arial" w:hAnsi="Arial" w:cs="Arial"/>
          <w:color w:val="800000"/>
          <w:sz w:val="22"/>
        </w:rPr>
        <w:t>observation</w:t>
      </w:r>
      <w:r w:rsidRPr="00C65EC8">
        <w:rPr>
          <w:rFonts w:ascii="Arial" w:hAnsi="Arial" w:cs="Arial"/>
          <w:color w:val="0000FF"/>
          <w:sz w:val="22"/>
        </w:rPr>
        <w:t>&gt;</w:t>
      </w:r>
    </w:p>
    <w:p w14:paraId="554B77EF" w14:textId="77777777" w:rsidR="001F1259" w:rsidRPr="00C65EC8" w:rsidRDefault="001F1259" w:rsidP="001F1259">
      <w:pPr>
        <w:autoSpaceDE w:val="0"/>
        <w:autoSpaceDN w:val="0"/>
        <w:adjustRightInd w:val="0"/>
        <w:rPr>
          <w:rFonts w:ascii="Arial" w:hAnsi="Arial" w:cs="Arial"/>
          <w:color w:val="0000FF"/>
          <w:sz w:val="22"/>
        </w:rPr>
      </w:pPr>
      <w:r w:rsidRPr="00C65EC8">
        <w:rPr>
          <w:rFonts w:ascii="Arial" w:hAnsi="Arial" w:cs="Arial"/>
          <w:color w:val="0000FF"/>
          <w:sz w:val="22"/>
        </w:rPr>
        <w:t>&lt;/</w:t>
      </w:r>
      <w:r w:rsidRPr="00C65EC8">
        <w:rPr>
          <w:rFonts w:ascii="Arial" w:hAnsi="Arial" w:cs="Arial"/>
          <w:color w:val="800000"/>
          <w:sz w:val="22"/>
        </w:rPr>
        <w:t>entryRelationship</w:t>
      </w:r>
      <w:r w:rsidRPr="00C65EC8">
        <w:rPr>
          <w:rFonts w:ascii="Arial" w:hAnsi="Arial" w:cs="Arial"/>
          <w:color w:val="0000FF"/>
          <w:sz w:val="22"/>
        </w:rPr>
        <w:t>&gt;</w:t>
      </w:r>
    </w:p>
    <w:p w14:paraId="0DE2C3C2" w14:textId="77777777" w:rsidR="00856558" w:rsidRDefault="00856558" w:rsidP="00CD144C"/>
    <w:p w14:paraId="30B606EE" w14:textId="77777777" w:rsidR="00DE4367" w:rsidRDefault="00DE4367" w:rsidP="00DE4367"/>
    <w:p w14:paraId="5234AF74" w14:textId="77777777" w:rsidR="00DE4367" w:rsidRPr="0010186D" w:rsidRDefault="00DE4367" w:rsidP="00DE4367">
      <w:r>
        <w:t xml:space="preserve">Koodistona käytetään THL – Valmisteen laji, OID: </w:t>
      </w:r>
      <w:r w:rsidRPr="0010186D">
        <w:rPr>
          <w:rFonts w:ascii="Arial" w:hAnsi="Arial" w:cs="Arial"/>
          <w:sz w:val="22"/>
        </w:rPr>
        <w:t>1.2.246.537.6.604.2014</w:t>
      </w:r>
      <w:r>
        <w:rPr>
          <w:rFonts w:ascii="Arial" w:hAnsi="Arial" w:cs="Arial"/>
          <w:sz w:val="22"/>
        </w:rPr>
        <w:t>.</w:t>
      </w:r>
    </w:p>
    <w:p w14:paraId="00565682" w14:textId="214A868E" w:rsidR="00E47EE1" w:rsidRDefault="00E47EE1" w:rsidP="00CD144C">
      <w:pPr>
        <w:rPr>
          <w:b/>
        </w:rPr>
      </w:pPr>
    </w:p>
    <w:p w14:paraId="4318C7EF" w14:textId="77777777" w:rsidR="00DE4367" w:rsidRDefault="00DE4367" w:rsidP="00CD144C">
      <w:pPr>
        <w:rPr>
          <w:b/>
        </w:rPr>
      </w:pPr>
    </w:p>
    <w:p w14:paraId="416BB36C" w14:textId="77777777" w:rsidR="00CD144C" w:rsidRPr="00EE6BB0" w:rsidRDefault="00CD144C" w:rsidP="00CD144C">
      <w:pPr>
        <w:rPr>
          <w:lang w:val="en-GB"/>
        </w:rPr>
      </w:pPr>
      <w:r w:rsidRPr="004818BA">
        <w:rPr>
          <w:b/>
        </w:rPr>
        <w:t>Myyntiluvan haltija</w:t>
      </w:r>
      <w:r w:rsidRPr="004818BA">
        <w:t xml:space="preserve"> ilmoitetaan supplyActin participationilla, jossa typeCode=”HLD”. Role-</w:t>
      </w:r>
      <w:proofErr w:type="gramStart"/>
      <w:r w:rsidRPr="004818BA">
        <w:t>luokan  participantRole</w:t>
      </w:r>
      <w:proofErr w:type="gramEnd"/>
      <w:r w:rsidRPr="004818BA">
        <w:t xml:space="preserv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r w:rsidR="00474DA3">
        <w:rPr>
          <w:lang w:val="en-GB"/>
        </w:rPr>
        <w:t>erkki</w:t>
      </w:r>
      <w:r w:rsidRPr="00EE6BB0">
        <w:rPr>
          <w:lang w:val="en-GB"/>
        </w:rPr>
        <w:t>:</w:t>
      </w:r>
    </w:p>
    <w:p w14:paraId="0CA2E8F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HLD</w:t>
      </w:r>
      <w:r w:rsidRPr="00C65EC8">
        <w:rPr>
          <w:rFonts w:ascii="Arial" w:hAnsi="Arial" w:cs="Arial"/>
          <w:color w:val="0000FF"/>
          <w:sz w:val="22"/>
          <w:highlight w:val="white"/>
          <w:lang w:val="en-GB"/>
        </w:rPr>
        <w:t>"&gt;</w:t>
      </w:r>
    </w:p>
    <w:p w14:paraId="39B975EB"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participantRole</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OWN</w:t>
      </w:r>
      <w:r w:rsidRPr="00C65EC8">
        <w:rPr>
          <w:rFonts w:ascii="Arial" w:hAnsi="Arial" w:cs="Arial"/>
          <w:color w:val="0000FF"/>
          <w:sz w:val="22"/>
          <w:highlight w:val="white"/>
          <w:lang w:val="en-GB"/>
        </w:rPr>
        <w:t>"&gt;</w:t>
      </w:r>
    </w:p>
    <w:p w14:paraId="3A68D295"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playingEntity</w:t>
      </w:r>
      <w:proofErr w:type="gramEnd"/>
      <w:r w:rsidRPr="00C65EC8">
        <w:rPr>
          <w:rFonts w:ascii="Arial" w:hAnsi="Arial" w:cs="Arial"/>
          <w:color w:val="0000FF"/>
          <w:sz w:val="22"/>
          <w:highlight w:val="white"/>
          <w:lang w:val="en-GB"/>
        </w:rPr>
        <w:t>&gt;</w:t>
      </w:r>
    </w:p>
    <w:p w14:paraId="161F95A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ORION OYJ</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1EFFA29F"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0000"/>
          <w:sz w:val="22"/>
          <w:highlight w:val="white"/>
        </w:rPr>
        <w:t>playingEntity</w:t>
      </w:r>
      <w:r w:rsidRPr="00C65EC8">
        <w:rPr>
          <w:rFonts w:ascii="Arial" w:hAnsi="Arial" w:cs="Arial"/>
          <w:color w:val="0000FF"/>
          <w:sz w:val="22"/>
          <w:highlight w:val="white"/>
        </w:rPr>
        <w:t>&gt;</w:t>
      </w:r>
    </w:p>
    <w:p w14:paraId="1862E140"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participantRole</w:t>
      </w:r>
      <w:r w:rsidRPr="00C65EC8">
        <w:rPr>
          <w:rFonts w:ascii="Arial" w:hAnsi="Arial" w:cs="Arial"/>
          <w:color w:val="0000FF"/>
          <w:sz w:val="22"/>
          <w:highlight w:val="white"/>
        </w:rPr>
        <w:t>&gt;</w:t>
      </w:r>
    </w:p>
    <w:p w14:paraId="04431F07" w14:textId="77777777" w:rsidR="00CD144C" w:rsidRPr="00C65EC8" w:rsidRDefault="00CD144C" w:rsidP="00CD144C">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participant</w:t>
      </w:r>
      <w:r w:rsidRPr="00C65EC8">
        <w:rPr>
          <w:rFonts w:ascii="Arial" w:hAnsi="Arial" w:cs="Arial"/>
          <w:color w:val="0000FF"/>
          <w:sz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30" w:name="_Toc122512804"/>
      <w:r>
        <w:t>Lääkkeen kauppanimi ja VNR-</w:t>
      </w:r>
      <w:r w:rsidR="00526C54">
        <w:t>numero</w:t>
      </w:r>
      <w:bookmarkEnd w:id="30"/>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w:t>
      </w:r>
      <w:proofErr w:type="gramStart"/>
      <w:r>
        <w:rPr>
          <w:b/>
          <w:bCs/>
          <w:highlight w:val="white"/>
        </w:rPr>
        <w:t>ja  kauppanimi</w:t>
      </w:r>
      <w:proofErr w:type="gramEnd"/>
      <w:r>
        <w:rPr>
          <w:b/>
          <w:bCs/>
          <w:highlight w:val="white"/>
        </w:rPr>
        <w:t xml:space="preserve">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00D317C9">
        <w:rPr>
          <w:bCs/>
          <w:highlight w:val="white"/>
        </w:rPr>
        <w:t>VNR-numeron</w:t>
      </w:r>
      <w:r w:rsidRPr="00D317C9">
        <w:rPr>
          <w:bCs/>
          <w:highlight w:val="white"/>
        </w:rPr>
        <w:t xml:space="preserve"> mukainen kauppanimi</w:t>
      </w:r>
      <w:r>
        <w:rPr>
          <w:highlight w:val="white"/>
        </w:rPr>
        <w:t xml:space="preserve"> attribuutissa displayName (max 80 mkiä).</w:t>
      </w:r>
      <w:r w:rsidR="00447DFB" w:rsidRPr="00447DFB">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003F5484">
        <w:t>-</w:t>
      </w:r>
      <w:r w:rsidR="00447DFB">
        <w:t>numeron</w:t>
      </w:r>
      <w:r w:rsidR="00447DFB" w:rsidRPr="003F5484">
        <w:t xml:space="preserve"> ja </w:t>
      </w:r>
      <w:r w:rsidR="00447DFB">
        <w:t>VNR</w:t>
      </w:r>
      <w:r w:rsidR="00447DFB" w:rsidRPr="003F5484">
        <w:t>-</w:t>
      </w:r>
      <w:r w:rsidR="00447DFB">
        <w:t>numeron</w:t>
      </w:r>
      <w:r w:rsidR="00447DFB" w:rsidRPr="003F5484">
        <w:t xml:space="preserve"> mukaisen nimen </w:t>
      </w:r>
      <w:r w:rsidR="000D1E19">
        <w:t>Lääketietokannasta</w:t>
      </w:r>
      <w:r w:rsidR="00447DFB" w:rsidRPr="003F5484">
        <w:t>, jossa ne ovat aina ajantasaisia, codeSystemVersion on sanomassa aina lääketietokannan versionumero</w:t>
      </w:r>
      <w:r w:rsidR="00447DFB">
        <w:t>.</w:t>
      </w:r>
      <w:r w:rsidR="000D0D38">
        <w:t xml:space="preserve"> Lääketietokannan versio ilmoitetaan muodossa </w:t>
      </w:r>
      <w:proofErr w:type="gramStart"/>
      <w:r w:rsidR="000D0D38">
        <w:t>vuosiluku.versio</w:t>
      </w:r>
      <w:proofErr w:type="gramEnd"/>
      <w:r w:rsidR="000D0D38">
        <w:t>.</w:t>
      </w:r>
      <w:r w:rsidR="00C920F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name elementissä, joka on tietotyyppiä EN. Koodaamaton nimi on enintään 80 merkkiä. Nimessä ei käytetä rakenteista muotoa, vaan muotoa &lt;name&gt;nimi&lt;/name&gt;.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t xml:space="preserve">. </w:t>
      </w:r>
      <w:r w:rsidR="00DF4818">
        <w:t>Nimi</w:t>
      </w:r>
      <w:r w:rsidR="0077747B">
        <w:t xml:space="preserve"> 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r w:rsidR="005C6911">
        <w:rPr>
          <w:lang w:val="en-US"/>
        </w:rPr>
        <w:t>erkki</w:t>
      </w:r>
      <w:r w:rsidRPr="008B6D77">
        <w:rPr>
          <w:lang w:val="en-US"/>
        </w:rPr>
        <w:t>:</w:t>
      </w:r>
    </w:p>
    <w:p w14:paraId="6A955C27"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proofErr w:type="gramStart"/>
      <w:r w:rsidRPr="0013081A">
        <w:rPr>
          <w:rStyle w:val="XMLDarkRed"/>
          <w:sz w:val="22"/>
          <w:highlight w:val="white"/>
          <w:lang w:val="en-US"/>
        </w:rPr>
        <w:t>product</w:t>
      </w:r>
      <w:proofErr w:type="gramEnd"/>
      <w:r w:rsidRPr="0013081A">
        <w:rPr>
          <w:rStyle w:val="XMLBlue"/>
          <w:sz w:val="22"/>
          <w:highlight w:val="white"/>
          <w:lang w:val="en-US"/>
        </w:rPr>
        <w:t>&gt;</w:t>
      </w:r>
    </w:p>
    <w:p w14:paraId="23B7EB8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proofErr w:type="gramStart"/>
      <w:r w:rsidRPr="0013081A">
        <w:rPr>
          <w:rStyle w:val="XMLDarkRed"/>
          <w:sz w:val="22"/>
          <w:highlight w:val="white"/>
          <w:lang w:val="en-GB"/>
        </w:rPr>
        <w:t>manufacturedProduct</w:t>
      </w:r>
      <w:proofErr w:type="gramEnd"/>
      <w:r w:rsidRPr="0013081A">
        <w:rPr>
          <w:rStyle w:val="XMLBlue"/>
          <w:sz w:val="22"/>
          <w:highlight w:val="white"/>
          <w:lang w:val="en-GB"/>
        </w:rPr>
        <w:t>&gt;</w:t>
      </w:r>
    </w:p>
    <w:p w14:paraId="73BB3BCF"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proofErr w:type="gramStart"/>
      <w:r w:rsidRPr="0013081A">
        <w:rPr>
          <w:rStyle w:val="XMLDarkRed"/>
          <w:sz w:val="22"/>
          <w:highlight w:val="white"/>
          <w:lang w:val="en-GB"/>
        </w:rPr>
        <w:t>manufacturedLabeledDrug</w:t>
      </w:r>
      <w:proofErr w:type="gramEnd"/>
      <w:r w:rsidRPr="0013081A">
        <w:rPr>
          <w:rStyle w:val="XMLBlue"/>
          <w:sz w:val="22"/>
          <w:highlight w:val="white"/>
          <w:lang w:val="en-GB"/>
        </w:rPr>
        <w:t>&gt;</w:t>
      </w:r>
    </w:p>
    <w:p w14:paraId="010166BC"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proofErr w:type="gramStart"/>
      <w:r w:rsidRPr="0013081A">
        <w:rPr>
          <w:rStyle w:val="XMLBlue"/>
          <w:sz w:val="22"/>
          <w:highlight w:val="white"/>
          <w:lang w:val="en-GB"/>
        </w:rPr>
        <w:t>&lt;!--</w:t>
      </w:r>
      <w:proofErr w:type="gramEnd"/>
      <w:r w:rsidRPr="0013081A">
        <w:rPr>
          <w:rStyle w:val="XMLGray50"/>
          <w:sz w:val="22"/>
          <w:highlight w:val="white"/>
          <w:lang w:val="en-GB"/>
        </w:rPr>
        <w:t xml:space="preserve"> Lääkkeen kauppanimi displayname attribuutissa </w:t>
      </w:r>
      <w:r w:rsidRPr="0013081A">
        <w:rPr>
          <w:rStyle w:val="XMLBlue"/>
          <w:sz w:val="22"/>
          <w:highlight w:val="white"/>
          <w:lang w:val="en-GB"/>
        </w:rPr>
        <w:t>--&gt;</w:t>
      </w:r>
    </w:p>
    <w:p w14:paraId="4753F32C" w14:textId="02CFF296" w:rsidR="0077747B" w:rsidRPr="0013081A" w:rsidRDefault="0077747B" w:rsidP="00E32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1.2.246.537.6.55</w:t>
      </w:r>
      <w:r w:rsidRPr="0013081A">
        <w:rPr>
          <w:rStyle w:val="XMLBlue"/>
          <w:sz w:val="22"/>
          <w:highlight w:val="white"/>
          <w:lang w:val="de-DE"/>
        </w:rPr>
        <w:t>"</w:t>
      </w:r>
      <w:r w:rsidR="00E32A1E">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VNR</w:t>
      </w:r>
      <w:r w:rsidRPr="0013081A">
        <w:rPr>
          <w:rStyle w:val="XMLBlue"/>
          <w:sz w:val="22"/>
          <w:highlight w:val="white"/>
          <w:lang w:val="de-DE"/>
        </w:rPr>
        <w:t>"</w:t>
      </w:r>
      <w:r w:rsidR="00E32A1E">
        <w:rPr>
          <w:rStyle w:val="XMLBlue"/>
          <w:sz w:val="22"/>
          <w:highlight w:val="white"/>
          <w:lang w:val="de-DE"/>
        </w:rPr>
        <w:t xml:space="preserve"> </w:t>
      </w:r>
      <w:r w:rsidRPr="0013081A">
        <w:rPr>
          <w:rStyle w:val="XMLRed"/>
          <w:sz w:val="22"/>
          <w:highlight w:val="white"/>
          <w:lang w:val="de-DE"/>
        </w:rPr>
        <w:t>codeSystemVersion</w:t>
      </w:r>
      <w:r w:rsidRPr="0013081A">
        <w:rPr>
          <w:rStyle w:val="XMLBlue"/>
          <w:sz w:val="22"/>
          <w:highlight w:val="white"/>
          <w:lang w:val="de-DE"/>
        </w:rPr>
        <w:t>="</w:t>
      </w:r>
      <w:r w:rsidR="00447DFB" w:rsidRPr="0013081A">
        <w:rPr>
          <w:rStyle w:val="XMLBlack"/>
          <w:sz w:val="22"/>
          <w:highlight w:val="white"/>
          <w:lang w:val="de-DE"/>
        </w:rPr>
        <w:t>2009.0</w:t>
      </w:r>
      <w:r w:rsidR="00631423" w:rsidRPr="0013081A">
        <w:rPr>
          <w:rStyle w:val="XMLBlack"/>
          <w:sz w:val="22"/>
          <w:highlight w:val="white"/>
          <w:lang w:val="de-DE"/>
        </w:rPr>
        <w:t>18”</w:t>
      </w:r>
      <w:r w:rsidR="00E32A1E">
        <w:rPr>
          <w:rStyle w:val="XMLBlue"/>
          <w:sz w:val="22"/>
          <w:highlight w:val="white"/>
          <w:lang w:val="de-DE"/>
        </w:rPr>
        <w:t xml:space="preserve"> </w:t>
      </w:r>
      <w:r w:rsidRPr="0013081A">
        <w:rPr>
          <w:rStyle w:val="XMLRed"/>
          <w:sz w:val="22"/>
          <w:highlight w:val="white"/>
          <w:lang w:val="en-US"/>
        </w:rPr>
        <w:t>displayName</w:t>
      </w:r>
      <w:r w:rsidRPr="0013081A">
        <w:rPr>
          <w:rStyle w:val="XMLBlue"/>
          <w:sz w:val="22"/>
          <w:highlight w:val="white"/>
          <w:lang w:val="en-US"/>
        </w:rPr>
        <w:t>=""</w:t>
      </w:r>
      <w:r w:rsidR="00A40DAE" w:rsidRPr="0013081A">
        <w:rPr>
          <w:rStyle w:val="XMLBlue"/>
          <w:sz w:val="22"/>
          <w:highlight w:val="white"/>
          <w:lang w:val="en-US"/>
        </w:rPr>
        <w:t>/</w:t>
      </w:r>
      <w:r w:rsidRPr="0013081A">
        <w:rPr>
          <w:rStyle w:val="XMLBlue"/>
          <w:sz w:val="22"/>
          <w:highlight w:val="white"/>
          <w:lang w:val="en-US"/>
        </w:rPr>
        <w:t>&gt;</w:t>
      </w:r>
    </w:p>
    <w:p w14:paraId="23225D2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name</w:t>
      </w:r>
      <w:r w:rsidRPr="0013081A">
        <w:rPr>
          <w:rStyle w:val="XMLBlue"/>
          <w:sz w:val="22"/>
          <w:highlight w:val="white"/>
          <w:lang w:val="en-US"/>
        </w:rPr>
        <w:t>/&gt;</w:t>
      </w:r>
    </w:p>
    <w:p w14:paraId="374CD18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DarkRed"/>
          <w:sz w:val="22"/>
          <w:highlight w:val="white"/>
          <w:lang w:val="en-US"/>
        </w:rPr>
        <w:t>manufacturedLabeledDrug</w:t>
      </w:r>
      <w:r w:rsidRPr="0013081A">
        <w:rPr>
          <w:rStyle w:val="XMLBlue"/>
          <w:sz w:val="22"/>
          <w:highlight w:val="white"/>
          <w:lang w:val="en-US"/>
        </w:rPr>
        <w:t>&gt;</w:t>
      </w:r>
    </w:p>
    <w:p w14:paraId="45BC74F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D32773">
        <w:rPr>
          <w:rStyle w:val="XMLBlue"/>
          <w:sz w:val="22"/>
          <w:highlight w:val="white"/>
          <w:lang w:val="en-US"/>
        </w:rPr>
        <w:t>&lt;/</w:t>
      </w:r>
      <w:r w:rsidRPr="00D32773">
        <w:rPr>
          <w:rStyle w:val="XMLDarkRed"/>
          <w:sz w:val="22"/>
          <w:highlight w:val="white"/>
          <w:lang w:val="en-US"/>
        </w:rPr>
        <w:t>manufacturedProduct</w:t>
      </w:r>
      <w:r w:rsidRPr="00D32773">
        <w:rPr>
          <w:rStyle w:val="XMLBlue"/>
          <w:sz w:val="22"/>
          <w:highlight w:val="white"/>
          <w:lang w:val="en-US"/>
        </w:rPr>
        <w:t>&gt;</w:t>
      </w:r>
    </w:p>
    <w:p w14:paraId="68A4760C"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ue"/>
          <w:sz w:val="22"/>
          <w:highlight w:val="white"/>
          <w:lang w:val="en-US"/>
        </w:rPr>
        <w:t>&lt;/</w:t>
      </w:r>
      <w:r w:rsidRPr="00D32773">
        <w:rPr>
          <w:rStyle w:val="XMLDarkRed"/>
          <w:sz w:val="22"/>
          <w:highlight w:val="white"/>
          <w:lang w:val="en-US"/>
        </w:rPr>
        <w:t>product</w:t>
      </w:r>
      <w:r w:rsidRPr="00D32773">
        <w:rPr>
          <w:rStyle w:val="XMLBlue"/>
          <w:sz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31" w:name="_Toc122512805"/>
      <w:r>
        <w:t>Lääkemuoto ja iterointi</w:t>
      </w:r>
      <w:bookmarkEnd w:id="31"/>
    </w:p>
    <w:p w14:paraId="299FB373" w14:textId="77777777" w:rsidR="0077747B" w:rsidRDefault="0077747B"/>
    <w:p w14:paraId="7D2FC1F3" w14:textId="77777777" w:rsidR="0077747B" w:rsidRDefault="0077747B">
      <w:proofErr w:type="gramStart"/>
      <w:r>
        <w:rPr>
          <w:b/>
          <w:bCs/>
        </w:rPr>
        <w:t>Lääkemuoto</w:t>
      </w:r>
      <w:r>
        <w:t xml:space="preserve">  ilmoitetaan</w:t>
      </w:r>
      <w:proofErr w:type="gramEnd"/>
      <w:r>
        <w:t xml:space="preserve">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r w:rsidR="005C6911">
        <w:rPr>
          <w:lang w:val="en-US"/>
        </w:rPr>
        <w:t>erkki</w:t>
      </w:r>
      <w:r w:rsidRPr="008822FB">
        <w:rPr>
          <w:lang w:val="en-US"/>
        </w:rPr>
        <w:t>:</w:t>
      </w:r>
    </w:p>
    <w:p w14:paraId="449EA188" w14:textId="286AB2CD"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4587FFDB" w14:textId="70D95BA7"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005C6911">
        <w:rPr>
          <w:rStyle w:val="XMLRed"/>
          <w:sz w:val="22"/>
          <w:highlight w:val="white"/>
          <w:lang w:val="en-US"/>
        </w:rPr>
        <w:t xml:space="preserve"> </w:t>
      </w:r>
      <w:r w:rsidRPr="0013081A">
        <w:rPr>
          <w:rStyle w:val="XMLRed"/>
          <w:sz w:val="22"/>
          <w:highlight w:val="white"/>
          <w:lang w:val="en-US"/>
        </w:rPr>
        <w:t>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Pr="0013081A">
        <w:rPr>
          <w:rStyle w:val="XMLRed"/>
          <w:sz w:val="22"/>
          <w:highlight w:val="white"/>
          <w:lang w:val="nl-NL"/>
        </w:rPr>
        <w:t xml:space="preserve"> code</w:t>
      </w:r>
      <w:r w:rsidRPr="0013081A">
        <w:rPr>
          <w:rStyle w:val="XMLBlue"/>
          <w:sz w:val="22"/>
          <w:highlight w:val="white"/>
          <w:lang w:val="nl-NL"/>
        </w:rPr>
        <w:t>="</w:t>
      </w:r>
      <w:r w:rsidRPr="0013081A">
        <w:rPr>
          <w:rStyle w:val="XMLBlack"/>
          <w:sz w:val="22"/>
          <w:highlight w:val="white"/>
          <w:lang w:val="nl-NL"/>
        </w:rPr>
        <w:t>24</w:t>
      </w:r>
      <w:r w:rsidRPr="0013081A">
        <w:rPr>
          <w:rStyle w:val="XMLBlue"/>
          <w:sz w:val="22"/>
          <w:highlight w:val="white"/>
          <w:lang w:val="nl-NL"/>
        </w:rPr>
        <w:t>"</w:t>
      </w:r>
      <w:r w:rsidRPr="0013081A">
        <w:rPr>
          <w:rStyle w:val="XMLRed"/>
          <w:sz w:val="22"/>
          <w:highlight w:val="white"/>
          <w:lang w:val="nl-NL"/>
        </w:rPr>
        <w:t xml:space="preserve"> 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5C6911">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5C691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Lääkemuoto</w:t>
      </w:r>
      <w:r w:rsidRPr="0013081A">
        <w:rPr>
          <w:rStyle w:val="XMLBlue"/>
          <w:sz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value</w:t>
      </w:r>
      <w:r w:rsidRPr="0013081A">
        <w:rPr>
          <w:rStyle w:val="XMLRed"/>
          <w:sz w:val="22"/>
          <w:highlight w:val="white"/>
          <w:lang w:val="nl-NL"/>
        </w:rPr>
        <w:t xml:space="preserve"> xsi:type</w:t>
      </w:r>
      <w:r w:rsidRPr="0013081A">
        <w:rPr>
          <w:rStyle w:val="XMLBlue"/>
          <w:sz w:val="22"/>
          <w:highlight w:val="white"/>
          <w:lang w:val="nl-NL"/>
        </w:rPr>
        <w:t>="</w:t>
      </w:r>
      <w:r w:rsidRPr="0013081A">
        <w:rPr>
          <w:rStyle w:val="XMLBlack"/>
          <w:sz w:val="22"/>
          <w:highlight w:val="white"/>
          <w:lang w:val="nl-NL"/>
        </w:rPr>
        <w:t>ST</w:t>
      </w:r>
      <w:r w:rsidRPr="0013081A">
        <w:rPr>
          <w:rStyle w:val="XMLBlue"/>
          <w:sz w:val="22"/>
          <w:highlight w:val="white"/>
          <w:lang w:val="nl-NL"/>
        </w:rPr>
        <w:t>"&gt;</w:t>
      </w:r>
      <w:r w:rsidRPr="0013081A">
        <w:rPr>
          <w:rStyle w:val="XMLBlack"/>
          <w:sz w:val="22"/>
          <w:highlight w:val="white"/>
          <w:lang w:val="nl-NL"/>
        </w:rPr>
        <w:t>tabletti</w:t>
      </w:r>
      <w:r w:rsidRPr="0013081A">
        <w:rPr>
          <w:rStyle w:val="XMLBlue"/>
          <w:sz w:val="22"/>
          <w:highlight w:val="white"/>
          <w:lang w:val="nl-NL"/>
        </w:rPr>
        <w:t>&lt;/</w:t>
      </w:r>
      <w:r w:rsidRPr="0013081A">
        <w:rPr>
          <w:rStyle w:val="XMLDarkRed"/>
          <w:sz w:val="22"/>
          <w:highlight w:val="white"/>
          <w:lang w:val="nl-NL"/>
        </w:rPr>
        <w:t>value</w:t>
      </w:r>
      <w:r w:rsidRPr="0013081A">
        <w:rPr>
          <w:rStyle w:val="XMLBlue"/>
          <w:sz w:val="22"/>
          <w:highlight w:val="white"/>
          <w:lang w:val="nl-NL"/>
        </w:rPr>
        <w:t>&gt;</w:t>
      </w:r>
    </w:p>
    <w:p w14:paraId="3800A7F8"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24B2D87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ue"/>
          <w:sz w:val="22"/>
          <w:highlight w:val="white"/>
        </w:rPr>
        <w:t>&lt;/</w:t>
      </w:r>
      <w:r w:rsidRPr="0013081A">
        <w:rPr>
          <w:rStyle w:val="XMLDarkRed"/>
          <w:sz w:val="22"/>
          <w:highlight w:val="white"/>
        </w:rPr>
        <w:t>entryRelationship</w:t>
      </w:r>
      <w:r w:rsidRPr="0013081A">
        <w:rPr>
          <w:rStyle w:val="XMLBlue"/>
          <w:sz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w:t>
      </w:r>
      <w:proofErr w:type="gramStart"/>
      <w:r>
        <w:t>:n  width</w:t>
      </w:r>
      <w:proofErr w:type="gramEnd"/>
      <w:r>
        <w:t>-elementissä.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r w:rsidR="005C6911">
        <w:rPr>
          <w:lang w:val="en-GB"/>
        </w:rPr>
        <w:t>erkki</w:t>
      </w:r>
      <w:r w:rsidRPr="00EE6BB0">
        <w:rPr>
          <w:lang w:val="en-GB"/>
        </w:rPr>
        <w:t>:</w:t>
      </w:r>
    </w:p>
    <w:p w14:paraId="706886D1" w14:textId="239B0FC8"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sz w:val="22"/>
          <w:lang w:val="en-GB"/>
        </w:rPr>
        <w:t xml:space="preserve"> </w:t>
      </w: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78D7D9E3" w14:textId="510897F3"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Pr="0013081A">
        <w:rPr>
          <w:rStyle w:val="XMLRed"/>
          <w:sz w:val="22"/>
          <w:highlight w:val="white"/>
          <w:lang w:val="en-US"/>
        </w:rPr>
        <w:t xml:space="preserve"> 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00846448">
        <w:rPr>
          <w:rStyle w:val="XMLRed"/>
          <w:sz w:val="22"/>
          <w:highlight w:val="white"/>
          <w:lang w:val="nl-NL"/>
        </w:rPr>
        <w:t xml:space="preserve"> </w:t>
      </w:r>
      <w:r w:rsidRPr="0013081A">
        <w:rPr>
          <w:rStyle w:val="XMLRed"/>
          <w:sz w:val="22"/>
          <w:highlight w:val="white"/>
          <w:lang w:val="nl-NL"/>
        </w:rPr>
        <w:t>code</w:t>
      </w:r>
      <w:r w:rsidRPr="0013081A">
        <w:rPr>
          <w:rStyle w:val="XMLBlue"/>
          <w:sz w:val="22"/>
          <w:highlight w:val="white"/>
          <w:lang w:val="nl-NL"/>
        </w:rPr>
        <w:t>="</w:t>
      </w:r>
      <w:r w:rsidRPr="0013081A">
        <w:rPr>
          <w:rStyle w:val="XMLBlack"/>
          <w:sz w:val="22"/>
          <w:highlight w:val="white"/>
          <w:lang w:val="nl-NL"/>
        </w:rPr>
        <w:t>121</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846448">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Iterointi</w:t>
      </w:r>
      <w:r w:rsidRPr="0013081A">
        <w:rPr>
          <w:rStyle w:val="XMLBlue"/>
          <w:sz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0013081A">
        <w:rPr>
          <w:rStyle w:val="XMLBlue"/>
          <w:sz w:val="22"/>
          <w:highlight w:val="white"/>
          <w:lang w:val="nl-NL"/>
        </w:rPr>
        <w:t>&lt;</w:t>
      </w:r>
      <w:r w:rsidRPr="0013081A">
        <w:rPr>
          <w:rStyle w:val="XMLBrown"/>
          <w:sz w:val="22"/>
          <w:highlight w:val="white"/>
          <w:lang w:val="nl-NL"/>
        </w:rPr>
        <w:t>text</w:t>
      </w:r>
      <w:r w:rsidRPr="0013081A">
        <w:rPr>
          <w:rStyle w:val="XMLRed"/>
          <w:sz w:val="22"/>
          <w:highlight w:val="white"/>
          <w:lang w:val="nl-NL"/>
        </w:rPr>
        <w:t>&gt;</w:t>
      </w:r>
      <w:r w:rsidRPr="0013081A">
        <w:rPr>
          <w:rStyle w:val="XMLRed"/>
          <w:color w:val="auto"/>
          <w:sz w:val="22"/>
          <w:highlight w:val="white"/>
          <w:lang w:val="nl-NL"/>
        </w:rPr>
        <w:t>Iter</w:t>
      </w:r>
      <w:r w:rsidR="002A4F28" w:rsidRPr="0013081A">
        <w:rPr>
          <w:rStyle w:val="XMLRed"/>
          <w:color w:val="auto"/>
          <w:sz w:val="22"/>
          <w:highlight w:val="white"/>
          <w:lang w:val="nl-NL"/>
        </w:rPr>
        <w:t xml:space="preserve"> ter</w:t>
      </w:r>
      <w:r w:rsidR="00EF6F0E" w:rsidRPr="0013081A">
        <w:rPr>
          <w:rStyle w:val="XMLRed"/>
          <w:color w:val="auto"/>
          <w:sz w:val="22"/>
          <w:highlight w:val="white"/>
          <w:lang w:val="nl-NL"/>
        </w:rPr>
        <w:t xml:space="preserve"> 12 pv</w:t>
      </w:r>
      <w:r w:rsidRPr="0013081A">
        <w:rPr>
          <w:rStyle w:val="XMLBlue"/>
          <w:sz w:val="22"/>
          <w:highlight w:val="white"/>
          <w:lang w:val="nl-NL"/>
        </w:rPr>
        <w:t>&lt;/</w:t>
      </w:r>
      <w:r w:rsidRPr="0013081A">
        <w:rPr>
          <w:rStyle w:val="XMLBrown"/>
          <w:sz w:val="22"/>
          <w:highlight w:val="white"/>
          <w:lang w:val="nl-NL"/>
        </w:rPr>
        <w:t>text</w:t>
      </w:r>
      <w:r w:rsidRPr="0013081A">
        <w:rPr>
          <w:rStyle w:val="XMLBlue"/>
          <w:sz w:val="22"/>
          <w:highlight w:val="white"/>
          <w:lang w:val="nl-NL"/>
        </w:rPr>
        <w:t>&gt;</w:t>
      </w:r>
    </w:p>
    <w:p w14:paraId="22D30D03" w14:textId="01E957B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Red"/>
          <w:sz w:val="22"/>
          <w:highlight w:val="white"/>
          <w:lang w:val="nl-NL"/>
        </w:rPr>
        <w:tab/>
      </w:r>
      <w:r w:rsidRPr="0013081A">
        <w:rPr>
          <w:rStyle w:val="XMLRed"/>
          <w:sz w:val="22"/>
          <w:highlight w:val="white"/>
          <w:lang w:val="nl-NL"/>
        </w:rPr>
        <w:tab/>
      </w:r>
      <w:r w:rsidRPr="0013081A">
        <w:rPr>
          <w:rStyle w:val="XMLBlue"/>
          <w:sz w:val="22"/>
          <w:highlight w:val="white"/>
          <w:lang w:val="en-US"/>
        </w:rPr>
        <w:t>&lt;</w:t>
      </w:r>
      <w:proofErr w:type="gramStart"/>
      <w:r w:rsidRPr="0013081A">
        <w:rPr>
          <w:rStyle w:val="XMLDarkRed"/>
          <w:sz w:val="22"/>
          <w:highlight w:val="white"/>
          <w:lang w:val="en-US"/>
        </w:rPr>
        <w:t>effectiveTime</w:t>
      </w:r>
      <w:proofErr w:type="gramEnd"/>
      <w:r w:rsidRPr="0013081A">
        <w:rPr>
          <w:rStyle w:val="XMLBlue"/>
          <w:sz w:val="22"/>
          <w:highlight w:val="white"/>
          <w:lang w:val="en-US"/>
        </w:rPr>
        <w:t>&gt;</w:t>
      </w:r>
    </w:p>
    <w:p w14:paraId="354D8671" w14:textId="6FD696B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width</w:t>
      </w:r>
      <w:r w:rsidRPr="0013081A">
        <w:rPr>
          <w:rStyle w:val="XMLRed"/>
          <w:sz w:val="22"/>
          <w:highlight w:val="white"/>
          <w:lang w:val="en-US"/>
        </w:rPr>
        <w:t xml:space="preserve"> value</w:t>
      </w:r>
      <w:r w:rsidRPr="0013081A">
        <w:rPr>
          <w:rStyle w:val="XMLBlue"/>
          <w:sz w:val="22"/>
          <w:highlight w:val="white"/>
          <w:lang w:val="en-US"/>
        </w:rPr>
        <w:t>="</w:t>
      </w:r>
      <w:r w:rsidRPr="0013081A">
        <w:rPr>
          <w:rStyle w:val="XMLBlack"/>
          <w:sz w:val="22"/>
          <w:highlight w:val="white"/>
          <w:lang w:val="en-US"/>
        </w:rPr>
        <w:t>12</w:t>
      </w:r>
      <w:r w:rsidRPr="0013081A">
        <w:rPr>
          <w:rStyle w:val="XMLBlue"/>
          <w:sz w:val="22"/>
          <w:highlight w:val="white"/>
          <w:lang w:val="en-US"/>
        </w:rPr>
        <w:t xml:space="preserve">" </w:t>
      </w:r>
      <w:r w:rsidRPr="0013081A">
        <w:rPr>
          <w:rStyle w:val="XMLRed"/>
          <w:sz w:val="22"/>
          <w:highlight w:val="white"/>
          <w:lang w:val="en-US"/>
        </w:rPr>
        <w:t>unit</w:t>
      </w:r>
      <w:r w:rsidRPr="0013081A">
        <w:rPr>
          <w:rStyle w:val="XMLBlue"/>
          <w:sz w:val="22"/>
          <w:highlight w:val="white"/>
          <w:lang w:val="en-US"/>
        </w:rPr>
        <w:t>=”</w:t>
      </w:r>
      <w:r w:rsidRPr="0013081A">
        <w:rPr>
          <w:rStyle w:val="XMLText"/>
          <w:sz w:val="22"/>
          <w:highlight w:val="white"/>
          <w:lang w:val="en-US"/>
        </w:rPr>
        <w:t>d</w:t>
      </w:r>
      <w:r w:rsidRPr="0013081A">
        <w:rPr>
          <w:rStyle w:val="XMLBlue"/>
          <w:sz w:val="22"/>
          <w:highlight w:val="white"/>
          <w:lang w:val="en-US"/>
        </w:rPr>
        <w:t>”/&gt;</w:t>
      </w:r>
    </w:p>
    <w:p w14:paraId="5761B348" w14:textId="165FD94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effectiveTime</w:t>
      </w:r>
      <w:r w:rsidRPr="0013081A">
        <w:rPr>
          <w:rStyle w:val="XMLBlue"/>
          <w:sz w:val="22"/>
          <w:highlight w:val="white"/>
          <w:lang w:val="en-US"/>
        </w:rPr>
        <w:t>&gt;</w:t>
      </w:r>
    </w:p>
    <w:p w14:paraId="66E2354D" w14:textId="761F1C3B"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repeatNumber</w:t>
      </w:r>
      <w:r w:rsidRPr="0013081A">
        <w:rPr>
          <w:rStyle w:val="XMLBlue"/>
          <w:sz w:val="22"/>
          <w:highlight w:val="white"/>
          <w:lang w:val="en-US"/>
        </w:rPr>
        <w:t xml:space="preserve"> </w:t>
      </w:r>
      <w:r w:rsidRPr="0013081A">
        <w:rPr>
          <w:rStyle w:val="XMLRed"/>
          <w:sz w:val="22"/>
          <w:highlight w:val="white"/>
          <w:lang w:val="en-US"/>
        </w:rPr>
        <w:t>value</w:t>
      </w:r>
      <w:r w:rsidRPr="0013081A">
        <w:rPr>
          <w:rStyle w:val="XMLBlue"/>
          <w:sz w:val="22"/>
          <w:highlight w:val="white"/>
          <w:lang w:val="en-US"/>
        </w:rPr>
        <w:t>=”</w:t>
      </w:r>
      <w:r w:rsidR="002A4F28" w:rsidRPr="0013081A">
        <w:rPr>
          <w:rStyle w:val="XMLBlue"/>
          <w:color w:val="auto"/>
          <w:sz w:val="22"/>
          <w:highlight w:val="white"/>
          <w:lang w:val="en-US"/>
        </w:rPr>
        <w:t>3</w:t>
      </w:r>
      <w:r w:rsidRPr="0013081A">
        <w:rPr>
          <w:rStyle w:val="XMLBlue"/>
          <w:sz w:val="22"/>
          <w:highlight w:val="white"/>
          <w:lang w:val="en-US"/>
        </w:rPr>
        <w:t>”/&gt;</w:t>
      </w:r>
    </w:p>
    <w:p w14:paraId="31E5E75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r w:rsidRPr="0013081A">
        <w:rPr>
          <w:rStyle w:val="XMLDarkRed"/>
          <w:sz w:val="22"/>
          <w:highlight w:val="white"/>
          <w:lang w:val="en-GB"/>
        </w:rPr>
        <w:t>observation</w:t>
      </w:r>
      <w:r w:rsidRPr="0013081A">
        <w:rPr>
          <w:rStyle w:val="XMLBlue"/>
          <w:sz w:val="22"/>
          <w:highlight w:val="white"/>
          <w:lang w:val="en-GB"/>
        </w:rPr>
        <w:t>&gt;</w:t>
      </w:r>
    </w:p>
    <w:p w14:paraId="48E5C6DA"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entryRelationship</w:t>
      </w:r>
      <w:r w:rsidRPr="0013081A">
        <w:rPr>
          <w:rStyle w:val="XMLBlue"/>
          <w:sz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32" w:name="_Toc122512806"/>
      <w:r>
        <w:t>Lääkkeen määrääjän</w:t>
      </w:r>
      <w:r w:rsidR="0077747B">
        <w:t xml:space="preserve"> ja organisaation tiedot</w:t>
      </w:r>
      <w:bookmarkEnd w:id="32"/>
    </w:p>
    <w:p w14:paraId="47F2C822" w14:textId="77777777" w:rsidR="0077747B" w:rsidRDefault="0077747B"/>
    <w:p w14:paraId="7F5B81EE" w14:textId="5376A44A" w:rsidR="005C5240" w:rsidRDefault="00156227">
      <w:r w:rsidRPr="006D344C">
        <w:t>Lääkkeen määrääjän</w:t>
      </w:r>
      <w:r w:rsidR="0077747B" w:rsidRPr="006D344C">
        <w:t xml:space="preserve"> ja organisaation ilmoittamista varten käytetään author-participationia. </w:t>
      </w:r>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 xml:space="preserve">pakollinen </w:t>
      </w:r>
      <w:proofErr w:type="gramStart"/>
      <w:r w:rsidR="006D344C">
        <w:t>erikoislääkärillä</w:t>
      </w:r>
      <w:r w:rsidR="005F13D9">
        <w:t xml:space="preserve">) </w:t>
      </w:r>
      <w:r>
        <w:t xml:space="preserve"> ja</w:t>
      </w:r>
      <w:proofErr w:type="gramEnd"/>
      <w:r>
        <w:t xml:space="preserve">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 xml:space="preserve">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w:t>
      </w:r>
      <w:proofErr w:type="gramStart"/>
      <w:r>
        <w:t>Osoitteen  on</w:t>
      </w:r>
      <w:proofErr w:type="gramEnd"/>
      <w:r>
        <w:t xml:space="preserve">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(terhikki)</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Käsittelijän tiedot tallennetaan pelkästään header-osioon author-rakennetta toistamalla, kts header</w:t>
      </w:r>
      <w:r w:rsidR="003D6F98">
        <w:t>-</w:t>
      </w:r>
      <w:r w:rsidR="00BB2914">
        <w:t>määrittelyn ohjeistus.</w:t>
      </w:r>
    </w:p>
    <w:p w14:paraId="4897D395" w14:textId="77777777" w:rsidR="001371B2" w:rsidRDefault="001371B2"/>
    <w:p w14:paraId="375FD564" w14:textId="77777777" w:rsidR="0077747B" w:rsidRPr="00FD22A0" w:rsidRDefault="0077747B">
      <w:pPr>
        <w:rPr>
          <w:lang w:val="en-US"/>
        </w:rPr>
      </w:pPr>
      <w:r w:rsidRPr="00FD22A0">
        <w:rPr>
          <w:lang w:val="en-US"/>
        </w:rPr>
        <w:t>Author määritys:</w:t>
      </w:r>
    </w:p>
    <w:p w14:paraId="3C99B8CF" w14:textId="77777777" w:rsidR="0077747B" w:rsidRPr="00FD22A0" w:rsidRDefault="0077747B">
      <w:pPr>
        <w:rPr>
          <w:lang w:val="en-US"/>
        </w:rPr>
      </w:pPr>
    </w:p>
    <w:p w14:paraId="2FA1BDF5" w14:textId="77777777" w:rsidR="0077747B" w:rsidRPr="00FD22A0"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FD22A0">
        <w:rPr>
          <w:rStyle w:val="XMLBlue"/>
          <w:sz w:val="22"/>
          <w:szCs w:val="22"/>
          <w:lang w:val="en-US"/>
        </w:rPr>
        <w:t>&lt;</w:t>
      </w:r>
      <w:proofErr w:type="gramStart"/>
      <w:r w:rsidRPr="00FD22A0">
        <w:rPr>
          <w:rStyle w:val="XMLDarkRed"/>
          <w:sz w:val="22"/>
          <w:szCs w:val="22"/>
          <w:lang w:val="en-US"/>
        </w:rPr>
        <w:t>author</w:t>
      </w:r>
      <w:proofErr w:type="gramEnd"/>
      <w:r w:rsidRPr="00FD22A0">
        <w:rPr>
          <w:rStyle w:val="XMLBlue"/>
          <w:sz w:val="22"/>
          <w:szCs w:val="22"/>
          <w:lang w:val="en-US"/>
        </w:rPr>
        <w:t>&gt;</w:t>
      </w:r>
    </w:p>
    <w:p w14:paraId="54BFF1A0" w14:textId="77777777" w:rsidR="0077747B" w:rsidRPr="00FD22A0"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FD22A0">
        <w:rPr>
          <w:rStyle w:val="XMLBlue"/>
          <w:sz w:val="22"/>
          <w:szCs w:val="22"/>
          <w:lang w:val="en-US"/>
        </w:rPr>
        <w:tab/>
        <w:t>&lt;</w:t>
      </w:r>
      <w:r w:rsidRPr="00FD22A0">
        <w:rPr>
          <w:rStyle w:val="XMLDarkRed"/>
          <w:sz w:val="22"/>
          <w:szCs w:val="22"/>
          <w:lang w:val="en-US"/>
        </w:rPr>
        <w:t>time</w:t>
      </w:r>
      <w:r w:rsidRPr="00FD22A0">
        <w:rPr>
          <w:rStyle w:val="XMLBlue"/>
          <w:sz w:val="22"/>
          <w:szCs w:val="22"/>
          <w:lang w:val="en-US"/>
        </w:rPr>
        <w:t>/&gt;</w:t>
      </w:r>
    </w:p>
    <w:p w14:paraId="3B9C45CC" w14:textId="77777777" w:rsidR="0077747B" w:rsidRPr="00FD22A0"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FD22A0">
        <w:rPr>
          <w:rStyle w:val="XMLBlack"/>
          <w:sz w:val="22"/>
          <w:szCs w:val="22"/>
          <w:lang w:val="en-US"/>
        </w:rPr>
        <w:tab/>
      </w:r>
      <w:r w:rsidRPr="00FD22A0">
        <w:rPr>
          <w:rStyle w:val="XMLBlue"/>
          <w:sz w:val="22"/>
          <w:szCs w:val="22"/>
          <w:lang w:val="en-US"/>
        </w:rPr>
        <w:t>&lt;</w:t>
      </w:r>
      <w:proofErr w:type="gramStart"/>
      <w:r w:rsidRPr="00FD22A0">
        <w:rPr>
          <w:rStyle w:val="XMLDarkRed"/>
          <w:sz w:val="22"/>
          <w:szCs w:val="22"/>
          <w:lang w:val="en-US"/>
        </w:rPr>
        <w:t>assignedAuthor</w:t>
      </w:r>
      <w:proofErr w:type="gramEnd"/>
      <w:r w:rsidRPr="00FD22A0">
        <w:rPr>
          <w:rStyle w:val="XMLBlue"/>
          <w:sz w:val="22"/>
          <w:szCs w:val="22"/>
          <w:lang w:val="en-US"/>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FD22A0">
        <w:rPr>
          <w:rStyle w:val="XMLBlack"/>
          <w:sz w:val="22"/>
          <w:szCs w:val="22"/>
          <w:lang w:val="en-US"/>
        </w:rPr>
        <w:tab/>
      </w:r>
      <w:r w:rsidRPr="00FD22A0">
        <w:rPr>
          <w:rStyle w:val="XMLBlack"/>
          <w:sz w:val="22"/>
          <w:szCs w:val="22"/>
          <w:lang w:val="en-US"/>
        </w:rPr>
        <w:tab/>
      </w:r>
      <w:proofErr w:type="gramStart"/>
      <w:r w:rsidRPr="0013081A">
        <w:rPr>
          <w:rStyle w:val="XMLBlue"/>
          <w:sz w:val="22"/>
          <w:szCs w:val="22"/>
        </w:rPr>
        <w:t>&lt;!--</w:t>
      </w:r>
      <w:proofErr w:type="gramEnd"/>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proofErr w:type="gramStart"/>
      <w:r w:rsidR="00D8615A" w:rsidRPr="0013081A">
        <w:rPr>
          <w:rStyle w:val="XMLBlue"/>
          <w:sz w:val="22"/>
          <w:szCs w:val="22"/>
        </w:rPr>
        <w:t>&lt;!--</w:t>
      </w:r>
      <w:proofErr w:type="gramEnd"/>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proofErr w:type="gramStart"/>
      <w:r w:rsidRPr="0013081A">
        <w:rPr>
          <w:rStyle w:val="XMLBlue"/>
          <w:sz w:val="22"/>
          <w:szCs w:val="22"/>
        </w:rPr>
        <w:t>&lt;!--</w:t>
      </w:r>
      <w:r w:rsidRPr="0013081A">
        <w:rPr>
          <w:rStyle w:val="XMLGray50"/>
          <w:sz w:val="22"/>
          <w:szCs w:val="22"/>
        </w:rPr>
        <w:t>-</w:t>
      </w:r>
      <w:proofErr w:type="gramEnd"/>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proofErr w:type="gramStart"/>
      <w:r w:rsidRPr="0013081A">
        <w:rPr>
          <w:rStyle w:val="XMLDarkRed"/>
          <w:sz w:val="22"/>
          <w:szCs w:val="22"/>
        </w:rPr>
        <w:t>code</w:t>
      </w:r>
      <w:r w:rsidRPr="0013081A">
        <w:rPr>
          <w:rStyle w:val="XMLRed"/>
          <w:sz w:val="22"/>
          <w:szCs w:val="22"/>
        </w:rPr>
        <w:t xml:space="preserve"> </w:t>
      </w:r>
      <w:r w:rsidR="00D05EBD">
        <w:rPr>
          <w:rStyle w:val="XMLRed"/>
          <w:sz w:val="22"/>
          <w:szCs w:val="22"/>
        </w:rPr>
        <w:t xml:space="preserve"> </w:t>
      </w:r>
      <w:r w:rsidRPr="0013081A">
        <w:rPr>
          <w:rStyle w:val="XMLRed"/>
          <w:sz w:val="22"/>
          <w:szCs w:val="22"/>
        </w:rPr>
        <w:t>code</w:t>
      </w:r>
      <w:proofErr w:type="gramEnd"/>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proofErr w:type="gramStart"/>
      <w:r w:rsidRPr="002C60BB">
        <w:rPr>
          <w:rStyle w:val="XMLDarkRed"/>
          <w:sz w:val="22"/>
          <w:szCs w:val="22"/>
          <w:lang w:val="en-US"/>
        </w:rPr>
        <w:t>translation</w:t>
      </w:r>
      <w:proofErr w:type="gramEnd"/>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proofErr w:type="gramStart"/>
      <w:r w:rsidRPr="0013081A">
        <w:rPr>
          <w:rStyle w:val="XMLDarkRed"/>
          <w:sz w:val="22"/>
          <w:szCs w:val="22"/>
          <w:lang w:val="en-GB"/>
        </w:rPr>
        <w:t>qualifier</w:t>
      </w:r>
      <w:proofErr w:type="gramEnd"/>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proofErr w:type="gramStart"/>
      <w:r w:rsidRPr="0013081A">
        <w:rPr>
          <w:rStyle w:val="XMLDarkRed"/>
          <w:sz w:val="22"/>
          <w:szCs w:val="22"/>
          <w:lang w:val="en-GB"/>
        </w:rPr>
        <w:t>value</w:t>
      </w:r>
      <w:proofErr w:type="gramEnd"/>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proofErr w:type="gramStart"/>
      <w:r w:rsidRPr="0013081A">
        <w:rPr>
          <w:rStyle w:val="XMLDarkRed"/>
          <w:sz w:val="22"/>
          <w:szCs w:val="22"/>
          <w:highlight w:val="white"/>
          <w:lang w:val="en-US"/>
        </w:rPr>
        <w:t>originalText</w:t>
      </w:r>
      <w:r w:rsidRPr="0013081A">
        <w:rPr>
          <w:rStyle w:val="XMLBlue"/>
          <w:sz w:val="22"/>
          <w:szCs w:val="22"/>
          <w:highlight w:val="white"/>
          <w:lang w:val="en-US"/>
        </w:rPr>
        <w:t>&gt;</w:t>
      </w:r>
      <w:proofErr w:type="gramEnd"/>
      <w:r w:rsidR="000C6999">
        <w:rPr>
          <w:rStyle w:val="XMLText"/>
          <w:sz w:val="22"/>
          <w:szCs w:val="22"/>
          <w:highlight w:val="white"/>
          <w:lang w:val="en-US"/>
        </w:rPr>
        <w:t>virkanimike tekstinä</w:t>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proofErr w:type="gramStart"/>
      <w:r w:rsidRPr="0013081A">
        <w:rPr>
          <w:rStyle w:val="XMLDarkRed"/>
          <w:rFonts w:cs="Arial"/>
          <w:sz w:val="22"/>
          <w:szCs w:val="22"/>
          <w:lang w:val="en-GB"/>
        </w:rPr>
        <w:t>qualifier</w:t>
      </w:r>
      <w:proofErr w:type="gramEnd"/>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proofErr w:type="gramStart"/>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r w:rsidRPr="0013081A">
        <w:rPr>
          <w:rFonts w:ascii="Arial" w:hAnsi="Arial" w:cs="Arial"/>
          <w:color w:val="FF0000"/>
          <w:sz w:val="22"/>
          <w:szCs w:val="22"/>
        </w:rPr>
        <w:t>codeSystemName</w:t>
      </w:r>
      <w:proofErr w:type="gramEnd"/>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proofErr w:type="gramStart"/>
      <w:r w:rsidRPr="0013081A">
        <w:rPr>
          <w:rFonts w:ascii="Arial" w:hAnsi="Arial" w:cs="Arial"/>
          <w:color w:val="0000FF"/>
          <w:sz w:val="22"/>
          <w:szCs w:val="22"/>
          <w:highlight w:val="white"/>
        </w:rPr>
        <w:t>&lt;!--</w:t>
      </w:r>
      <w:proofErr w:type="gramEnd"/>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assignedPerson</w:t>
      </w:r>
      <w:proofErr w:type="gramEnd"/>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name</w:t>
      </w:r>
      <w:proofErr w:type="gramEnd"/>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proofErr w:type="gramStart"/>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roofErr w:type="gramEnd"/>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proofErr w:type="gramStart"/>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roofErr w:type="gramEnd"/>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FD22A0"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proofErr w:type="gramStart"/>
      <w:r w:rsidRPr="00FD22A0">
        <w:rPr>
          <w:rStyle w:val="XMLBlue"/>
          <w:sz w:val="22"/>
          <w:szCs w:val="22"/>
          <w:lang w:val="en-US"/>
        </w:rPr>
        <w:t>&lt;!--</w:t>
      </w:r>
      <w:proofErr w:type="gramEnd"/>
      <w:r w:rsidR="005B2EAD" w:rsidRPr="00FD22A0">
        <w:rPr>
          <w:rStyle w:val="XMLGray50"/>
          <w:sz w:val="22"/>
          <w:szCs w:val="22"/>
          <w:lang w:val="en-US"/>
        </w:rPr>
        <w:t xml:space="preserve"> palveluyksikkö</w:t>
      </w:r>
      <w:r w:rsidRPr="00FD22A0">
        <w:rPr>
          <w:rStyle w:val="XMLGray50"/>
          <w:sz w:val="22"/>
          <w:szCs w:val="22"/>
          <w:lang w:val="en-US"/>
        </w:rPr>
        <w:t xml:space="preserve">  id/root attribuutissa</w:t>
      </w:r>
      <w:r w:rsidRPr="00FD22A0">
        <w:rPr>
          <w:rStyle w:val="XMLBlue"/>
          <w:sz w:val="22"/>
          <w:szCs w:val="22"/>
          <w:lang w:val="en-US"/>
        </w:rPr>
        <w:t>--&gt;</w:t>
      </w:r>
    </w:p>
    <w:p w14:paraId="449B7EFB" w14:textId="77777777" w:rsidR="00D25364" w:rsidRPr="00FD22A0" w:rsidRDefault="00B6375C" w:rsidP="00B6375C">
      <w:pPr>
        <w:autoSpaceDE w:val="0"/>
        <w:autoSpaceDN w:val="0"/>
        <w:adjustRightInd w:val="0"/>
        <w:rPr>
          <w:rFonts w:ascii="Arial" w:hAnsi="Arial" w:cs="Arial"/>
          <w:color w:val="000000"/>
          <w:sz w:val="22"/>
          <w:szCs w:val="22"/>
          <w:highlight w:val="white"/>
          <w:lang w:val="en-US"/>
        </w:rPr>
      </w:pPr>
      <w:r w:rsidRPr="00FD22A0">
        <w:rPr>
          <w:rStyle w:val="XMLBlack"/>
          <w:sz w:val="22"/>
          <w:szCs w:val="22"/>
          <w:lang w:val="en-US"/>
        </w:rPr>
        <w:t xml:space="preserve">         </w:t>
      </w:r>
      <w:r w:rsidR="00D25364" w:rsidRPr="00FD22A0">
        <w:rPr>
          <w:rFonts w:ascii="Arial" w:hAnsi="Arial" w:cs="Arial"/>
          <w:color w:val="0000FF"/>
          <w:sz w:val="22"/>
          <w:szCs w:val="22"/>
          <w:highlight w:val="white"/>
          <w:lang w:val="en-US"/>
        </w:rPr>
        <w:t>&lt;</w:t>
      </w:r>
      <w:proofErr w:type="gramStart"/>
      <w:r w:rsidR="00D25364" w:rsidRPr="00FD22A0">
        <w:rPr>
          <w:rFonts w:ascii="Arial" w:hAnsi="Arial" w:cs="Arial"/>
          <w:color w:val="800000"/>
          <w:sz w:val="22"/>
          <w:szCs w:val="22"/>
          <w:highlight w:val="white"/>
          <w:lang w:val="en-US"/>
        </w:rPr>
        <w:t>representedOrganization</w:t>
      </w:r>
      <w:proofErr w:type="gramEnd"/>
      <w:r w:rsidR="00D25364" w:rsidRPr="00FD22A0">
        <w:rPr>
          <w:rFonts w:ascii="Arial" w:hAnsi="Arial" w:cs="Arial"/>
          <w:color w:val="0000FF"/>
          <w:sz w:val="22"/>
          <w:szCs w:val="22"/>
          <w:highlight w:val="white"/>
          <w:lang w:val="en-US"/>
        </w:rPr>
        <w:t>&gt;</w:t>
      </w:r>
    </w:p>
    <w:p w14:paraId="4EF26A3B" w14:textId="77777777" w:rsidR="00D25364" w:rsidRPr="00F12A8F" w:rsidRDefault="00B6375C" w:rsidP="00B6375C">
      <w:pPr>
        <w:autoSpaceDE w:val="0"/>
        <w:autoSpaceDN w:val="0"/>
        <w:adjustRightInd w:val="0"/>
        <w:rPr>
          <w:rFonts w:ascii="Arial" w:hAnsi="Arial" w:cs="Arial"/>
          <w:color w:val="000000"/>
          <w:sz w:val="22"/>
          <w:szCs w:val="22"/>
          <w:highlight w:val="white"/>
        </w:rPr>
      </w:pPr>
      <w:r w:rsidRPr="00FD22A0">
        <w:rPr>
          <w:rFonts w:ascii="Arial" w:hAnsi="Arial" w:cs="Arial"/>
          <w:color w:val="0000FF"/>
          <w:sz w:val="22"/>
          <w:szCs w:val="22"/>
          <w:highlight w:val="white"/>
          <w:lang w:val="en-US"/>
        </w:rPr>
        <w:t xml:space="preserve">              </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id</w:t>
      </w:r>
      <w:r w:rsidR="00D25364" w:rsidRPr="00F12A8F">
        <w:rPr>
          <w:rFonts w:ascii="Arial" w:hAnsi="Arial" w:cs="Arial"/>
          <w:color w:val="FF0000"/>
          <w:sz w:val="22"/>
          <w:szCs w:val="22"/>
          <w:highlight w:val="white"/>
        </w:rPr>
        <w:t xml:space="preserve"> root</w:t>
      </w:r>
      <w:r w:rsidR="00D25364" w:rsidRPr="00F12A8F">
        <w:rPr>
          <w:rFonts w:ascii="Arial" w:hAnsi="Arial" w:cs="Arial"/>
          <w:color w:val="0000FF"/>
          <w:sz w:val="22"/>
          <w:szCs w:val="22"/>
          <w:highlight w:val="white"/>
        </w:rPr>
        <w:t>="</w:t>
      </w:r>
      <w:r w:rsidR="005B2EAD" w:rsidRPr="00F12A8F">
        <w:rPr>
          <w:rFonts w:ascii="Arial" w:hAnsi="Arial" w:cs="Arial"/>
          <w:color w:val="000000"/>
          <w:sz w:val="22"/>
          <w:szCs w:val="22"/>
          <w:highlight w:val="white"/>
        </w:rPr>
        <w:t>1.2.246.10.123456</w:t>
      </w:r>
      <w:r w:rsidR="00D25364" w:rsidRPr="00F12A8F">
        <w:rPr>
          <w:rFonts w:ascii="Arial" w:hAnsi="Arial" w:cs="Arial"/>
          <w:color w:val="000000"/>
          <w:sz w:val="22"/>
          <w:szCs w:val="22"/>
          <w:highlight w:val="white"/>
        </w:rPr>
        <w:t>.10.1</w:t>
      </w:r>
      <w:r w:rsidR="00D25364" w:rsidRPr="00F12A8F">
        <w:rPr>
          <w:rFonts w:ascii="Arial" w:hAnsi="Arial" w:cs="Arial"/>
          <w:color w:val="0000FF"/>
          <w:sz w:val="22"/>
          <w:szCs w:val="22"/>
          <w:highlight w:val="white"/>
        </w:rPr>
        <w:t>"/&gt;</w:t>
      </w:r>
    </w:p>
    <w:p w14:paraId="6C1A00BB" w14:textId="77777777" w:rsidR="00D25364" w:rsidRPr="00F12A8F" w:rsidRDefault="00B6375C" w:rsidP="00D25364">
      <w:pPr>
        <w:autoSpaceDE w:val="0"/>
        <w:autoSpaceDN w:val="0"/>
        <w:adjustRightInd w:val="0"/>
        <w:rPr>
          <w:rFonts w:ascii="Arial" w:hAnsi="Arial" w:cs="Arial"/>
          <w:color w:val="000000"/>
          <w:sz w:val="22"/>
          <w:szCs w:val="22"/>
          <w:highlight w:val="white"/>
        </w:rPr>
      </w:pPr>
      <w:r w:rsidRPr="00F12A8F">
        <w:rPr>
          <w:rFonts w:ascii="Arial" w:hAnsi="Arial" w:cs="Arial"/>
          <w:color w:val="000000"/>
          <w:sz w:val="22"/>
          <w:szCs w:val="22"/>
          <w:highlight w:val="white"/>
        </w:rPr>
        <w:t xml:space="preserve">              </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name</w:t>
      </w:r>
      <w:r w:rsidR="00D25364" w:rsidRPr="00F12A8F">
        <w:rPr>
          <w:rFonts w:ascii="Arial" w:hAnsi="Arial" w:cs="Arial"/>
          <w:color w:val="0000FF"/>
          <w:sz w:val="22"/>
          <w:szCs w:val="22"/>
          <w:highlight w:val="white"/>
        </w:rPr>
        <w:t>&gt;</w:t>
      </w:r>
      <w:r w:rsidR="00D25364" w:rsidRPr="00F12A8F">
        <w:rPr>
          <w:rFonts w:ascii="Arial" w:hAnsi="Arial" w:cs="Arial"/>
          <w:color w:val="000000"/>
          <w:sz w:val="22"/>
          <w:szCs w:val="22"/>
          <w:highlight w:val="white"/>
        </w:rPr>
        <w:t>Testi terveys</w:t>
      </w:r>
      <w:r w:rsidR="005B2EAD" w:rsidRPr="00F12A8F">
        <w:rPr>
          <w:rFonts w:ascii="Arial" w:hAnsi="Arial" w:cs="Arial"/>
          <w:color w:val="000000"/>
          <w:sz w:val="22"/>
          <w:szCs w:val="22"/>
          <w:highlight w:val="white"/>
        </w:rPr>
        <w:t>asema</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name</w:t>
      </w:r>
      <w:r w:rsidR="00D25364" w:rsidRPr="00F12A8F">
        <w:rPr>
          <w:rFonts w:ascii="Arial" w:hAnsi="Arial" w:cs="Arial"/>
          <w:color w:val="0000FF"/>
          <w:sz w:val="22"/>
          <w:szCs w:val="22"/>
          <w:highlight w:val="white"/>
        </w:rPr>
        <w:t>&gt;</w:t>
      </w:r>
    </w:p>
    <w:p w14:paraId="05A8BD3C" w14:textId="77777777" w:rsidR="00D25364" w:rsidRPr="00FD22A0" w:rsidRDefault="00B6375C" w:rsidP="00600403">
      <w:pPr>
        <w:autoSpaceDE w:val="0"/>
        <w:autoSpaceDN w:val="0"/>
        <w:adjustRightInd w:val="0"/>
        <w:rPr>
          <w:rFonts w:ascii="Arial" w:hAnsi="Arial" w:cs="Arial"/>
          <w:color w:val="000000"/>
          <w:sz w:val="22"/>
          <w:szCs w:val="22"/>
          <w:highlight w:val="white"/>
          <w:lang w:val="en-US"/>
        </w:rPr>
      </w:pPr>
      <w:r w:rsidRPr="00F12A8F">
        <w:rPr>
          <w:rFonts w:ascii="Arial" w:hAnsi="Arial" w:cs="Arial"/>
          <w:color w:val="000000"/>
          <w:sz w:val="22"/>
          <w:szCs w:val="22"/>
          <w:highlight w:val="white"/>
        </w:rPr>
        <w:t xml:space="preserve">              </w:t>
      </w:r>
      <w:proofErr w:type="gramStart"/>
      <w:r w:rsidR="00D25364" w:rsidRPr="00FD22A0">
        <w:rPr>
          <w:rFonts w:ascii="Arial" w:hAnsi="Arial" w:cs="Arial"/>
          <w:color w:val="0000FF"/>
          <w:sz w:val="22"/>
          <w:szCs w:val="22"/>
          <w:highlight w:val="white"/>
          <w:lang w:val="en-US"/>
        </w:rPr>
        <w:t>&lt;!--</w:t>
      </w:r>
      <w:proofErr w:type="gramEnd"/>
      <w:r w:rsidR="00D25364" w:rsidRPr="00FD22A0">
        <w:rPr>
          <w:rFonts w:ascii="Arial" w:hAnsi="Arial" w:cs="Arial"/>
          <w:color w:val="808080"/>
          <w:sz w:val="22"/>
          <w:szCs w:val="22"/>
          <w:highlight w:val="white"/>
          <w:lang w:val="en-US"/>
        </w:rPr>
        <w:t xml:space="preserve"> puhelinnumero </w:t>
      </w:r>
      <w:r w:rsidR="00D25364" w:rsidRPr="00FD22A0">
        <w:rPr>
          <w:rFonts w:ascii="Arial" w:hAnsi="Arial" w:cs="Arial"/>
          <w:color w:val="0000FF"/>
          <w:sz w:val="22"/>
          <w:szCs w:val="22"/>
          <w:highlight w:val="white"/>
          <w:lang w:val="en-US"/>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FD22A0">
        <w:rPr>
          <w:rFonts w:ascii="Arial" w:hAnsi="Arial" w:cs="Arial"/>
          <w:color w:val="000000"/>
          <w:sz w:val="22"/>
          <w:szCs w:val="22"/>
          <w:highlight w:val="white"/>
          <w:lang w:val="en-US"/>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w:t>
      </w:r>
      <w:proofErr w:type="gramStart"/>
      <w:r w:rsidR="00D25364" w:rsidRPr="0013081A">
        <w:rPr>
          <w:rFonts w:ascii="Arial" w:hAnsi="Arial" w:cs="Arial"/>
          <w:color w:val="000000"/>
          <w:sz w:val="22"/>
          <w:szCs w:val="22"/>
          <w:highlight w:val="white"/>
          <w:lang w:val="en-GB"/>
        </w:rPr>
        <w:t>:0201234567</w:t>
      </w:r>
      <w:proofErr w:type="gramEnd"/>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addr</w:t>
      </w:r>
      <w:proofErr w:type="gramEnd"/>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54A84003" w14:textId="77BC966D" w:rsidR="0077747B" w:rsidRDefault="00AA398B">
      <w:r w:rsidRPr="00AA398B">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originalTextin lisäksi käyttää myös nullFlavor-attribuuttia</w:t>
      </w:r>
      <w:r w:rsidR="0077747B">
        <w:t xml:space="preserve"> (virka, tehtävä, toimi). </w:t>
      </w:r>
      <w:r w:rsidR="00861FA1">
        <w:t>Author</w:t>
      </w:r>
      <w:r w:rsidR="0077747B">
        <w:t>-rakenteella ilmoitetaan myös ammattiluokitus.</w:t>
      </w:r>
      <w:r w:rsidR="0004005E">
        <w:t xml:space="preserve"> </w:t>
      </w:r>
      <w:r w:rsidR="00620950">
        <w:t>Lääketieteen opiskelijoille ja sairaanhoitajille</w:t>
      </w:r>
      <w:r w:rsidR="0077747B">
        <w:t xml:space="preserve"> käytetään samaa rakennetta kuin lääkäreille. Virka, tehtävä tai toimi sijoitetaan qualifieriin, jossa name-code on 1.2. Tieto on koodaamaton (tässä tapauksessa</w:t>
      </w:r>
      <w:r w:rsidR="00A67EE7">
        <w:t>, nullFlavorill</w:t>
      </w:r>
      <w:r w:rsidR="00E623A2">
        <w:t>a kirjattava</w:t>
      </w:r>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00B6375C">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33" w:name="_Toc122512807"/>
      <w:r>
        <w:t>Potilaan tiedot</w:t>
      </w:r>
      <w:bookmarkEnd w:id="33"/>
    </w:p>
    <w:p w14:paraId="18AA7D6C" w14:textId="77777777" w:rsidR="0077747B" w:rsidRDefault="0077747B"/>
    <w:p w14:paraId="17B866C9" w14:textId="4BEC9ACF" w:rsidR="0077747B" w:rsidRDefault="0077747B">
      <w:r>
        <w:t xml:space="preserve">Potilaan tiedot ovat headerissa.  Koska vain Body-osuus allekirjoitetaan, pitää potilaan tiedot toistaa allekirjoitetussa body-osuudessa. Potilaan tiedot sijoitetaan supply-actin subject participationiin. Henkilötunnus sijoitetaan relatedSubject-luokan (role) code-attribuuttiin. </w:t>
      </w:r>
      <w:r w:rsidR="00FA0271">
        <w:t>Väliaikaisia henkilötunnuksia ei saa käyttää</w:t>
      </w:r>
      <w:r>
        <w:t xml:space="preserve">. Potilaan nimi ilmoitetaan subject-entityn name-elementissä (käytetään given- ja family-elementtejä).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25624AED" w14:textId="77777777" w:rsidR="0077747B" w:rsidRDefault="0077747B"/>
    <w:p w14:paraId="42756F5D" w14:textId="4EFBD89B" w:rsidR="0077747B" w:rsidRDefault="0077747B">
      <w:pPr>
        <w:rPr>
          <w:lang w:val="en-GB"/>
        </w:rPr>
      </w:pPr>
      <w:r>
        <w:rPr>
          <w:lang w:val="en-GB"/>
        </w:rPr>
        <w:t>Esim</w:t>
      </w:r>
      <w:r w:rsidR="007C0B9D">
        <w:rPr>
          <w:lang w:val="en-GB"/>
        </w:rPr>
        <w:t>erkki</w:t>
      </w:r>
      <w:r>
        <w:rPr>
          <w:lang w:val="en-GB"/>
        </w:rPr>
        <w:t>:</w:t>
      </w:r>
    </w:p>
    <w:p w14:paraId="06B8C861" w14:textId="77777777" w:rsidR="0077747B" w:rsidRDefault="0077747B">
      <w:pPr>
        <w:rPr>
          <w:lang w:val="en-GB"/>
        </w:rPr>
      </w:pPr>
    </w:p>
    <w:p w14:paraId="6D3D611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&lt;</w:t>
      </w:r>
      <w:r w:rsidRPr="0013081A">
        <w:rPr>
          <w:rStyle w:val="XMLDarkRed"/>
          <w:sz w:val="22"/>
          <w:lang w:val="en-GB"/>
        </w:rPr>
        <w:t>subject</w:t>
      </w:r>
      <w:r w:rsidRPr="0013081A">
        <w:rPr>
          <w:rStyle w:val="XMLRed"/>
          <w:sz w:val="22"/>
          <w:lang w:val="en-GB"/>
        </w:rPr>
        <w:t xml:space="preserve"> typeCode</w:t>
      </w:r>
      <w:r w:rsidRPr="0013081A">
        <w:rPr>
          <w:rStyle w:val="XMLBlue"/>
          <w:sz w:val="22"/>
          <w:lang w:val="en-GB"/>
        </w:rPr>
        <w:t>="</w:t>
      </w:r>
      <w:r w:rsidRPr="0013081A">
        <w:rPr>
          <w:rStyle w:val="XMLBlack"/>
          <w:sz w:val="22"/>
          <w:lang w:val="en-GB"/>
        </w:rPr>
        <w:t>SBJ</w:t>
      </w:r>
      <w:r w:rsidRPr="0013081A">
        <w:rPr>
          <w:rStyle w:val="XMLBlue"/>
          <w:sz w:val="22"/>
          <w:lang w:val="en-GB"/>
        </w:rPr>
        <w:t>"&gt;</w:t>
      </w:r>
    </w:p>
    <w:p w14:paraId="43C01774"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PAT</w:t>
      </w:r>
      <w:r w:rsidRPr="0013081A">
        <w:rPr>
          <w:rStyle w:val="XMLBlue"/>
          <w:sz w:val="22"/>
          <w:lang w:val="en-GB"/>
        </w:rPr>
        <w:t>"&gt;</w:t>
      </w:r>
    </w:p>
    <w:p w14:paraId="782E5DAD"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ab/>
      </w:r>
      <w:r w:rsidRPr="0013081A">
        <w:rPr>
          <w:rStyle w:val="XMLBlue"/>
          <w:sz w:val="22"/>
          <w:lang w:val="en-GB"/>
        </w:rPr>
        <w:tab/>
        <w:t>&lt;</w:t>
      </w:r>
      <w:r w:rsidRPr="0013081A">
        <w:rPr>
          <w:rStyle w:val="XMLDarkRed"/>
          <w:sz w:val="22"/>
          <w:lang w:val="en-GB"/>
        </w:rPr>
        <w:t>code</w:t>
      </w:r>
      <w:r w:rsidRPr="0013081A">
        <w:rPr>
          <w:rStyle w:val="XMLRed"/>
          <w:sz w:val="22"/>
          <w:lang w:val="en-GB"/>
        </w:rPr>
        <w:t xml:space="preserve"> code</w:t>
      </w:r>
      <w:r w:rsidRPr="0013081A">
        <w:rPr>
          <w:rStyle w:val="XMLBlue"/>
          <w:sz w:val="22"/>
          <w:lang w:val="en-GB"/>
        </w:rPr>
        <w:t>="</w:t>
      </w:r>
      <w:r w:rsidRPr="0013081A">
        <w:rPr>
          <w:rStyle w:val="XMLBlack"/>
          <w:sz w:val="22"/>
          <w:lang w:val="en-GB"/>
        </w:rPr>
        <w:t>140678-945A</w:t>
      </w:r>
      <w:r w:rsidRPr="0013081A">
        <w:rPr>
          <w:rStyle w:val="XMLBlue"/>
          <w:sz w:val="22"/>
          <w:lang w:val="en-GB"/>
        </w:rPr>
        <w:t>"</w:t>
      </w:r>
      <w:r w:rsidRPr="0013081A">
        <w:rPr>
          <w:rStyle w:val="XMLRed"/>
          <w:sz w:val="22"/>
          <w:lang w:val="en-GB"/>
        </w:rPr>
        <w:t xml:space="preserve"> codeSystem</w:t>
      </w:r>
      <w:r w:rsidRPr="0013081A">
        <w:rPr>
          <w:rStyle w:val="XMLBlue"/>
          <w:sz w:val="22"/>
          <w:lang w:val="en-GB"/>
        </w:rPr>
        <w:t>="</w:t>
      </w:r>
      <w:r w:rsidRPr="0013081A">
        <w:rPr>
          <w:rStyle w:val="XMLBlack"/>
          <w:sz w:val="22"/>
          <w:lang w:val="en-GB"/>
        </w:rPr>
        <w:t>1.2.246.21</w:t>
      </w:r>
      <w:r w:rsidRPr="0013081A">
        <w:rPr>
          <w:rStyle w:val="XMLBlue"/>
          <w:sz w:val="22"/>
          <w:lang w:val="en-GB"/>
        </w:rPr>
        <w:t>"/&gt;</w:t>
      </w:r>
    </w:p>
    <w:p w14:paraId="1A9D361F"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PSN</w:t>
      </w:r>
      <w:r w:rsidRPr="0013081A">
        <w:rPr>
          <w:rStyle w:val="XMLBlue"/>
          <w:sz w:val="22"/>
          <w:lang w:val="en-GB"/>
        </w:rPr>
        <w:t>"&gt;</w:t>
      </w:r>
    </w:p>
    <w:p w14:paraId="459A9789"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name</w:t>
      </w:r>
      <w:proofErr w:type="gramEnd"/>
      <w:r w:rsidRPr="0013081A">
        <w:rPr>
          <w:rStyle w:val="XMLBlue"/>
          <w:sz w:val="22"/>
          <w:lang w:val="en-GB"/>
        </w:rPr>
        <w:t>&gt;</w:t>
      </w:r>
    </w:p>
    <w:p w14:paraId="0223FF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Jaakko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0FDA957B"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3F6ED10E" w14:textId="77777777" w:rsidR="0069100F" w:rsidRPr="0013081A" w:rsidRDefault="0069100F">
      <w:pPr>
        <w:tabs>
          <w:tab w:val="left" w:pos="301"/>
          <w:tab w:val="left" w:pos="601"/>
          <w:tab w:val="left" w:pos="902"/>
          <w:tab w:val="left" w:pos="1202"/>
          <w:tab w:val="left" w:pos="1503"/>
        </w:tabs>
        <w:autoSpaceDE w:val="0"/>
        <w:autoSpaceDN w:val="0"/>
        <w:adjustRightInd w:val="0"/>
        <w:rPr>
          <w:rStyle w:val="XMLBlue"/>
          <w:color w:val="999999"/>
          <w:sz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proofErr w:type="gramStart"/>
      <w:r w:rsidRPr="0013081A">
        <w:rPr>
          <w:rStyle w:val="XMLBlue"/>
          <w:color w:val="999999"/>
          <w:sz w:val="22"/>
        </w:rPr>
        <w:t>&lt;!--</w:t>
      </w:r>
      <w:proofErr w:type="gramEnd"/>
      <w:r w:rsidRPr="0013081A">
        <w:rPr>
          <w:rStyle w:val="XMLBlue"/>
          <w:color w:val="999999"/>
          <w:sz w:val="22"/>
        </w:rPr>
        <w:t xml:space="preserve">Kutsumanimi </w:t>
      </w:r>
      <w:r w:rsidR="0042796A" w:rsidRPr="0013081A">
        <w:rPr>
          <w:rStyle w:val="XMLBlue"/>
          <w:color w:val="999999"/>
          <w:sz w:val="22"/>
        </w:rPr>
        <w:t>voidaan ilmoittaa</w:t>
      </w:r>
      <w:r w:rsidRPr="0013081A">
        <w:rPr>
          <w:rStyle w:val="XMLBlue"/>
          <w:color w:val="999999"/>
          <w:sz w:val="22"/>
        </w:rPr>
        <w:t xml:space="preserve"> </w:t>
      </w:r>
      <w:r w:rsidRPr="0013081A">
        <w:rPr>
          <w:rStyle w:val="XMLDarkRed"/>
          <w:color w:val="999999"/>
          <w:sz w:val="22"/>
        </w:rPr>
        <w:t>qualifier=”CL” attribuutilla--&gt;</w:t>
      </w:r>
    </w:p>
    <w:p w14:paraId="2BD167B4"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rPr>
        <w:t xml:space="preserve">      </w:t>
      </w:r>
      <w:r w:rsidRPr="0013081A">
        <w:rPr>
          <w:rStyle w:val="XMLBlue"/>
          <w:sz w:val="22"/>
        </w:rPr>
        <w:tab/>
      </w:r>
      <w:r w:rsidRPr="0013081A">
        <w:rPr>
          <w:rStyle w:val="XMLBlue"/>
          <w:sz w:val="22"/>
        </w:rPr>
        <w:tab/>
      </w:r>
      <w:r w:rsidRPr="0013081A">
        <w:rPr>
          <w:rStyle w:val="XMLBlue"/>
          <w:sz w:val="22"/>
        </w:rPr>
        <w:tab/>
      </w:r>
      <w:r w:rsidRPr="0013081A">
        <w:rPr>
          <w:rStyle w:val="XMLBlue"/>
          <w:sz w:val="22"/>
          <w:lang w:val="en-GB"/>
        </w:rPr>
        <w:t>&lt;</w:t>
      </w:r>
      <w:r w:rsidRPr="0013081A">
        <w:rPr>
          <w:rStyle w:val="XMLDarkRed"/>
          <w:sz w:val="22"/>
          <w:lang w:val="en-GB"/>
        </w:rPr>
        <w:t xml:space="preserve">given </w:t>
      </w:r>
      <w:r w:rsidRPr="0013081A">
        <w:rPr>
          <w:rStyle w:val="XMLDarkRed"/>
          <w:color w:val="FF0000"/>
          <w:sz w:val="22"/>
          <w:lang w:val="en-GB"/>
        </w:rPr>
        <w:t>qualifier</w:t>
      </w:r>
      <w:r w:rsidRPr="0013081A">
        <w:rPr>
          <w:rStyle w:val="XMLDarkRed"/>
          <w:color w:val="0000FF"/>
          <w:sz w:val="22"/>
          <w:lang w:val="en-GB"/>
        </w:rPr>
        <w:t>=”</w:t>
      </w:r>
      <w:r w:rsidRPr="0013081A">
        <w:rPr>
          <w:rStyle w:val="XMLDarkRed"/>
          <w:color w:val="auto"/>
          <w:sz w:val="22"/>
          <w:lang w:val="en-GB"/>
        </w:rPr>
        <w:t>CL</w:t>
      </w:r>
      <w:r w:rsidRPr="0013081A">
        <w:rPr>
          <w:rStyle w:val="XMLDarkRed"/>
          <w:color w:val="0000FF"/>
          <w:sz w:val="22"/>
          <w:lang w:val="en-GB"/>
        </w:rPr>
        <w:t>”</w:t>
      </w:r>
      <w:r w:rsidRPr="0013081A">
        <w:rPr>
          <w:rStyle w:val="XMLBlue"/>
          <w:sz w:val="22"/>
          <w:lang w:val="en-GB"/>
        </w:rPr>
        <w:t>&gt;</w:t>
      </w:r>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5A1AA99C"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family</w:t>
      </w:r>
      <w:r w:rsidRPr="0013081A">
        <w:rPr>
          <w:rStyle w:val="XMLBlue"/>
          <w:sz w:val="22"/>
          <w:lang w:val="en-GB"/>
        </w:rPr>
        <w:t>&gt;</w:t>
      </w:r>
      <w:proofErr w:type="gramEnd"/>
      <w:r w:rsidRPr="0013081A">
        <w:rPr>
          <w:rStyle w:val="XMLBlack"/>
          <w:sz w:val="22"/>
          <w:lang w:val="en-GB"/>
        </w:rPr>
        <w:t>Hulkkonen</w:t>
      </w:r>
      <w:r w:rsidRPr="0013081A">
        <w:rPr>
          <w:rStyle w:val="XMLBlue"/>
          <w:sz w:val="22"/>
          <w:lang w:val="en-GB"/>
        </w:rPr>
        <w:t>&lt;/</w:t>
      </w:r>
      <w:r w:rsidRPr="0013081A">
        <w:rPr>
          <w:rStyle w:val="XMLDarkRed"/>
          <w:sz w:val="22"/>
          <w:lang w:val="en-GB"/>
        </w:rPr>
        <w:t>family</w:t>
      </w:r>
      <w:r w:rsidRPr="0013081A">
        <w:rPr>
          <w:rStyle w:val="XMLBlue"/>
          <w:sz w:val="22"/>
          <w:lang w:val="en-GB"/>
        </w:rPr>
        <w:t>&gt;</w:t>
      </w:r>
    </w:p>
    <w:p w14:paraId="1A149331"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name</w:t>
      </w:r>
      <w:r w:rsidRPr="0013081A">
        <w:rPr>
          <w:rStyle w:val="XMLBlue"/>
          <w:sz w:val="22"/>
          <w:lang w:val="en-GB"/>
        </w:rPr>
        <w:t>&gt;</w:t>
      </w:r>
    </w:p>
    <w:p w14:paraId="10489DE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birthTime</w:t>
      </w:r>
      <w:r w:rsidRPr="0013081A">
        <w:rPr>
          <w:rStyle w:val="XMLRed"/>
          <w:sz w:val="22"/>
          <w:lang w:val="en-GB"/>
        </w:rPr>
        <w:t xml:space="preserve"> value</w:t>
      </w:r>
      <w:r w:rsidRPr="0013081A">
        <w:rPr>
          <w:rStyle w:val="XMLBlue"/>
          <w:sz w:val="22"/>
          <w:lang w:val="en-GB"/>
        </w:rPr>
        <w:t>="</w:t>
      </w:r>
      <w:r w:rsidRPr="0013081A">
        <w:rPr>
          <w:rStyle w:val="XMLBlack"/>
          <w:sz w:val="22"/>
          <w:lang w:val="en-GB"/>
        </w:rPr>
        <w:t>19780614</w:t>
      </w:r>
      <w:r w:rsidRPr="0013081A">
        <w:rPr>
          <w:rStyle w:val="XMLBlue"/>
          <w:sz w:val="22"/>
          <w:lang w:val="en-GB"/>
        </w:rPr>
        <w:t>"/&gt;</w:t>
      </w:r>
    </w:p>
    <w:p w14:paraId="7C620558"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Blue"/>
          <w:sz w:val="22"/>
          <w:lang w:val="en-GB"/>
        </w:rPr>
        <w:t>&gt;</w:t>
      </w:r>
    </w:p>
    <w:p w14:paraId="469CE8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Blue"/>
          <w:sz w:val="22"/>
          <w:lang w:val="en-GB"/>
        </w:rPr>
        <w:t>&gt;</w:t>
      </w:r>
    </w:p>
    <w:p w14:paraId="03F016C0" w14:textId="77777777" w:rsidR="0077747B" w:rsidRPr="0013081A" w:rsidRDefault="0077747B">
      <w:pPr>
        <w:tabs>
          <w:tab w:val="left" w:pos="301"/>
          <w:tab w:val="left" w:pos="601"/>
          <w:tab w:val="left" w:pos="902"/>
          <w:tab w:val="left" w:pos="1202"/>
          <w:tab w:val="left" w:pos="1503"/>
        </w:tabs>
        <w:rPr>
          <w:rStyle w:val="XMLDarkRed"/>
          <w:sz w:val="22"/>
          <w:lang w:val="en-GB"/>
        </w:rPr>
      </w:pPr>
      <w:r w:rsidRPr="0013081A">
        <w:rPr>
          <w:rStyle w:val="XMLBlue"/>
          <w:sz w:val="22"/>
          <w:lang w:val="en-GB"/>
        </w:rPr>
        <w:t>&lt;/</w:t>
      </w:r>
      <w:r w:rsidRPr="0013081A">
        <w:rPr>
          <w:rStyle w:val="XMLDarkRed"/>
          <w:sz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34" w:name="_Toc122512808"/>
      <w:r>
        <w:t>Alkuperäisen lääkemääräyksen id sekä lääkemääräyksen id</w:t>
      </w:r>
      <w:bookmarkEnd w:id="34"/>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 xml:space="preserve">Varsinaisessa reseptissä viitataan siis takaisin samaan dokumenttiin. Jos kyseessä </w:t>
      </w:r>
      <w:proofErr w:type="gramStart"/>
      <w:r>
        <w:t>on  reseptin</w:t>
      </w:r>
      <w:proofErr w:type="gramEnd"/>
      <w:r>
        <w:t xml:space="preserve"> mitätöinti tai korjaus on viittauksia kaksi, viittaus itseensä sekä viittaus 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23956">
        <w:rPr>
          <w:rStyle w:val="XMLText"/>
          <w:sz w:val="22"/>
        </w:rPr>
        <w:t>1</w:t>
      </w:r>
      <w:r w:rsidRPr="0013081A">
        <w:rPr>
          <w:rStyle w:val="XMLBlue"/>
          <w:sz w:val="22"/>
          <w:highlight w:val="white"/>
          <w:lang w:val="nl-NL"/>
        </w:rPr>
        <w:t>"</w:t>
      </w:r>
      <w:r w:rsidR="007C0B9D">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007C0B9D">
        <w:rPr>
          <w:rStyle w:val="XMLRed"/>
          <w:sz w:val="22"/>
          <w:highlight w:val="white"/>
          <w:lang w:val="nl-NL"/>
        </w:rPr>
        <w:t xml:space="preserve"> </w:t>
      </w:r>
      <w:r w:rsidRPr="00D23956">
        <w:rPr>
          <w:rStyle w:val="XMLRed"/>
          <w:sz w:val="22"/>
          <w:highlight w:val="white"/>
        </w:rPr>
        <w:t>codeSystemName</w:t>
      </w:r>
      <w:r w:rsidRPr="00D23956">
        <w:rPr>
          <w:rStyle w:val="XMLBlue"/>
          <w:sz w:val="22"/>
          <w:highlight w:val="white"/>
        </w:rPr>
        <w:t>="</w:t>
      </w:r>
      <w:r w:rsidR="00DB0353" w:rsidRPr="00D23956">
        <w:rPr>
          <w:rStyle w:val="XMLBlack"/>
          <w:sz w:val="22"/>
          <w:highlight w:val="white"/>
        </w:rPr>
        <w:t xml:space="preserve">Sähköinen lääkemääräys - Reseptisanoman </w:t>
      </w:r>
      <w:r w:rsidRPr="00D23956">
        <w:rPr>
          <w:rStyle w:val="XMLBlack"/>
          <w:sz w:val="22"/>
          <w:highlight w:val="white"/>
        </w:rPr>
        <w:t>tyyppi</w:t>
      </w:r>
      <w:r w:rsidRPr="00D23956">
        <w:rPr>
          <w:rStyle w:val="XMLBlue"/>
          <w:sz w:val="22"/>
          <w:highlight w:val="white"/>
        </w:rPr>
        <w:t>"</w:t>
      </w:r>
      <w:r w:rsidR="00234E4A">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008332F6" w:rsidRPr="00D32773">
        <w:rPr>
          <w:rStyle w:val="XMLBlack"/>
          <w:sz w:val="22"/>
          <w:highlight w:val="white"/>
        </w:rPr>
        <w:t>L</w:t>
      </w:r>
      <w:r w:rsidRPr="00D32773">
        <w:rPr>
          <w:rStyle w:val="XMLBlack"/>
          <w:sz w:val="22"/>
          <w:highlight w:val="white"/>
        </w:rPr>
        <w:t>ääkemääräys</w:t>
      </w:r>
      <w:r w:rsidRPr="00D32773">
        <w:rPr>
          <w:rStyle w:val="XMLBlue"/>
          <w:sz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32773">
        <w:rPr>
          <w:rStyle w:val="XMLText"/>
          <w:sz w:val="22"/>
          <w:lang w:val="pt-BR"/>
        </w:rPr>
        <w:t>8</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Pr="0013081A">
        <w:rPr>
          <w:rStyle w:val="XMLRed"/>
          <w:sz w:val="22"/>
          <w:highlight w:val="white"/>
          <w:lang w:val="nl-NL"/>
        </w:rPr>
        <w:t xml:space="preserve"> codeSystemName</w:t>
      </w:r>
      <w:r w:rsidRPr="0013081A">
        <w:rPr>
          <w:rStyle w:val="XMLBlue"/>
          <w:sz w:val="22"/>
          <w:highlight w:val="white"/>
          <w:lang w:val="nl-NL"/>
        </w:rPr>
        <w:t>="</w:t>
      </w:r>
      <w:r w:rsidR="00DB0353" w:rsidRPr="00D32773">
        <w:rPr>
          <w:rStyle w:val="XMLBlack"/>
          <w:sz w:val="22"/>
          <w:highlight w:val="white"/>
          <w:lang w:val="pt-BR"/>
        </w:rPr>
        <w:t xml:space="preserve">Sähköinen lääkemääräys - </w:t>
      </w:r>
      <w:r w:rsidR="008332F6" w:rsidRPr="0013081A">
        <w:rPr>
          <w:rStyle w:val="XMLBlack"/>
          <w:sz w:val="22"/>
          <w:highlight w:val="white"/>
          <w:lang w:val="nl-NL"/>
        </w:rPr>
        <w:t>Reseptisanoman tyyppi</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008332F6" w:rsidRPr="0013081A">
        <w:rPr>
          <w:rStyle w:val="XMLBlue"/>
          <w:color w:val="auto"/>
          <w:sz w:val="22"/>
          <w:highlight w:val="white"/>
          <w:lang w:val="nl-NL"/>
        </w:rPr>
        <w:t>Lääkemääräyksen</w:t>
      </w:r>
      <w:r w:rsidR="008332F6" w:rsidRPr="0013081A">
        <w:rPr>
          <w:rStyle w:val="XMLBlue"/>
          <w:sz w:val="22"/>
          <w:highlight w:val="white"/>
          <w:lang w:val="nl-NL"/>
        </w:rPr>
        <w:t xml:space="preserve"> </w:t>
      </w:r>
      <w:r w:rsidRPr="0013081A">
        <w:rPr>
          <w:rStyle w:val="XMLBlack"/>
          <w:sz w:val="22"/>
          <w:highlight w:val="white"/>
          <w:lang w:val="nl-NL"/>
        </w:rPr>
        <w:t>uusimispyyntö</w:t>
      </w:r>
      <w:r w:rsidRPr="0013081A">
        <w:rPr>
          <w:rStyle w:val="XMLBlue"/>
          <w:sz w:val="22"/>
          <w:highlight w:val="white"/>
          <w:lang w:val="nl-NL"/>
        </w:rPr>
        <w:t>"/&gt;</w:t>
      </w:r>
    </w:p>
    <w:p w14:paraId="3371EA22" w14:textId="5E8742B6" w:rsidR="0077747B" w:rsidRPr="00D23956" w:rsidRDefault="0077747B" w:rsidP="00A302D4">
      <w:pPr>
        <w:ind w:firstLine="1304"/>
        <w:rPr>
          <w:rStyle w:val="XMLBlack"/>
          <w:sz w:val="22"/>
        </w:rPr>
      </w:pPr>
      <w:r w:rsidRPr="00D23956">
        <w:rPr>
          <w:rStyle w:val="XMLBlue"/>
          <w:sz w:val="22"/>
        </w:rPr>
        <w:t>&lt;</w:t>
      </w:r>
      <w:r w:rsidRPr="00D23956">
        <w:rPr>
          <w:rStyle w:val="XMLBrown"/>
          <w:sz w:val="22"/>
        </w:rPr>
        <w:t>setId</w:t>
      </w:r>
      <w:r w:rsidRPr="00D23956">
        <w:rPr>
          <w:rStyle w:val="XMLText"/>
          <w:sz w:val="22"/>
        </w:rPr>
        <w:t xml:space="preserve"> </w:t>
      </w:r>
      <w:r w:rsidRPr="00D23956">
        <w:rPr>
          <w:rStyle w:val="XMLRed"/>
          <w:sz w:val="22"/>
        </w:rPr>
        <w:t>root</w:t>
      </w:r>
      <w:r w:rsidRPr="00D23956">
        <w:rPr>
          <w:rStyle w:val="XMLBlue"/>
          <w:sz w:val="22"/>
        </w:rPr>
        <w:t>="</w:t>
      </w:r>
      <w:r w:rsidRPr="00D23956">
        <w:rPr>
          <w:rStyle w:val="XMLText"/>
          <w:sz w:val="22"/>
        </w:rPr>
        <w:t>1.2.246.537.10.15675350.93.2006</w:t>
      </w:r>
      <w:r w:rsidRPr="00D23956">
        <w:rPr>
          <w:rStyle w:val="XMLBlue"/>
          <w:sz w:val="22"/>
        </w:rPr>
        <w:t>.</w:t>
      </w:r>
      <w:r w:rsidRPr="00D23956">
        <w:rPr>
          <w:rStyle w:val="XMLText"/>
          <w:sz w:val="22"/>
        </w:rPr>
        <w:t>504343</w:t>
      </w:r>
      <w:r w:rsidRPr="00D23956">
        <w:rPr>
          <w:rStyle w:val="XMLBlue"/>
          <w:sz w:val="22"/>
        </w:rPr>
        <w:t>"/&gt;</w:t>
      </w:r>
    </w:p>
    <w:p w14:paraId="51F2AB88"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D23956">
        <w:rPr>
          <w:rStyle w:val="XMLBlack"/>
          <w:sz w:val="22"/>
        </w:rPr>
        <w:tab/>
      </w:r>
      <w:r w:rsidRPr="00D23956">
        <w:rPr>
          <w:rStyle w:val="XMLBlack"/>
          <w:sz w:val="22"/>
        </w:rPr>
        <w:tab/>
      </w:r>
      <w:r w:rsidRPr="0013081A">
        <w:rPr>
          <w:rStyle w:val="XMLBlue"/>
          <w:sz w:val="22"/>
          <w:lang w:val="en-GB"/>
        </w:rPr>
        <w:t>&lt;/</w:t>
      </w:r>
      <w:r w:rsidRPr="0013081A">
        <w:rPr>
          <w:rStyle w:val="XMLBrown"/>
          <w:sz w:val="22"/>
          <w:lang w:val="en-GB"/>
        </w:rPr>
        <w:t>externalDocument</w:t>
      </w:r>
      <w:r w:rsidRPr="0013081A">
        <w:rPr>
          <w:rStyle w:val="XMLBlue"/>
          <w:sz w:val="22"/>
          <w:lang w:val="en-GB"/>
        </w:rPr>
        <w:t>&gt;</w:t>
      </w:r>
    </w:p>
    <w:p w14:paraId="2919C8FC" w14:textId="77777777" w:rsidR="007B6EE3" w:rsidRPr="0013081A" w:rsidRDefault="0077747B" w:rsidP="007B6EE3">
      <w:pPr>
        <w:rPr>
          <w:rStyle w:val="XMLBlue"/>
          <w:sz w:val="22"/>
          <w:lang w:val="en-GB"/>
        </w:rPr>
      </w:pPr>
      <w:r w:rsidRPr="0013081A">
        <w:rPr>
          <w:rStyle w:val="XMLBlue"/>
          <w:sz w:val="22"/>
          <w:lang w:val="en-GB"/>
        </w:rPr>
        <w:t>&lt;/</w:t>
      </w:r>
      <w:r w:rsidRPr="0013081A">
        <w:rPr>
          <w:rStyle w:val="XMLBrown"/>
          <w:sz w:val="22"/>
          <w:lang w:val="en-GB"/>
        </w:rPr>
        <w:t>reference</w:t>
      </w:r>
      <w:r w:rsidRPr="0013081A">
        <w:rPr>
          <w:rStyle w:val="XMLBlue"/>
          <w:sz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35" w:name="_Ref291079407"/>
      <w:bookmarkStart w:id="36" w:name="_Ref291079411"/>
      <w:bookmarkStart w:id="37" w:name="_Toc122512809"/>
      <w:r>
        <w:rPr>
          <w:lang w:val="en-GB"/>
        </w:rPr>
        <w:t>Vaikuttavat ainesosat</w:t>
      </w:r>
      <w:bookmarkEnd w:id="35"/>
      <w:bookmarkEnd w:id="36"/>
      <w:bookmarkEnd w:id="37"/>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component-osiota.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38" w:name="_Toc122512810"/>
      <w:r>
        <w:t>Tietojen yhteenveto</w:t>
      </w:r>
      <w:bookmarkEnd w:id="38"/>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001E48B9">
        <w:rPr>
          <w:b/>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001E48B9">
        <w:rPr>
          <w:b/>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001E48B9">
        <w:rPr>
          <w:b/>
          <w:color w:val="000000"/>
        </w:rPr>
        <w:t>tietosisältömäärittelyn vastaava CodeId</w:t>
      </w:r>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00ED1B41">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määrittelyn vastaava CodeId</w:t>
            </w:r>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00ED1B41">
        <w:tc>
          <w:tcPr>
            <w:tcW w:w="2216" w:type="dxa"/>
          </w:tcPr>
          <w:p w14:paraId="4F6667F2" w14:textId="7D6B72D3" w:rsidR="00865E09" w:rsidRPr="00A302D4" w:rsidRDefault="00865E09">
            <w:pPr>
              <w:rPr>
                <w:sz w:val="22"/>
              </w:rPr>
            </w:pPr>
            <w:r w:rsidRPr="00A302D4">
              <w:rPr>
                <w:sz w:val="22"/>
              </w:rPr>
              <w:t xml:space="preserve">vaikuttavan ainesosan  vahvuus/määrä </w:t>
            </w:r>
          </w:p>
        </w:tc>
        <w:tc>
          <w:tcPr>
            <w:tcW w:w="2216" w:type="dxa"/>
          </w:tcPr>
          <w:p w14:paraId="7F6D6E69" w14:textId="79F70500" w:rsidR="00865E09" w:rsidRPr="00A302D4" w:rsidRDefault="00A4238E">
            <w:pPr>
              <w:rPr>
                <w:sz w:val="22"/>
              </w:rPr>
            </w:pPr>
            <w:r>
              <w:rPr>
                <w:sz w:val="22"/>
              </w:rPr>
              <w:t>CodeId 16</w:t>
            </w:r>
          </w:p>
        </w:tc>
        <w:tc>
          <w:tcPr>
            <w:tcW w:w="1003" w:type="dxa"/>
          </w:tcPr>
          <w:p w14:paraId="36317B35" w14:textId="3CCF7FFA" w:rsidR="00865E09" w:rsidRPr="00A302D4" w:rsidRDefault="00865E09">
            <w:pPr>
              <w:rPr>
                <w:sz w:val="22"/>
              </w:rPr>
            </w:pPr>
            <w:r w:rsidRPr="00A302D4">
              <w:rPr>
                <w:sz w:val="22"/>
              </w:rPr>
              <w:t>(max 80 mkiä)</w:t>
            </w:r>
          </w:p>
        </w:tc>
        <w:tc>
          <w:tcPr>
            <w:tcW w:w="2924" w:type="dxa"/>
          </w:tcPr>
          <w:p w14:paraId="3CEEA204" w14:textId="53309129"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343B45D3" w14:textId="77777777" w:rsidTr="00ED1B41">
        <w:tc>
          <w:tcPr>
            <w:tcW w:w="2216" w:type="dxa"/>
          </w:tcPr>
          <w:p w14:paraId="53AAD668" w14:textId="1E20FA65" w:rsidR="00865E09" w:rsidRPr="00A302D4" w:rsidRDefault="00865E09">
            <w:pPr>
              <w:rPr>
                <w:sz w:val="22"/>
              </w:rPr>
            </w:pPr>
            <w:r w:rsidRPr="00A302D4">
              <w:rPr>
                <w:sz w:val="22"/>
              </w:rPr>
              <w:t xml:space="preserve">vaikuttavan ainesosan vahvuuden/määrän yksikkö </w:t>
            </w:r>
          </w:p>
        </w:tc>
        <w:tc>
          <w:tcPr>
            <w:tcW w:w="2216" w:type="dxa"/>
          </w:tcPr>
          <w:p w14:paraId="03DDD6D8" w14:textId="7586F8F2" w:rsidR="00865E09" w:rsidRPr="00A302D4" w:rsidRDefault="00D52A5D">
            <w:pPr>
              <w:rPr>
                <w:sz w:val="22"/>
              </w:rPr>
            </w:pPr>
            <w:r>
              <w:rPr>
                <w:sz w:val="22"/>
              </w:rPr>
              <w:t>CodeId 16</w:t>
            </w:r>
          </w:p>
        </w:tc>
        <w:tc>
          <w:tcPr>
            <w:tcW w:w="1003" w:type="dxa"/>
          </w:tcPr>
          <w:p w14:paraId="32E203F1" w14:textId="2F1997B5" w:rsidR="00865E09" w:rsidRPr="00A302D4" w:rsidRDefault="00865E09">
            <w:pPr>
              <w:rPr>
                <w:sz w:val="22"/>
              </w:rPr>
            </w:pPr>
            <w:r w:rsidRPr="00A302D4">
              <w:rPr>
                <w:sz w:val="22"/>
              </w:rPr>
              <w:t>(max 80 mkiä)</w:t>
            </w:r>
          </w:p>
        </w:tc>
        <w:tc>
          <w:tcPr>
            <w:tcW w:w="2924" w:type="dxa"/>
          </w:tcPr>
          <w:p w14:paraId="3B664B47" w14:textId="0DF794FC"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449AD255" w14:textId="77777777" w:rsidTr="00ED1B41">
        <w:tc>
          <w:tcPr>
            <w:tcW w:w="2216" w:type="dxa"/>
          </w:tcPr>
          <w:p w14:paraId="37C1E94E" w14:textId="77777777" w:rsidR="00865E09" w:rsidRPr="00A302D4" w:rsidRDefault="00865E09">
            <w:pPr>
              <w:rPr>
                <w:sz w:val="22"/>
              </w:rPr>
            </w:pPr>
            <w:r w:rsidRPr="00A302D4">
              <w:rPr>
                <w:sz w:val="22"/>
              </w:rPr>
              <w:t>vaikuttavan aineen vahvuus/määrä tekstimuotoisena</w:t>
            </w:r>
          </w:p>
        </w:tc>
        <w:tc>
          <w:tcPr>
            <w:tcW w:w="2216" w:type="dxa"/>
          </w:tcPr>
          <w:p w14:paraId="6ED423BB" w14:textId="488BD9B0" w:rsidR="00865E09" w:rsidRPr="00A302D4" w:rsidRDefault="00921498">
            <w:pPr>
              <w:rPr>
                <w:sz w:val="22"/>
              </w:rPr>
            </w:pPr>
            <w:r>
              <w:rPr>
                <w:sz w:val="22"/>
              </w:rPr>
              <w:t>CodeId 17</w:t>
            </w:r>
          </w:p>
        </w:tc>
        <w:tc>
          <w:tcPr>
            <w:tcW w:w="1003" w:type="dxa"/>
          </w:tcPr>
          <w:p w14:paraId="5A00ADBD" w14:textId="73D288B9" w:rsidR="00865E09" w:rsidRPr="00A302D4" w:rsidRDefault="00865E09">
            <w:pPr>
              <w:rPr>
                <w:sz w:val="22"/>
              </w:rPr>
            </w:pPr>
            <w:r w:rsidRPr="00A302D4">
              <w:rPr>
                <w:sz w:val="22"/>
              </w:rPr>
              <w:t>(max 80 mkiä)</w:t>
            </w:r>
          </w:p>
        </w:tc>
        <w:tc>
          <w:tcPr>
            <w:tcW w:w="2924" w:type="dxa"/>
          </w:tcPr>
          <w:p w14:paraId="21FEC0D7" w14:textId="00085F91" w:rsidR="00865E09" w:rsidRPr="00A302D4" w:rsidRDefault="00865E09">
            <w:pPr>
              <w:rPr>
                <w:sz w:val="22"/>
              </w:rPr>
            </w:pPr>
            <w:r>
              <w:rPr>
                <w:sz w:val="22"/>
              </w:rPr>
              <w:t xml:space="preserve">EP, pakollinen jos valmisteen laji = 7 ja </w:t>
            </w:r>
            <w:r w:rsidR="003615B8" w:rsidRPr="003615B8">
              <w:rPr>
                <w:sz w:val="22"/>
              </w:rPr>
              <w:t>Ainesosan vahvuus/määrä ja yksikkö = tyhjä</w:t>
            </w:r>
          </w:p>
        </w:tc>
      </w:tr>
      <w:tr w:rsidR="00865E09" w:rsidRPr="00A302D4" w14:paraId="219600DB" w14:textId="77777777" w:rsidTr="00ED1B41">
        <w:tc>
          <w:tcPr>
            <w:tcW w:w="2216" w:type="dxa"/>
          </w:tcPr>
          <w:p w14:paraId="0D743853" w14:textId="7232C456" w:rsidR="00865E09" w:rsidRPr="00A302D4" w:rsidRDefault="00865E09">
            <w:pPr>
              <w:rPr>
                <w:sz w:val="22"/>
              </w:rPr>
            </w:pPr>
            <w:r w:rsidRPr="00A302D4">
              <w:rPr>
                <w:sz w:val="22"/>
              </w:rPr>
              <w:t xml:space="preserve">vaikuttavan ainesosan ATC-koodi </w:t>
            </w:r>
          </w:p>
        </w:tc>
        <w:tc>
          <w:tcPr>
            <w:tcW w:w="2216" w:type="dxa"/>
          </w:tcPr>
          <w:p w14:paraId="6AAF246C" w14:textId="5C153606" w:rsidR="00865E09" w:rsidRDefault="002678DE">
            <w:pPr>
              <w:rPr>
                <w:sz w:val="22"/>
              </w:rPr>
            </w:pPr>
            <w:r>
              <w:rPr>
                <w:sz w:val="22"/>
              </w:rPr>
              <w:t>CodeId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pPr>
              <w:rPr>
                <w:sz w:val="22"/>
              </w:rPr>
            </w:pPr>
            <w:r w:rsidRPr="00A302D4">
              <w:rPr>
                <w:sz w:val="22"/>
              </w:rPr>
              <w:t>(max 9 mkiä)</w:t>
            </w:r>
          </w:p>
        </w:tc>
        <w:tc>
          <w:tcPr>
            <w:tcW w:w="2924" w:type="dxa"/>
          </w:tcPr>
          <w:p w14:paraId="37D9932C" w14:textId="5C065E0B" w:rsidR="00865E09" w:rsidRPr="00A302D4" w:rsidRDefault="0041251B">
            <w:pPr>
              <w:rPr>
                <w:sz w:val="22"/>
              </w:rPr>
            </w:pPr>
            <w:r w:rsidRPr="0041251B">
              <w:rPr>
                <w:sz w:val="22"/>
              </w:rPr>
              <w:t>EP, pakollinen</w:t>
            </w:r>
            <w:r>
              <w:rPr>
                <w:sz w:val="22"/>
              </w:rPr>
              <w:t xml:space="preserve"> jos</w:t>
            </w:r>
            <w:r w:rsidR="002814C9">
              <w:rPr>
                <w:sz w:val="22"/>
              </w:rPr>
              <w:t xml:space="preserve"> valmisteen laji=7 ja</w:t>
            </w:r>
            <w:r w:rsidRPr="0041251B">
              <w:rPr>
                <w:sz w:val="22"/>
              </w:rPr>
              <w:t xml:space="preserve"> </w:t>
            </w:r>
            <w:r w:rsidR="00930995">
              <w:rPr>
                <w:sz w:val="22"/>
              </w:rPr>
              <w:t>vaikuttavan ainesosan nimi tekstimuotoisena</w:t>
            </w:r>
            <w:r w:rsidRPr="0041251B">
              <w:rPr>
                <w:sz w:val="22"/>
              </w:rPr>
              <w:t xml:space="preserve"> = tyhjä</w:t>
            </w:r>
          </w:p>
        </w:tc>
      </w:tr>
      <w:tr w:rsidR="00865E09" w:rsidRPr="00A302D4" w14:paraId="76851BEE" w14:textId="77777777" w:rsidTr="00ED1B41">
        <w:tc>
          <w:tcPr>
            <w:tcW w:w="2216" w:type="dxa"/>
          </w:tcPr>
          <w:p w14:paraId="6C1E0279" w14:textId="20A31AAB" w:rsidR="00865E09" w:rsidRPr="00A302D4" w:rsidRDefault="00865E09">
            <w:pPr>
              <w:rPr>
                <w:sz w:val="22"/>
              </w:rPr>
            </w:pPr>
            <w:r w:rsidRPr="00A302D4">
              <w:rPr>
                <w:sz w:val="22"/>
              </w:rPr>
              <w:t xml:space="preserve">vaikuttavan ainesosan ATC-koodin mukainen nimi </w:t>
            </w:r>
          </w:p>
        </w:tc>
        <w:tc>
          <w:tcPr>
            <w:tcW w:w="2216" w:type="dxa"/>
          </w:tcPr>
          <w:p w14:paraId="682EE728" w14:textId="35967865" w:rsidR="00865E09" w:rsidRPr="00A302D4" w:rsidRDefault="00B071EB">
            <w:pPr>
              <w:rPr>
                <w:sz w:val="22"/>
              </w:rPr>
            </w:pPr>
            <w:r>
              <w:rPr>
                <w:sz w:val="22"/>
              </w:rPr>
              <w:t>CodeId 14</w:t>
            </w:r>
          </w:p>
        </w:tc>
        <w:tc>
          <w:tcPr>
            <w:tcW w:w="1003" w:type="dxa"/>
          </w:tcPr>
          <w:p w14:paraId="685337AE" w14:textId="30E54FB0" w:rsidR="00865E09" w:rsidRPr="00A302D4" w:rsidRDefault="00865E09">
            <w:pPr>
              <w:rPr>
                <w:sz w:val="22"/>
              </w:rPr>
            </w:pPr>
            <w:r w:rsidRPr="00A302D4">
              <w:rPr>
                <w:sz w:val="22"/>
              </w:rPr>
              <w:t>(max 200 mkiä)</w:t>
            </w:r>
          </w:p>
        </w:tc>
        <w:tc>
          <w:tcPr>
            <w:tcW w:w="2924" w:type="dxa"/>
          </w:tcPr>
          <w:p w14:paraId="7972D373" w14:textId="4D290034" w:rsidR="00865E09" w:rsidRPr="00A302D4" w:rsidRDefault="00482879">
            <w:pPr>
              <w:rPr>
                <w:sz w:val="22"/>
              </w:rPr>
            </w:pPr>
            <w:r w:rsidRPr="00482879">
              <w:rPr>
                <w:sz w:val="22"/>
              </w:rPr>
              <w:t>EP, pakollinen</w:t>
            </w:r>
            <w:r>
              <w:rPr>
                <w:sz w:val="22"/>
              </w:rPr>
              <w:t xml:space="preserve"> jos</w:t>
            </w:r>
            <w:r w:rsidRPr="00482879">
              <w:rPr>
                <w:sz w:val="22"/>
              </w:rPr>
              <w:t xml:space="preserve"> </w:t>
            </w:r>
            <w:r w:rsidR="002814C9">
              <w:rPr>
                <w:sz w:val="22"/>
              </w:rPr>
              <w:t xml:space="preserve">valmisteen laji=7 ja </w:t>
            </w:r>
            <w:r w:rsidR="001914A5">
              <w:rPr>
                <w:sz w:val="22"/>
              </w:rPr>
              <w:t>vaikuttavan ainesosan nimi tekstimuotoisena</w:t>
            </w:r>
            <w:r w:rsidRPr="00482879">
              <w:rPr>
                <w:sz w:val="22"/>
              </w:rPr>
              <w:t xml:space="preserve"> = tyhjä</w:t>
            </w:r>
          </w:p>
        </w:tc>
      </w:tr>
      <w:tr w:rsidR="00865E09" w:rsidRPr="00A302D4" w14:paraId="755B376E" w14:textId="77777777" w:rsidTr="00ED1B41">
        <w:tc>
          <w:tcPr>
            <w:tcW w:w="2216" w:type="dxa"/>
          </w:tcPr>
          <w:p w14:paraId="0FAD9848" w14:textId="1C18A86D" w:rsidR="00865E09" w:rsidRPr="00A302D4" w:rsidRDefault="00865E09">
            <w:pPr>
              <w:rPr>
                <w:sz w:val="22"/>
              </w:rPr>
            </w:pPr>
            <w:r w:rsidRPr="00A302D4">
              <w:rPr>
                <w:sz w:val="22"/>
              </w:rPr>
              <w:t xml:space="preserve">vaikuttavan ainesosan </w:t>
            </w:r>
            <w:r w:rsidR="0007633D">
              <w:rPr>
                <w:sz w:val="22"/>
              </w:rPr>
              <w:t>nimi tekstimuotoisena</w:t>
            </w:r>
            <w:r w:rsidRPr="00A302D4">
              <w:rPr>
                <w:sz w:val="22"/>
              </w:rPr>
              <w:t xml:space="preserve"> </w:t>
            </w:r>
          </w:p>
        </w:tc>
        <w:tc>
          <w:tcPr>
            <w:tcW w:w="2216" w:type="dxa"/>
          </w:tcPr>
          <w:p w14:paraId="4328957D" w14:textId="0408FEE2" w:rsidR="00865E09" w:rsidRPr="00A302D4" w:rsidRDefault="00BD360C">
            <w:pPr>
              <w:rPr>
                <w:sz w:val="22"/>
              </w:rPr>
            </w:pPr>
            <w:r>
              <w:rPr>
                <w:sz w:val="22"/>
              </w:rPr>
              <w:t>CodeId 15</w:t>
            </w:r>
          </w:p>
        </w:tc>
        <w:tc>
          <w:tcPr>
            <w:tcW w:w="1003" w:type="dxa"/>
          </w:tcPr>
          <w:p w14:paraId="25B0FB60" w14:textId="0CBCD448" w:rsidR="00865E09" w:rsidRPr="00A302D4" w:rsidRDefault="00865E09">
            <w:pPr>
              <w:rPr>
                <w:sz w:val="22"/>
              </w:rPr>
            </w:pPr>
            <w:r w:rsidRPr="00A302D4">
              <w:rPr>
                <w:sz w:val="22"/>
              </w:rPr>
              <w:t>(max 200 mkiä)</w:t>
            </w:r>
          </w:p>
        </w:tc>
        <w:tc>
          <w:tcPr>
            <w:tcW w:w="2924" w:type="dxa"/>
          </w:tcPr>
          <w:p w14:paraId="5E29254E" w14:textId="224FBED6" w:rsidR="00865E09" w:rsidRPr="00A302D4" w:rsidRDefault="00967D09" w:rsidP="002814C9">
            <w:pPr>
              <w:rPr>
                <w:sz w:val="22"/>
              </w:rPr>
            </w:pPr>
            <w:r>
              <w:rPr>
                <w:sz w:val="22"/>
              </w:rPr>
              <w:t xml:space="preserve">EP, </w:t>
            </w:r>
            <w:r w:rsidRPr="00967D09">
              <w:rPr>
                <w:sz w:val="22"/>
              </w:rPr>
              <w:t>pakollinen</w:t>
            </w:r>
            <w:r w:rsidR="002814C9">
              <w:rPr>
                <w:sz w:val="22"/>
              </w:rPr>
              <w:t>, kun tieto löytyy Lääketietokannasta tai</w:t>
            </w:r>
            <w:r>
              <w:rPr>
                <w:sz w:val="22"/>
              </w:rPr>
              <w:t xml:space="preserve"> jos</w:t>
            </w:r>
            <w:r w:rsidR="002814C9">
              <w:rPr>
                <w:sz w:val="22"/>
              </w:rPr>
              <w:t xml:space="preserve"> valmisteen laji=7 ja</w:t>
            </w:r>
            <w:r w:rsidRPr="00967D09">
              <w:rPr>
                <w:sz w:val="22"/>
              </w:rPr>
              <w:t xml:space="preserve"> </w:t>
            </w:r>
            <w:r w:rsidR="003A15E8">
              <w:rPr>
                <w:sz w:val="22"/>
              </w:rPr>
              <w:t>vaikuttavan ainesosan ATC-koodi</w:t>
            </w:r>
            <w:r w:rsidRPr="00967D09">
              <w:rPr>
                <w:sz w:val="22"/>
              </w:rPr>
              <w:t xml:space="preserve"> = tyhjä</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&lt;entry&gt;&lt;organizer&gt;-rakenteella, jossa organizerin koodi on 4 (lääkityslistan kenttäkoodi).</w:t>
      </w:r>
      <w:r w:rsidR="001736D4">
        <w:t xml:space="preserve"> Vaikuttavien aineiden toistuma toteutetaan </w:t>
      </w:r>
      <w:r w:rsidR="002E7BEA">
        <w:t>toistamalla component-rakennetta organizerin alla tarvittava määrä.</w:t>
      </w:r>
    </w:p>
    <w:p w14:paraId="7CAF753D" w14:textId="77777777" w:rsidR="00A02B63" w:rsidRDefault="00A02B63"/>
    <w:p w14:paraId="7461E4D1" w14:textId="44CE8615" w:rsidR="0077747B" w:rsidRPr="00EE6BB0" w:rsidRDefault="00A02B63">
      <w:pPr>
        <w:rPr>
          <w:lang w:val="en-GB"/>
        </w:rPr>
      </w:pPr>
      <w:r w:rsidRPr="00EE6BB0">
        <w:rPr>
          <w:lang w:val="en-GB"/>
        </w:rPr>
        <w:t>Esim</w:t>
      </w:r>
      <w:r w:rsidR="00ED1B41">
        <w:rPr>
          <w:lang w:val="en-GB"/>
        </w:rPr>
        <w:t>erkki</w:t>
      </w:r>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4</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Lääkkeen vaikuttava aine</w:t>
      </w:r>
      <w:r w:rsidR="0077747B" w:rsidRPr="0013081A">
        <w:rPr>
          <w:rStyle w:val="XMLBlue"/>
          <w:sz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39" w:name="_Toc122512811"/>
      <w:r>
        <w:t>Määrä (v</w:t>
      </w:r>
      <w:r w:rsidR="0077747B">
        <w:t>ahvuus</w:t>
      </w:r>
      <w:r>
        <w:t>)</w:t>
      </w:r>
      <w:r w:rsidR="0077747B">
        <w:t>, nimi ja ATC-koodi</w:t>
      </w:r>
      <w:bookmarkEnd w:id="39"/>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proofErr w:type="gramStart"/>
      <w:r w:rsidRPr="00EE6BB0">
        <w:rPr>
          <w:lang w:val="en-GB"/>
        </w:rPr>
        <w:t>Esim.:</w:t>
      </w:r>
      <w:proofErr w:type="gramEnd"/>
      <w:r w:rsidRPr="00EE6BB0">
        <w:rPr>
          <w:lang w:val="en-GB"/>
        </w:rPr>
        <w:t xml:space="preserve">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proofErr w:type="gramStart"/>
      <w:r w:rsidRPr="0013081A">
        <w:rPr>
          <w:rStyle w:val="XMLDarkRed"/>
          <w:sz w:val="22"/>
          <w:highlight w:val="white"/>
          <w:lang w:val="en-GB"/>
        </w:rPr>
        <w:t>doseQuantity</w:t>
      </w:r>
      <w:proofErr w:type="gramEnd"/>
      <w:r w:rsidRPr="0013081A">
        <w:rPr>
          <w:rStyle w:val="XMLBlue"/>
          <w:sz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center</w:t>
      </w:r>
      <w:r w:rsidRPr="0013081A">
        <w:rPr>
          <w:rStyle w:val="XMLRed"/>
          <w:sz w:val="22"/>
          <w:highlight w:val="white"/>
          <w:lang w:val="en-GB"/>
        </w:rPr>
        <w:t xml:space="preserve"> value</w:t>
      </w:r>
      <w:r w:rsidRPr="0013081A">
        <w:rPr>
          <w:rStyle w:val="XMLBlue"/>
          <w:sz w:val="22"/>
          <w:highlight w:val="white"/>
          <w:lang w:val="en-GB"/>
        </w:rPr>
        <w:t>="</w:t>
      </w:r>
      <w:r w:rsidRPr="0013081A">
        <w:rPr>
          <w:rStyle w:val="XMLBlack"/>
          <w:sz w:val="22"/>
          <w:highlight w:val="white"/>
          <w:lang w:val="en-GB"/>
        </w:rPr>
        <w:t>600</w:t>
      </w:r>
      <w:r w:rsidRPr="0013081A">
        <w:rPr>
          <w:rStyle w:val="XMLBlue"/>
          <w:sz w:val="22"/>
          <w:highlight w:val="white"/>
          <w:lang w:val="en-GB"/>
        </w:rPr>
        <w:t>"</w:t>
      </w:r>
      <w:r w:rsidRPr="0013081A">
        <w:rPr>
          <w:rStyle w:val="XMLRed"/>
          <w:sz w:val="22"/>
          <w:highlight w:val="white"/>
          <w:lang w:val="en-GB"/>
        </w:rPr>
        <w:t xml:space="preserve"> unit</w:t>
      </w:r>
      <w:r w:rsidRPr="0013081A">
        <w:rPr>
          <w:rStyle w:val="XMLBlue"/>
          <w:sz w:val="22"/>
          <w:highlight w:val="white"/>
          <w:lang w:val="en-GB"/>
        </w:rPr>
        <w:t>="</w:t>
      </w:r>
      <w:r w:rsidRPr="0013081A">
        <w:rPr>
          <w:rStyle w:val="XMLBlack"/>
          <w:sz w:val="22"/>
          <w:highlight w:val="white"/>
          <w:lang w:val="en-GB"/>
        </w:rPr>
        <w:t>mg</w:t>
      </w:r>
      <w:r w:rsidRPr="0013081A">
        <w:rPr>
          <w:rStyle w:val="XMLBlue"/>
          <w:sz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Pr="0013081A">
        <w:rPr>
          <w:rStyle w:val="XMLBlue"/>
          <w:sz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000E46C0">
        <w:rPr>
          <w:rStyle w:val="XMLBlue"/>
          <w:b/>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003132F8" w:rsidRPr="0013081A">
        <w:rPr>
          <w:rStyle w:val="XMLDarkRed"/>
          <w:sz w:val="22"/>
          <w:highlight w:val="white"/>
          <w:lang w:val="en-GB"/>
        </w:rPr>
        <w:t xml:space="preserve"> </w:t>
      </w:r>
      <w:r w:rsidR="003132F8" w:rsidRPr="0013081A">
        <w:rPr>
          <w:rStyle w:val="XMLDarkRed"/>
          <w:color w:val="FF0000"/>
          <w:sz w:val="22"/>
          <w:highlight w:val="white"/>
          <w:lang w:val="en-GB"/>
        </w:rPr>
        <w:t>nullFlavor</w:t>
      </w:r>
      <w:r w:rsidR="003132F8" w:rsidRPr="0013081A">
        <w:rPr>
          <w:rStyle w:val="XMLBlue"/>
          <w:sz w:val="22"/>
          <w:highlight w:val="white"/>
          <w:lang w:val="en-GB"/>
        </w:rPr>
        <w:t>=”</w:t>
      </w:r>
      <w:r w:rsidR="003132F8" w:rsidRPr="0013081A">
        <w:rPr>
          <w:rStyle w:val="XMLDarkRed"/>
          <w:color w:val="auto"/>
          <w:sz w:val="22"/>
          <w:highlight w:val="white"/>
          <w:lang w:val="en-GB"/>
        </w:rPr>
        <w:t>OTH</w:t>
      </w:r>
      <w:r w:rsidR="003132F8" w:rsidRPr="0013081A">
        <w:rPr>
          <w:rStyle w:val="XMLBlue"/>
          <w:sz w:val="22"/>
          <w:highlight w:val="white"/>
          <w:lang w:val="en-GB"/>
        </w:rPr>
        <w:t>”</w:t>
      </w:r>
      <w:r w:rsidRPr="0013081A">
        <w:rPr>
          <w:rStyle w:val="XMLBlue"/>
          <w:sz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translation</w:t>
      </w:r>
      <w:proofErr w:type="gramEnd"/>
      <w:r w:rsidRPr="0013081A">
        <w:rPr>
          <w:rStyle w:val="XMLBlue"/>
          <w:sz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originalText</w:t>
      </w:r>
      <w:r w:rsidRPr="0013081A">
        <w:rPr>
          <w:rStyle w:val="XMLBlue"/>
          <w:sz w:val="22"/>
          <w:highlight w:val="white"/>
          <w:lang w:val="en-GB"/>
        </w:rPr>
        <w:t>&gt;</w:t>
      </w:r>
      <w:proofErr w:type="gramEnd"/>
      <w:r w:rsidR="003132F8" w:rsidRPr="0013081A">
        <w:rPr>
          <w:rStyle w:val="XMLBlue"/>
          <w:color w:val="auto"/>
          <w:sz w:val="22"/>
          <w:highlight w:val="white"/>
          <w:lang w:val="en-GB"/>
        </w:rPr>
        <w:t>q.s</w:t>
      </w:r>
      <w:r w:rsidRPr="0013081A">
        <w:rPr>
          <w:rStyle w:val="XMLBlue"/>
          <w:sz w:val="22"/>
          <w:highlight w:val="white"/>
          <w:lang w:val="en-GB"/>
        </w:rPr>
        <w:t>&lt;/</w:t>
      </w:r>
      <w:r w:rsidRPr="0013081A">
        <w:rPr>
          <w:rStyle w:val="XMLBrown"/>
          <w:sz w:val="22"/>
          <w:highlight w:val="white"/>
          <w:lang w:val="en-GB"/>
        </w:rPr>
        <w:t>originalText</w:t>
      </w:r>
      <w:r w:rsidRPr="0013081A">
        <w:rPr>
          <w:rStyle w:val="XMLBlue"/>
          <w:sz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BF76F2">
        <w:rPr>
          <w:rStyle w:val="XMLBlue"/>
          <w:sz w:val="22"/>
          <w:highlight w:val="white"/>
        </w:rPr>
        <w:t>&lt;/</w:t>
      </w:r>
      <w:r w:rsidRPr="00BF76F2">
        <w:rPr>
          <w:rStyle w:val="XMLBrown"/>
          <w:sz w:val="22"/>
          <w:highlight w:val="white"/>
        </w:rPr>
        <w:t>translation</w:t>
      </w:r>
      <w:r w:rsidRPr="00BF76F2">
        <w:rPr>
          <w:rStyle w:val="XMLBlue"/>
          <w:sz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rPr>
        <w:t>&lt;/</w:t>
      </w:r>
      <w:r w:rsidRPr="0013081A">
        <w:rPr>
          <w:rStyle w:val="XMLDarkRed"/>
          <w:sz w:val="22"/>
          <w:highlight w:val="white"/>
        </w:rPr>
        <w:t>doseQuantity</w:t>
      </w:r>
      <w:r w:rsidRPr="0013081A">
        <w:rPr>
          <w:rStyle w:val="XMLBlue"/>
          <w:sz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6FE1860A"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w:t>
      </w:r>
      <w:r w:rsidR="0004005E">
        <w:t>.</w:t>
      </w:r>
      <w:r>
        <w:t xml:space="preserve"> 2) tai tehdasvalmiste, josta apteekissa valmistettava lääke sekoitetaan (esim</w:t>
      </w:r>
      <w:r w:rsidR="0004005E">
        <w:t>.</w:t>
      </w:r>
      <w:r>
        <w:t xml:space="preserve"> 3).</w:t>
      </w:r>
      <w:r w:rsidR="00E011D9">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009332F5">
        <w:t xml:space="preserve"> </w:t>
      </w:r>
      <w:r w:rsidR="006F74AC" w:rsidRPr="003F5484">
        <w:t xml:space="preserve">ATC-koodin codeSystem esitetään sanomissa niin, että codeSystemiin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name elementissä, joka on tietotyyppiä EN, esim. &lt;name&gt;vaikuttava ainesosa x&lt;/name&gt;. Koodaamaton nimi on enintään 200 merkkiä. Lääketietokannan versio ilmoitetaan muodossa </w:t>
      </w:r>
      <w:proofErr w:type="gramStart"/>
      <w:r>
        <w:t>vuosiluku.versio</w:t>
      </w:r>
      <w:proofErr w:type="gramEnd"/>
      <w:r>
        <w:t>.</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7878F5" w:rsidRPr="00D32773">
        <w:rPr>
          <w:sz w:val="22"/>
        </w:rPr>
        <w:t xml:space="preserve"> </w:t>
      </w:r>
      <w:r w:rsidR="007878F5" w:rsidRPr="00D32773">
        <w:rPr>
          <w:rFonts w:ascii="Arial" w:hAnsi="Arial" w:cs="Arial"/>
          <w:color w:val="000000"/>
          <w:sz w:val="22"/>
        </w:rPr>
        <w:t>D07AA02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570381"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570381" w:rsidRPr="00D32773">
        <w:rPr>
          <w:rFonts w:ascii="Arial" w:hAnsi="Arial" w:cs="Arial"/>
          <w:color w:val="000000"/>
          <w:sz w:val="22"/>
          <w:highlight w:val="white"/>
        </w:rPr>
        <w:t>Hydrokortisoni</w:t>
      </w:r>
      <w:r w:rsidRPr="00D32773">
        <w:rPr>
          <w:rFonts w:ascii="Arial" w:hAnsi="Arial" w:cs="Arial"/>
          <w:color w:val="0000FF"/>
          <w:sz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172B8A" w:rsidRPr="00D32773">
        <w:rPr>
          <w:sz w:val="22"/>
        </w:rPr>
        <w:t xml:space="preserve"> </w:t>
      </w:r>
      <w:r w:rsidR="00172B8A" w:rsidRPr="00D32773">
        <w:rPr>
          <w:rFonts w:ascii="Arial" w:hAnsi="Arial" w:cs="Arial"/>
          <w:color w:val="000000"/>
          <w:sz w:val="22"/>
        </w:rPr>
        <w:t>N02AA05</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DE380D"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172B8A" w:rsidRPr="00D32773">
        <w:rPr>
          <w:rFonts w:ascii="Arial" w:hAnsi="Arial" w:cs="Arial"/>
          <w:color w:val="000000"/>
          <w:sz w:val="22"/>
          <w:highlight w:val="white"/>
        </w:rPr>
        <w:t>Oksikodoni</w:t>
      </w:r>
      <w:r w:rsidRPr="00D32773">
        <w:rPr>
          <w:rFonts w:ascii="Arial" w:hAnsi="Arial" w:cs="Arial"/>
          <w:color w:val="0000FF"/>
          <w:sz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w:t>
      </w:r>
      <w:r w:rsidR="00DE380D" w:rsidRPr="0013081A">
        <w:rPr>
          <w:rFonts w:ascii="Arial" w:hAnsi="Arial" w:cs="Arial"/>
          <w:color w:val="808080"/>
          <w:sz w:val="22"/>
          <w:highlight w:val="white"/>
        </w:rPr>
        <w:t>atun nimen lisäksi name element</w:t>
      </w:r>
      <w:r w:rsidRPr="0013081A">
        <w:rPr>
          <w:rFonts w:ascii="Arial" w:hAnsi="Arial" w:cs="Arial"/>
          <w:color w:val="808080"/>
          <w:sz w:val="22"/>
          <w:highlight w:val="white"/>
        </w:rPr>
        <w:t>i</w:t>
      </w:r>
      <w:r w:rsidR="00DE380D" w:rsidRPr="0013081A">
        <w:rPr>
          <w:rFonts w:ascii="Arial" w:hAnsi="Arial" w:cs="Arial"/>
          <w:color w:val="808080"/>
          <w:sz w:val="22"/>
          <w:highlight w:val="white"/>
        </w:rPr>
        <w:t>ssä</w:t>
      </w:r>
      <w:r w:rsidRPr="0013081A">
        <w:rPr>
          <w:rFonts w:ascii="Arial" w:hAnsi="Arial" w:cs="Arial"/>
          <w:color w:val="808080"/>
          <w:sz w:val="22"/>
          <w:highlight w:val="white"/>
        </w:rPr>
        <w:t xml:space="preserve"> </w:t>
      </w:r>
      <w:r w:rsidR="00E62467">
        <w:rPr>
          <w:rFonts w:ascii="Arial" w:hAnsi="Arial" w:cs="Arial"/>
          <w:color w:val="808080"/>
          <w:sz w:val="22"/>
          <w:highlight w:val="white"/>
        </w:rPr>
        <w:t>voidaan antaa</w:t>
      </w:r>
      <w:r w:rsidR="00E62467" w:rsidRPr="0013081A">
        <w:rPr>
          <w:rFonts w:ascii="Arial" w:hAnsi="Arial" w:cs="Arial"/>
          <w:color w:val="808080"/>
          <w:sz w:val="22"/>
          <w:highlight w:val="white"/>
        </w:rPr>
        <w:t xml:space="preserve"> </w:t>
      </w:r>
      <w:r w:rsidRPr="0013081A">
        <w:rPr>
          <w:rFonts w:ascii="Arial" w:hAnsi="Arial" w:cs="Arial"/>
          <w:color w:val="808080"/>
          <w:sz w:val="22"/>
          <w:highlight w:val="white"/>
        </w:rPr>
        <w:t>lää</w:t>
      </w:r>
      <w:r w:rsidR="00382A1E" w:rsidRPr="0013081A">
        <w:rPr>
          <w:rFonts w:ascii="Arial" w:hAnsi="Arial" w:cs="Arial"/>
          <w:color w:val="808080"/>
          <w:sz w:val="22"/>
          <w:highlight w:val="white"/>
        </w:rPr>
        <w:t>keaineen</w:t>
      </w:r>
      <w:r w:rsidR="00DE380D" w:rsidRPr="0013081A">
        <w:rPr>
          <w:rFonts w:ascii="Arial" w:hAnsi="Arial" w:cs="Arial"/>
          <w:color w:val="808080"/>
          <w:sz w:val="22"/>
          <w:highlight w:val="white"/>
        </w:rPr>
        <w:t xml:space="preserve"> suolamuoto</w:t>
      </w:r>
      <w:r w:rsidR="005C017B" w:rsidRPr="0013081A">
        <w:rPr>
          <w:rFonts w:ascii="Arial" w:hAnsi="Arial" w:cs="Arial"/>
          <w:color w:val="808080"/>
          <w:sz w:val="22"/>
          <w:highlight w:val="white"/>
        </w:rPr>
        <w:t>, josta seos valmistetaan</w:t>
      </w:r>
      <w:r w:rsidRPr="0013081A">
        <w:rPr>
          <w:rFonts w:ascii="Arial" w:hAnsi="Arial" w:cs="Arial"/>
          <w:color w:val="808080"/>
          <w:sz w:val="22"/>
          <w:highlight w:val="white"/>
        </w:rPr>
        <w:t xml:space="preserve"> </w:t>
      </w:r>
      <w:r w:rsidRPr="0013081A">
        <w:rPr>
          <w:rFonts w:ascii="Arial" w:hAnsi="Arial" w:cs="Arial"/>
          <w:color w:val="0000FF"/>
          <w:sz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008252BA" w:rsidRPr="0013081A">
        <w:rPr>
          <w:sz w:val="22"/>
        </w:rPr>
        <w:t xml:space="preserve"> </w:t>
      </w:r>
      <w:r w:rsidR="008252BA" w:rsidRPr="0013081A">
        <w:rPr>
          <w:rFonts w:ascii="Arial" w:hAnsi="Arial" w:cs="Arial"/>
          <w:sz w:val="22"/>
        </w:rPr>
        <w:t>Oksikodonihydrokloridi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F224FA" w:rsidRPr="00D32773">
        <w:rPr>
          <w:sz w:val="22"/>
        </w:rPr>
        <w:t xml:space="preserve"> </w:t>
      </w:r>
      <w:r w:rsidR="00F224FA" w:rsidRPr="00D32773">
        <w:rPr>
          <w:rFonts w:ascii="Arial" w:hAnsi="Arial" w:cs="Arial"/>
          <w:color w:val="000000"/>
          <w:sz w:val="22"/>
        </w:rPr>
        <w:t>D07AC03</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displayName</w:t>
      </w:r>
      <w:r w:rsidRPr="0013081A">
        <w:rPr>
          <w:rFonts w:ascii="Arial" w:hAnsi="Arial" w:cs="Arial"/>
          <w:color w:val="0000FF"/>
          <w:sz w:val="22"/>
          <w:highlight w:val="white"/>
        </w:rPr>
        <w:t>="</w:t>
      </w:r>
      <w:r w:rsidR="00F224FA" w:rsidRPr="0013081A">
        <w:rPr>
          <w:sz w:val="22"/>
        </w:rPr>
        <w:t xml:space="preserve"> </w:t>
      </w:r>
      <w:r w:rsidR="00F224FA" w:rsidRPr="0013081A">
        <w:rPr>
          <w:rFonts w:ascii="Arial" w:hAnsi="Arial" w:cs="Arial"/>
          <w:color w:val="000000"/>
          <w:sz w:val="22"/>
        </w:rPr>
        <w:t>Desoksimetasoni</w:t>
      </w:r>
      <w:r w:rsidRPr="0013081A">
        <w:rPr>
          <w:rFonts w:ascii="Arial" w:hAnsi="Arial" w:cs="Arial"/>
          <w:color w:val="0000FF"/>
          <w:sz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Koodatun nimen lisäksi name elementissä </w:t>
      </w:r>
      <w:r w:rsidR="0090125B">
        <w:rPr>
          <w:rFonts w:ascii="Arial" w:hAnsi="Arial" w:cs="Arial"/>
          <w:color w:val="808080"/>
          <w:sz w:val="22"/>
          <w:highlight w:val="white"/>
        </w:rPr>
        <w:t>voidaan antaa</w:t>
      </w:r>
      <w:r w:rsidR="0090125B" w:rsidRPr="0013081A">
        <w:rPr>
          <w:rFonts w:ascii="Arial" w:hAnsi="Arial" w:cs="Arial"/>
          <w:color w:val="808080"/>
          <w:sz w:val="22"/>
          <w:highlight w:val="white"/>
        </w:rPr>
        <w:t xml:space="preserve"> </w:t>
      </w:r>
      <w:r w:rsidR="00F224FA" w:rsidRPr="0013081A">
        <w:rPr>
          <w:rFonts w:ascii="Arial" w:hAnsi="Arial" w:cs="Arial"/>
          <w:color w:val="808080"/>
          <w:sz w:val="22"/>
        </w:rPr>
        <w:t>tehdasvalmisteen kauppanimi, vahvuus ja lääkemuoto</w:t>
      </w:r>
      <w:r w:rsidRPr="0013081A">
        <w:rPr>
          <w:rFonts w:ascii="Arial" w:hAnsi="Arial" w:cs="Arial"/>
          <w:color w:val="0000FF"/>
          <w:sz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proofErr w:type="gramStart"/>
      <w:r w:rsidRPr="0013081A">
        <w:rPr>
          <w:rFonts w:ascii="Arial" w:hAnsi="Arial" w:cs="Arial"/>
          <w:color w:val="800000"/>
          <w:sz w:val="22"/>
          <w:highlight w:val="white"/>
          <w:lang w:val="en-US"/>
        </w:rPr>
        <w:t>name</w:t>
      </w:r>
      <w:proofErr w:type="gramEnd"/>
      <w:r w:rsidRPr="0013081A">
        <w:rPr>
          <w:rFonts w:ascii="Arial" w:hAnsi="Arial" w:cs="Arial"/>
          <w:color w:val="0000FF"/>
          <w:sz w:val="22"/>
          <w:highlight w:val="white"/>
          <w:lang w:val="en-US"/>
        </w:rPr>
        <w:t>&gt;</w:t>
      </w:r>
      <w:r w:rsidR="00F224FA" w:rsidRPr="0013081A">
        <w:rPr>
          <w:rFonts w:ascii="Arial" w:hAnsi="Arial" w:cs="Arial"/>
          <w:color w:val="000000"/>
          <w:sz w:val="18"/>
          <w:szCs w:val="20"/>
          <w:highlight w:val="white"/>
          <w:lang w:val="en-US"/>
        </w:rPr>
        <w:t xml:space="preserve"> </w:t>
      </w:r>
      <w:r w:rsidR="00F224FA" w:rsidRPr="0013081A">
        <w:rPr>
          <w:rFonts w:ascii="Arial" w:hAnsi="Arial" w:cs="Arial"/>
          <w:sz w:val="22"/>
          <w:highlight w:val="white"/>
          <w:lang w:val="en-US"/>
        </w:rPr>
        <w:t>Ibaril 0,25 % emulsiovoide</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Kauppanimellä määrätyn lääkkeen vaikuttava aine tuodaan koodaamattomassa nimessä. </w:t>
      </w:r>
      <w:r w:rsidRPr="0013081A">
        <w:rPr>
          <w:rFonts w:ascii="Arial" w:hAnsi="Arial" w:cs="Arial"/>
          <w:color w:val="0000FF"/>
          <w:sz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sz w:val="22"/>
          <w:highlight w:val="white"/>
        </w:rPr>
        <w:t>ibuprofeeni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Ainesosan vaikuttava aine tuodaan koodaamattomassa nimessä. </w:t>
      </w:r>
      <w:r w:rsidRPr="0013081A">
        <w:rPr>
          <w:rFonts w:ascii="Arial" w:hAnsi="Arial" w:cs="Arial"/>
          <w:color w:val="0000FF"/>
          <w:sz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r w:rsidR="003747D9" w:rsidRPr="0013081A">
        <w:rPr>
          <w:rFonts w:ascii="Arial" w:hAnsi="Arial" w:cs="Arial"/>
          <w:sz w:val="22"/>
          <w:highlight w:val="white"/>
          <w:lang w:val="en-US"/>
        </w:rPr>
        <w:t>Acid.</w:t>
      </w:r>
      <w:r w:rsidR="00B50086" w:rsidRPr="0013081A">
        <w:rPr>
          <w:rFonts w:ascii="Arial" w:hAnsi="Arial" w:cs="Arial"/>
          <w:sz w:val="22"/>
          <w:highlight w:val="white"/>
          <w:lang w:val="en-US"/>
        </w:rPr>
        <w:t>salic.</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w:t>
      </w:r>
      <w:r w:rsidR="00A300C9">
        <w:t>näissä</w:t>
      </w:r>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1F9D90A6" w:rsidR="00FF3396" w:rsidRDefault="00880C50">
      <w:r>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40638FBC" w14:textId="4CEE5C29" w:rsidR="007850E9" w:rsidRDefault="007850E9"/>
    <w:p w14:paraId="0BA2E376" w14:textId="77777777" w:rsidR="00A302D4" w:rsidRDefault="00A302D4"/>
    <w:p w14:paraId="3D0BE5CC" w14:textId="77777777" w:rsidR="0077747B" w:rsidRDefault="0077747B" w:rsidP="009E116B">
      <w:pPr>
        <w:pStyle w:val="Otsikko2"/>
      </w:pPr>
      <w:bookmarkStart w:id="40" w:name="_Ref291079423"/>
      <w:bookmarkStart w:id="41" w:name="_Ref291079427"/>
      <w:bookmarkStart w:id="42" w:name="_Toc122512812"/>
      <w:proofErr w:type="gramStart"/>
      <w:r>
        <w:t>Muut  ainesosat</w:t>
      </w:r>
      <w:bookmarkEnd w:id="40"/>
      <w:bookmarkEnd w:id="41"/>
      <w:bookmarkEnd w:id="42"/>
      <w:proofErr w:type="gramEnd"/>
    </w:p>
    <w:p w14:paraId="7022F56E" w14:textId="77777777" w:rsidR="0077747B" w:rsidRDefault="0077747B" w:rsidP="009E116B">
      <w:pPr>
        <w:keepNext/>
      </w:pPr>
    </w:p>
    <w:p w14:paraId="2165E8B1" w14:textId="77777777" w:rsidR="0077747B" w:rsidRDefault="0077747B" w:rsidP="00BC5FA4">
      <w:pPr>
        <w:pStyle w:val="Otsikko3"/>
      </w:pPr>
      <w:bookmarkStart w:id="43" w:name="_Toc122512813"/>
      <w:r>
        <w:t>Tietojen yhteenveto</w:t>
      </w:r>
      <w:bookmarkEnd w:id="43"/>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007D0036">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määrittelyn vastaava CodeId</w:t>
            </w:r>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007D0036">
        <w:tc>
          <w:tcPr>
            <w:tcW w:w="2122" w:type="dxa"/>
          </w:tcPr>
          <w:p w14:paraId="205E7109" w14:textId="5764E19F" w:rsidR="003B104F" w:rsidRPr="00A302D4" w:rsidRDefault="003B104F">
            <w:pPr>
              <w:rPr>
                <w:sz w:val="22"/>
              </w:rPr>
            </w:pPr>
            <w:r w:rsidRPr="00A302D4">
              <w:rPr>
                <w:sz w:val="22"/>
              </w:rPr>
              <w:t xml:space="preserve">muun ainesosan  vahvuus/määrä </w:t>
            </w:r>
          </w:p>
        </w:tc>
        <w:tc>
          <w:tcPr>
            <w:tcW w:w="1701" w:type="dxa"/>
          </w:tcPr>
          <w:p w14:paraId="339649EC" w14:textId="4ED69720" w:rsidR="003B104F" w:rsidRPr="00A302D4" w:rsidRDefault="00065B64">
            <w:pPr>
              <w:rPr>
                <w:sz w:val="22"/>
              </w:rPr>
            </w:pPr>
            <w:r>
              <w:rPr>
                <w:sz w:val="22"/>
              </w:rPr>
              <w:t>CodeId 197</w:t>
            </w:r>
          </w:p>
        </w:tc>
        <w:tc>
          <w:tcPr>
            <w:tcW w:w="1701" w:type="dxa"/>
          </w:tcPr>
          <w:p w14:paraId="11CA5B23" w14:textId="75D2D084" w:rsidR="003B104F" w:rsidRPr="00A302D4" w:rsidRDefault="003B104F">
            <w:pPr>
              <w:rPr>
                <w:sz w:val="22"/>
              </w:rPr>
            </w:pPr>
            <w:r w:rsidRPr="00A302D4">
              <w:rPr>
                <w:sz w:val="22"/>
              </w:rPr>
              <w:t>(max 80 mkiä)</w:t>
            </w:r>
          </w:p>
        </w:tc>
        <w:tc>
          <w:tcPr>
            <w:tcW w:w="3118" w:type="dxa"/>
          </w:tcPr>
          <w:p w14:paraId="480B408A" w14:textId="3A95E0D8"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4A4DFA27" w14:textId="77777777" w:rsidTr="007D0036">
        <w:tc>
          <w:tcPr>
            <w:tcW w:w="2122" w:type="dxa"/>
          </w:tcPr>
          <w:p w14:paraId="6721C856" w14:textId="5430697A" w:rsidR="003B104F" w:rsidRPr="00A302D4" w:rsidRDefault="003B104F">
            <w:pPr>
              <w:rPr>
                <w:sz w:val="22"/>
              </w:rPr>
            </w:pPr>
            <w:r w:rsidRPr="00A302D4">
              <w:rPr>
                <w:sz w:val="22"/>
              </w:rPr>
              <w:t xml:space="preserve">muun ainesosan vahvuuden/määrän yksikkö </w:t>
            </w:r>
          </w:p>
        </w:tc>
        <w:tc>
          <w:tcPr>
            <w:tcW w:w="1701" w:type="dxa"/>
          </w:tcPr>
          <w:p w14:paraId="2C76D773" w14:textId="389853B9" w:rsidR="003B104F" w:rsidRPr="00A302D4" w:rsidRDefault="00F1526F">
            <w:pPr>
              <w:rPr>
                <w:sz w:val="22"/>
              </w:rPr>
            </w:pPr>
            <w:r>
              <w:rPr>
                <w:sz w:val="22"/>
              </w:rPr>
              <w:t>CodeId 197</w:t>
            </w:r>
          </w:p>
        </w:tc>
        <w:tc>
          <w:tcPr>
            <w:tcW w:w="1701" w:type="dxa"/>
          </w:tcPr>
          <w:p w14:paraId="3D7ED773" w14:textId="519717BF" w:rsidR="003B104F" w:rsidRPr="00A302D4" w:rsidRDefault="003B104F">
            <w:pPr>
              <w:rPr>
                <w:sz w:val="22"/>
              </w:rPr>
            </w:pPr>
            <w:r w:rsidRPr="00A302D4">
              <w:rPr>
                <w:sz w:val="22"/>
              </w:rPr>
              <w:t>(max 80 mkiä)</w:t>
            </w:r>
          </w:p>
        </w:tc>
        <w:tc>
          <w:tcPr>
            <w:tcW w:w="3118" w:type="dxa"/>
          </w:tcPr>
          <w:p w14:paraId="2DEB0B0C" w14:textId="20CC5DC7"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2AC13F54" w14:textId="77777777" w:rsidTr="007D0036">
        <w:tc>
          <w:tcPr>
            <w:tcW w:w="2122" w:type="dxa"/>
          </w:tcPr>
          <w:p w14:paraId="06A63CC7" w14:textId="77777777" w:rsidR="003B104F" w:rsidRPr="00A302D4" w:rsidRDefault="003B104F">
            <w:pPr>
              <w:rPr>
                <w:sz w:val="22"/>
              </w:rPr>
            </w:pPr>
            <w:r w:rsidRPr="00A302D4">
              <w:rPr>
                <w:sz w:val="22"/>
              </w:rPr>
              <w:t>muun ainesosan vahvuus/määrä tekstimuotoisena</w:t>
            </w:r>
          </w:p>
        </w:tc>
        <w:tc>
          <w:tcPr>
            <w:tcW w:w="1701" w:type="dxa"/>
          </w:tcPr>
          <w:p w14:paraId="6DFF14FD" w14:textId="61DA430A" w:rsidR="003B104F" w:rsidRPr="00A302D4" w:rsidRDefault="00062ADC">
            <w:pPr>
              <w:rPr>
                <w:sz w:val="22"/>
              </w:rPr>
            </w:pPr>
            <w:r>
              <w:rPr>
                <w:sz w:val="22"/>
              </w:rPr>
              <w:t>CodeId 199</w:t>
            </w:r>
          </w:p>
        </w:tc>
        <w:tc>
          <w:tcPr>
            <w:tcW w:w="1701" w:type="dxa"/>
          </w:tcPr>
          <w:p w14:paraId="66E1CBDD" w14:textId="3BEC2974" w:rsidR="003B104F" w:rsidRPr="00A302D4" w:rsidRDefault="003B104F">
            <w:pPr>
              <w:rPr>
                <w:sz w:val="22"/>
              </w:rPr>
            </w:pPr>
            <w:r w:rsidRPr="00A302D4">
              <w:rPr>
                <w:sz w:val="22"/>
              </w:rPr>
              <w:t>(max 80 mkiä)</w:t>
            </w:r>
          </w:p>
        </w:tc>
        <w:tc>
          <w:tcPr>
            <w:tcW w:w="3118" w:type="dxa"/>
          </w:tcPr>
          <w:p w14:paraId="2DE531F1" w14:textId="1DF7C2C3" w:rsidR="003B104F" w:rsidRPr="00A302D4" w:rsidRDefault="003B104F">
            <w:pPr>
              <w:rPr>
                <w:sz w:val="22"/>
              </w:rPr>
            </w:pPr>
            <w:r>
              <w:rPr>
                <w:sz w:val="22"/>
              </w:rPr>
              <w:t xml:space="preserve">EP, pakollinen jos valmisteen laji = 7 ja </w:t>
            </w:r>
            <w:r w:rsidR="00DE7ECE">
              <w:rPr>
                <w:sz w:val="22"/>
              </w:rPr>
              <w:t xml:space="preserve">muun aineisosan </w:t>
            </w:r>
            <w:r w:rsidRPr="00B7449E">
              <w:rPr>
                <w:sz w:val="22"/>
              </w:rPr>
              <w:t>vahvuus/määrä on tyhjä</w:t>
            </w:r>
          </w:p>
        </w:tc>
      </w:tr>
      <w:tr w:rsidR="003B104F" w:rsidRPr="00A302D4" w14:paraId="1179D3AF" w14:textId="77777777" w:rsidTr="007D0036">
        <w:tc>
          <w:tcPr>
            <w:tcW w:w="2122" w:type="dxa"/>
          </w:tcPr>
          <w:p w14:paraId="1B50497F" w14:textId="604B498E" w:rsidR="003B104F" w:rsidRPr="00A302D4" w:rsidRDefault="003B104F">
            <w:pPr>
              <w:rPr>
                <w:sz w:val="22"/>
              </w:rPr>
            </w:pPr>
            <w:r w:rsidRPr="00A302D4">
              <w:rPr>
                <w:sz w:val="22"/>
              </w:rPr>
              <w:t xml:space="preserve">muun  ainesosan ATC-koodi </w:t>
            </w:r>
          </w:p>
        </w:tc>
        <w:tc>
          <w:tcPr>
            <w:tcW w:w="1701" w:type="dxa"/>
          </w:tcPr>
          <w:p w14:paraId="70CC513A" w14:textId="241396B6" w:rsidR="003B104F" w:rsidRPr="00A302D4" w:rsidRDefault="00275138">
            <w:pPr>
              <w:rPr>
                <w:sz w:val="22"/>
              </w:rPr>
            </w:pPr>
            <w:r>
              <w:rPr>
                <w:sz w:val="22"/>
              </w:rPr>
              <w:t>CodeId 196</w:t>
            </w:r>
          </w:p>
        </w:tc>
        <w:tc>
          <w:tcPr>
            <w:tcW w:w="1701" w:type="dxa"/>
          </w:tcPr>
          <w:p w14:paraId="6EA3C302" w14:textId="312197E1" w:rsidR="003B104F" w:rsidRPr="00A302D4" w:rsidRDefault="003B104F">
            <w:pPr>
              <w:rPr>
                <w:sz w:val="22"/>
              </w:rPr>
            </w:pPr>
            <w:r w:rsidRPr="00A302D4">
              <w:rPr>
                <w:sz w:val="22"/>
              </w:rPr>
              <w:t>(max 9 mkiä)</w:t>
            </w:r>
          </w:p>
        </w:tc>
        <w:tc>
          <w:tcPr>
            <w:tcW w:w="3118" w:type="dxa"/>
          </w:tcPr>
          <w:p w14:paraId="02E22E08" w14:textId="24682273" w:rsidR="003B104F" w:rsidRPr="00A302D4" w:rsidRDefault="003B104F">
            <w:pPr>
              <w:rPr>
                <w:sz w:val="22"/>
              </w:rPr>
            </w:pPr>
            <w:r>
              <w:rPr>
                <w:sz w:val="22"/>
              </w:rPr>
              <w:t xml:space="preserve">EP, </w:t>
            </w:r>
            <w:r w:rsidRPr="000211F3">
              <w:rPr>
                <w:sz w:val="22"/>
              </w:rPr>
              <w:t>pakollinen</w:t>
            </w:r>
            <w:r>
              <w:rPr>
                <w:sz w:val="22"/>
              </w:rPr>
              <w:t xml:space="preserve"> jos</w:t>
            </w:r>
            <w:r w:rsidR="009C72B9">
              <w:rPr>
                <w:sz w:val="22"/>
              </w:rPr>
              <w:t xml:space="preserve"> valmisteen laji=7 ja</w:t>
            </w:r>
            <w:r>
              <w:rPr>
                <w:sz w:val="22"/>
              </w:rPr>
              <w:t xml:space="preserve"> </w:t>
            </w:r>
            <w:r w:rsidR="004E5CD6">
              <w:rPr>
                <w:sz w:val="22"/>
              </w:rPr>
              <w:t>muun aineisosan nimi</w:t>
            </w:r>
            <w:r w:rsidR="00982A25" w:rsidRPr="00982A25">
              <w:rPr>
                <w:sz w:val="22"/>
              </w:rPr>
              <w:t xml:space="preserve"> tekstinä</w:t>
            </w:r>
            <w:r w:rsidR="00982A25">
              <w:rPr>
                <w:sz w:val="22"/>
              </w:rPr>
              <w:t xml:space="preserve"> on tyhjä</w:t>
            </w:r>
          </w:p>
        </w:tc>
      </w:tr>
      <w:tr w:rsidR="003B104F" w:rsidRPr="00A302D4" w14:paraId="4EC589B3" w14:textId="77777777" w:rsidTr="007D0036">
        <w:tc>
          <w:tcPr>
            <w:tcW w:w="2122" w:type="dxa"/>
          </w:tcPr>
          <w:p w14:paraId="0961ECCB" w14:textId="4351BD6E" w:rsidR="003B104F" w:rsidRPr="00A302D4" w:rsidRDefault="003B104F">
            <w:pPr>
              <w:rPr>
                <w:sz w:val="22"/>
              </w:rPr>
            </w:pPr>
            <w:r w:rsidRPr="00A302D4">
              <w:rPr>
                <w:sz w:val="22"/>
              </w:rPr>
              <w:t xml:space="preserve">muun ainesosan ATC-koodin mukainen nimi </w:t>
            </w:r>
          </w:p>
        </w:tc>
        <w:tc>
          <w:tcPr>
            <w:tcW w:w="1701" w:type="dxa"/>
          </w:tcPr>
          <w:p w14:paraId="2E5BD7BC" w14:textId="7558A55C" w:rsidR="003B104F" w:rsidRPr="00A302D4" w:rsidRDefault="00275138">
            <w:pPr>
              <w:rPr>
                <w:sz w:val="22"/>
              </w:rPr>
            </w:pPr>
            <w:r>
              <w:rPr>
                <w:sz w:val="22"/>
              </w:rPr>
              <w:t>CodeId 196</w:t>
            </w:r>
          </w:p>
        </w:tc>
        <w:tc>
          <w:tcPr>
            <w:tcW w:w="1701" w:type="dxa"/>
          </w:tcPr>
          <w:p w14:paraId="1C8111B9" w14:textId="416957DE" w:rsidR="003B104F" w:rsidRPr="00A302D4" w:rsidRDefault="003B104F">
            <w:pPr>
              <w:rPr>
                <w:sz w:val="22"/>
              </w:rPr>
            </w:pPr>
            <w:r w:rsidRPr="00A302D4">
              <w:rPr>
                <w:sz w:val="22"/>
              </w:rPr>
              <w:t>(max 200 mkiä)</w:t>
            </w:r>
            <w:r w:rsidR="004B4427">
              <w:rPr>
                <w:sz w:val="22"/>
              </w:rPr>
              <w:t xml:space="preserve"> </w:t>
            </w:r>
          </w:p>
        </w:tc>
        <w:tc>
          <w:tcPr>
            <w:tcW w:w="3118" w:type="dxa"/>
          </w:tcPr>
          <w:p w14:paraId="52D12A5B" w14:textId="421B74D7" w:rsidR="003B104F" w:rsidRPr="00A302D4" w:rsidRDefault="003B104F">
            <w:pPr>
              <w:rPr>
                <w:sz w:val="22"/>
              </w:rPr>
            </w:pPr>
            <w:r>
              <w:rPr>
                <w:sz w:val="22"/>
              </w:rPr>
              <w:t>EP, pakollinen jos</w:t>
            </w:r>
            <w:r w:rsidR="009C72B9">
              <w:rPr>
                <w:sz w:val="22"/>
              </w:rPr>
              <w:t xml:space="preserve"> valmisteen laji=7 ja</w:t>
            </w:r>
            <w:r>
              <w:rPr>
                <w:sz w:val="22"/>
              </w:rPr>
              <w:t xml:space="preserve"> </w:t>
            </w:r>
            <w:r w:rsidR="004E5CD6">
              <w:rPr>
                <w:sz w:val="22"/>
              </w:rPr>
              <w:t>muun ainesosan nimi tekstimuotoisena</w:t>
            </w:r>
            <w:r w:rsidR="0026350C" w:rsidRPr="0026350C">
              <w:rPr>
                <w:sz w:val="22"/>
              </w:rPr>
              <w:t xml:space="preserve"> = tyhjä</w:t>
            </w:r>
          </w:p>
        </w:tc>
      </w:tr>
      <w:tr w:rsidR="003B104F" w:rsidRPr="00A302D4" w14:paraId="00E006D3" w14:textId="77777777" w:rsidTr="007D0036">
        <w:tc>
          <w:tcPr>
            <w:tcW w:w="2122" w:type="dxa"/>
          </w:tcPr>
          <w:p w14:paraId="756C8B5D" w14:textId="2D25D1FB" w:rsidR="003B104F" w:rsidRPr="00A302D4" w:rsidRDefault="003B104F">
            <w:pPr>
              <w:rPr>
                <w:sz w:val="22"/>
              </w:rPr>
            </w:pPr>
            <w:r w:rsidRPr="00A302D4">
              <w:rPr>
                <w:sz w:val="22"/>
              </w:rPr>
              <w:t>muun ainesosan nimi</w:t>
            </w:r>
            <w:r w:rsidR="00CE319A">
              <w:rPr>
                <w:sz w:val="22"/>
              </w:rPr>
              <w:t xml:space="preserve">tekstimuotoisena </w:t>
            </w:r>
          </w:p>
        </w:tc>
        <w:tc>
          <w:tcPr>
            <w:tcW w:w="1701" w:type="dxa"/>
          </w:tcPr>
          <w:p w14:paraId="479959A7" w14:textId="7EF0AA92" w:rsidR="003B104F" w:rsidRPr="00A302D4" w:rsidRDefault="007B2B7C">
            <w:pPr>
              <w:rPr>
                <w:sz w:val="22"/>
              </w:rPr>
            </w:pPr>
            <w:r>
              <w:rPr>
                <w:sz w:val="22"/>
              </w:rPr>
              <w:t>CodeId 198</w:t>
            </w:r>
          </w:p>
        </w:tc>
        <w:tc>
          <w:tcPr>
            <w:tcW w:w="1701" w:type="dxa"/>
          </w:tcPr>
          <w:p w14:paraId="5F2F090B" w14:textId="5F89E169" w:rsidR="003B104F" w:rsidRPr="00A302D4" w:rsidRDefault="003B104F">
            <w:pPr>
              <w:rPr>
                <w:sz w:val="22"/>
              </w:rPr>
            </w:pPr>
            <w:r w:rsidRPr="00A302D4">
              <w:rPr>
                <w:sz w:val="22"/>
              </w:rPr>
              <w:t>(max 200 mkiä)</w:t>
            </w:r>
          </w:p>
        </w:tc>
        <w:tc>
          <w:tcPr>
            <w:tcW w:w="3118" w:type="dxa"/>
          </w:tcPr>
          <w:p w14:paraId="06D5B825" w14:textId="7D29B546" w:rsidR="003B104F" w:rsidRPr="00A302D4" w:rsidRDefault="003B104F">
            <w:pPr>
              <w:rPr>
                <w:sz w:val="22"/>
              </w:rPr>
            </w:pPr>
            <w:r>
              <w:rPr>
                <w:sz w:val="22"/>
              </w:rPr>
              <w:t xml:space="preserve">EP, pakollinen jos </w:t>
            </w:r>
            <w:r w:rsidR="009C72B9">
              <w:rPr>
                <w:sz w:val="22"/>
              </w:rPr>
              <w:t xml:space="preserve">valmisteen laji=7 ja </w:t>
            </w:r>
            <w:r w:rsidR="004E5CD6">
              <w:rPr>
                <w:sz w:val="22"/>
              </w:rPr>
              <w:t>muun ainesosan ATC-koodi</w:t>
            </w:r>
            <w:r w:rsidR="00BE508E" w:rsidRPr="00BE508E">
              <w:rPr>
                <w:sz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&lt;entry&gt;&lt;organizer&gt;-rakenteella, jossa organizerin koodi on 10 (lääkityslistan kenttäkoodi).</w:t>
      </w:r>
      <w:r w:rsidR="00D120BB">
        <w:t xml:space="preserve"> Lääkkeen muiden ainesosien</w:t>
      </w:r>
      <w:r w:rsidR="00D120BB" w:rsidRPr="00D120BB">
        <w:t xml:space="preserve"> toistuma toteutetaan toistamalla component-rakennetta organizerin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0013081A">
        <w:rPr>
          <w:rStyle w:val="XMLBlue"/>
          <w:sz w:val="22"/>
          <w:highlight w:val="white"/>
          <w:lang w:val="en-GB"/>
        </w:rPr>
        <w:t>&lt;</w:t>
      </w:r>
      <w:r w:rsidR="0077747B" w:rsidRPr="0013081A">
        <w:rPr>
          <w:rStyle w:val="XMLDarkRed"/>
          <w:sz w:val="22"/>
          <w:highlight w:val="white"/>
          <w:lang w:val="en-GB"/>
        </w:rPr>
        <w:t>code</w:t>
      </w:r>
      <w:r w:rsidR="0077747B" w:rsidRPr="0013081A">
        <w:rPr>
          <w:rStyle w:val="XMLRed"/>
          <w:sz w:val="22"/>
          <w:highlight w:val="white"/>
          <w:lang w:val="en-GB"/>
        </w:rPr>
        <w:t xml:space="preserve"> </w:t>
      </w:r>
      <w:r w:rsidR="0077747B" w:rsidRPr="00E50CEF">
        <w:rPr>
          <w:rStyle w:val="XMLRed"/>
          <w:sz w:val="22"/>
          <w:highlight w:val="white"/>
          <w:lang w:val="en-GB"/>
        </w:rPr>
        <w:t>code</w:t>
      </w:r>
      <w:r w:rsidR="0077747B" w:rsidRPr="00E50CEF">
        <w:rPr>
          <w:rStyle w:val="XMLBlue"/>
          <w:sz w:val="22"/>
          <w:highlight w:val="white"/>
          <w:lang w:val="en-GB"/>
        </w:rPr>
        <w:t>="</w:t>
      </w:r>
      <w:r w:rsidR="0077747B" w:rsidRPr="00E50CEF">
        <w:rPr>
          <w:rStyle w:val="XMLBlack"/>
          <w:sz w:val="22"/>
          <w:highlight w:val="white"/>
          <w:lang w:val="en-GB"/>
        </w:rPr>
        <w:t>10</w:t>
      </w:r>
      <w:r w:rsidR="0077747B" w:rsidRPr="00E50CEF">
        <w:rPr>
          <w:rStyle w:val="XMLBlue"/>
          <w:sz w:val="22"/>
          <w:highlight w:val="white"/>
          <w:lang w:val="en-GB"/>
        </w:rPr>
        <w:t>"</w:t>
      </w:r>
      <w:r w:rsidR="0077747B" w:rsidRPr="00E50CEF">
        <w:rPr>
          <w:rStyle w:val="XMLRed"/>
          <w:sz w:val="22"/>
          <w:highlight w:val="white"/>
          <w:lang w:val="en-GB"/>
        </w:rPr>
        <w:t xml:space="preserve"> codeSystem</w:t>
      </w:r>
      <w:r w:rsidR="0077747B" w:rsidRPr="00E50CEF">
        <w:rPr>
          <w:rStyle w:val="XMLBlue"/>
          <w:sz w:val="22"/>
          <w:highlight w:val="white"/>
          <w:lang w:val="en-GB"/>
        </w:rPr>
        <w:t>="</w:t>
      </w:r>
      <w:r w:rsidR="0077747B" w:rsidRPr="00E50CEF">
        <w:rPr>
          <w:rStyle w:val="XMLBlack"/>
          <w:sz w:val="22"/>
          <w:highlight w:val="white"/>
          <w:lang w:val="en-GB"/>
        </w:rPr>
        <w:t>1.2.246.537.6.12.2002.126</w:t>
      </w:r>
      <w:r w:rsidR="0077747B" w:rsidRPr="00E50CEF">
        <w:rPr>
          <w:rStyle w:val="XMLBlue"/>
          <w:sz w:val="22"/>
          <w:highlight w:val="white"/>
          <w:lang w:val="en-GB"/>
        </w:rPr>
        <w:t>"</w:t>
      </w:r>
      <w:r>
        <w:rPr>
          <w:rStyle w:val="XMLRed"/>
          <w:sz w:val="22"/>
          <w:highlight w:val="white"/>
          <w:lang w:val="en-GB"/>
        </w:rPr>
        <w:t xml:space="preserve"> </w:t>
      </w:r>
      <w:r w:rsidR="0077747B" w:rsidRPr="00E50CEF">
        <w:rPr>
          <w:rStyle w:val="XMLRed"/>
          <w:sz w:val="22"/>
          <w:highlight w:val="white"/>
          <w:lang w:val="en-GB"/>
        </w:rPr>
        <w:t>codeSystemName</w:t>
      </w:r>
      <w:r w:rsidR="0077747B" w:rsidRPr="00E50CEF">
        <w:rPr>
          <w:rStyle w:val="XMLBlue"/>
          <w:sz w:val="22"/>
          <w:highlight w:val="white"/>
          <w:lang w:val="en-GB"/>
        </w:rPr>
        <w:t>="</w:t>
      </w:r>
      <w:r w:rsidR="0077747B" w:rsidRPr="00E50CEF">
        <w:rPr>
          <w:rStyle w:val="XMLBlack"/>
          <w:sz w:val="22"/>
          <w:highlight w:val="white"/>
          <w:lang w:val="en-GB"/>
        </w:rPr>
        <w:t>Lääkityslista</w:t>
      </w:r>
      <w:r w:rsidR="0077747B" w:rsidRPr="00E50CEF">
        <w:rPr>
          <w:rStyle w:val="XMLBlue"/>
          <w:sz w:val="22"/>
          <w:highlight w:val="white"/>
          <w:lang w:val="en-GB"/>
        </w:rPr>
        <w:t>"</w:t>
      </w:r>
      <w:r w:rsidR="0077747B" w:rsidRPr="00E50CEF">
        <w:rPr>
          <w:rStyle w:val="XMLRed"/>
          <w:sz w:val="22"/>
          <w:highlight w:val="white"/>
          <w:lang w:val="en-GB"/>
        </w:rPr>
        <w:t xml:space="preserve"> displayName</w:t>
      </w:r>
      <w:r w:rsidR="0077747B" w:rsidRPr="00E50CEF">
        <w:rPr>
          <w:rStyle w:val="XMLBlue"/>
          <w:sz w:val="22"/>
          <w:highlight w:val="white"/>
          <w:lang w:val="en-GB"/>
        </w:rPr>
        <w:t>="</w:t>
      </w:r>
      <w:r w:rsidR="0077747B" w:rsidRPr="00E50CEF">
        <w:rPr>
          <w:rStyle w:val="XMLBlack"/>
          <w:sz w:val="22"/>
          <w:highlight w:val="white"/>
          <w:lang w:val="en-GB"/>
        </w:rPr>
        <w:t>Lääkkeen muu ainesosa</w:t>
      </w:r>
      <w:r w:rsidR="0077747B" w:rsidRPr="00E50CEF">
        <w:rPr>
          <w:rStyle w:val="XMLBlue"/>
          <w:sz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44" w:name="_Toc122512814"/>
      <w:r>
        <w:rPr>
          <w:highlight w:val="white"/>
        </w:rPr>
        <w:t>Muun aineen määrä (vahvuus)</w:t>
      </w:r>
      <w:bookmarkEnd w:id="44"/>
    </w:p>
    <w:p w14:paraId="30922AF2" w14:textId="77777777" w:rsidR="0077747B" w:rsidRPr="00A302D4" w:rsidRDefault="0077747B" w:rsidP="00A302D4"/>
    <w:p w14:paraId="4228630F" w14:textId="77777777" w:rsidR="0077747B" w:rsidRDefault="0077747B" w:rsidP="00F8618F">
      <w:pPr>
        <w:keepNext/>
      </w:pPr>
      <w:r>
        <w:t>Organizer-rakenteessa pääluokka on SubstanceAdministration. SubstanceAdministrationin pakollinen classCode saa schemassa vakioarvon ”SBADM”,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45" w:name="_Toc122512815"/>
      <w:r>
        <w:rPr>
          <w:highlight w:val="white"/>
        </w:rPr>
        <w:t>Nimi ja ATC-koodi</w:t>
      </w:r>
      <w:bookmarkEnd w:id="45"/>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codeSystemVersion on sanomassa lääketietokannan versionumero</w:t>
      </w:r>
      <w:r w:rsidR="004E01FD">
        <w:t>,</w:t>
      </w:r>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t>.</w:t>
      </w:r>
      <w:r w:rsidR="006B1579">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w:t>
      </w:r>
      <w:proofErr w:type="gramStart"/>
      <w:r>
        <w:t>vuosiluku.versio</w:t>
      </w:r>
      <w:proofErr w:type="gramEnd"/>
      <w:r>
        <w:t>.</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code</w:t>
      </w:r>
      <w:r w:rsidRPr="0013081A">
        <w:rPr>
          <w:rFonts w:ascii="Arial" w:hAnsi="Arial" w:cs="Arial"/>
          <w:color w:val="FF0000"/>
          <w:sz w:val="22"/>
          <w:highlight w:val="white"/>
        </w:rPr>
        <w:t xml:space="preserve"> nullFlavor</w:t>
      </w:r>
      <w:r w:rsidRPr="0013081A">
        <w:rPr>
          <w:rFonts w:ascii="Arial" w:hAnsi="Arial" w:cs="Arial"/>
          <w:color w:val="0000FF"/>
          <w:sz w:val="22"/>
          <w:highlight w:val="white"/>
        </w:rPr>
        <w:t>="</w:t>
      </w:r>
      <w:r w:rsidRPr="0013081A">
        <w:rPr>
          <w:rFonts w:ascii="Arial" w:hAnsi="Arial" w:cs="Arial"/>
          <w:color w:val="000000"/>
          <w:sz w:val="22"/>
          <w:highlight w:val="white"/>
        </w:rPr>
        <w:t>NI</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w:t>
      </w:r>
      <w:r w:rsidRPr="0013081A">
        <w:rPr>
          <w:rFonts w:ascii="Arial" w:hAnsi="Arial" w:cs="Arial"/>
          <w:color w:val="0000FF"/>
          <w:sz w:val="22"/>
          <w:highlight w:val="white"/>
        </w:rPr>
        <w:t>="</w:t>
      </w:r>
      <w:r w:rsidRPr="0013081A">
        <w:rPr>
          <w:rFonts w:ascii="Arial" w:hAnsi="Arial" w:cs="Arial"/>
          <w:color w:val="000000"/>
          <w:sz w:val="22"/>
          <w:highlight w:val="white"/>
        </w:rPr>
        <w:t>1.2.246.537.6.32</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2009.008</w:t>
      </w:r>
      <w:r w:rsidRPr="0013081A">
        <w:rPr>
          <w:rFonts w:ascii="Arial" w:hAnsi="Arial" w:cs="Arial"/>
          <w:color w:val="0000FF"/>
          <w:sz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Muun ainesosan nimi </w:t>
      </w:r>
      <w:r w:rsidRPr="0013081A">
        <w:rPr>
          <w:rFonts w:ascii="Arial" w:hAnsi="Arial" w:cs="Arial"/>
          <w:color w:val="0000FF"/>
          <w:sz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color w:val="000000"/>
          <w:sz w:val="22"/>
          <w:highlight w:val="white"/>
        </w:rPr>
        <w:t>Novalan</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46" w:name="_Annostus"/>
      <w:bookmarkStart w:id="47" w:name="_Toc122512816"/>
      <w:bookmarkEnd w:id="46"/>
      <w:r>
        <w:t>Annostus</w:t>
      </w:r>
      <w:bookmarkEnd w:id="47"/>
    </w:p>
    <w:p w14:paraId="493B7E62" w14:textId="77777777" w:rsidR="00F8618F" w:rsidRDefault="00F8618F" w:rsidP="00F8618F"/>
    <w:p w14:paraId="2B636D53" w14:textId="77777777" w:rsidR="0077747B" w:rsidRDefault="0077747B" w:rsidP="00AD01E3">
      <w:pPr>
        <w:pStyle w:val="Otsikko3"/>
      </w:pPr>
      <w:bookmarkStart w:id="48" w:name="_Toc36404366"/>
      <w:bookmarkStart w:id="49" w:name="_Toc36460553"/>
      <w:bookmarkStart w:id="50" w:name="_Toc36404367"/>
      <w:bookmarkStart w:id="51" w:name="_Toc36460554"/>
      <w:bookmarkStart w:id="52" w:name="_Toc36404368"/>
      <w:bookmarkStart w:id="53" w:name="_Toc36460555"/>
      <w:bookmarkStart w:id="54" w:name="_Toc36404369"/>
      <w:bookmarkStart w:id="55" w:name="_Toc36460556"/>
      <w:bookmarkStart w:id="56" w:name="_Toc122512817"/>
      <w:bookmarkEnd w:id="48"/>
      <w:bookmarkEnd w:id="49"/>
      <w:bookmarkEnd w:id="50"/>
      <w:bookmarkEnd w:id="51"/>
      <w:bookmarkEnd w:id="52"/>
      <w:bookmarkEnd w:id="53"/>
      <w:bookmarkEnd w:id="54"/>
      <w:bookmarkEnd w:id="55"/>
      <w:r>
        <w:t>Tietojen yhteenveto</w:t>
      </w:r>
      <w:bookmarkEnd w:id="56"/>
    </w:p>
    <w:p w14:paraId="0513719C" w14:textId="623EB15F" w:rsidR="00961165" w:rsidRPr="001C16A2" w:rsidRDefault="00961165" w:rsidP="00BD3D25">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00BD3D25">
      <w:pPr>
        <w:pStyle w:val="NormaaliWWW"/>
        <w:numPr>
          <w:ilvl w:val="0"/>
          <w:numId w:val="22"/>
        </w:numPr>
        <w:spacing w:before="0" w:beforeAutospacing="0"/>
        <w:ind w:left="714" w:hanging="357"/>
        <w:rPr>
          <w:color w:val="000000"/>
        </w:rPr>
      </w:pPr>
      <w:r w:rsidRPr="001C16A2">
        <w:rPr>
          <w:b/>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001C16A2">
        <w:rPr>
          <w:b/>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945"/>
        <w:gridCol w:w="1980"/>
      </w:tblGrid>
      <w:tr w:rsidR="0077747B" w14:paraId="7C383817" w14:textId="77777777" w:rsidTr="00381ACA">
        <w:tc>
          <w:tcPr>
            <w:tcW w:w="3823"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2945"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8D7570" w:rsidRPr="00A302D4" w14:paraId="66F7785E" w14:textId="77777777" w:rsidTr="00381ACA">
        <w:tc>
          <w:tcPr>
            <w:tcW w:w="3823" w:type="dxa"/>
          </w:tcPr>
          <w:p w14:paraId="008A0686" w14:textId="77777777" w:rsidR="008D7570" w:rsidRPr="008D7570" w:rsidRDefault="008D7570">
            <w:pPr>
              <w:rPr>
                <w:b/>
                <w:sz w:val="22"/>
              </w:rPr>
            </w:pPr>
            <w:r w:rsidRPr="008D7570">
              <w:rPr>
                <w:b/>
                <w:sz w:val="22"/>
              </w:rPr>
              <w:t>Annososio ja jatko-osiot</w:t>
            </w:r>
            <w:r>
              <w:rPr>
                <w:b/>
                <w:sz w:val="22"/>
              </w:rPr>
              <w:t xml:space="preserve"> (32)</w:t>
            </w:r>
          </w:p>
        </w:tc>
        <w:tc>
          <w:tcPr>
            <w:tcW w:w="2945" w:type="dxa"/>
          </w:tcPr>
          <w:p w14:paraId="4A28F45B" w14:textId="77777777" w:rsidR="008D7570" w:rsidRPr="00A302D4" w:rsidRDefault="008D7570">
            <w:pPr>
              <w:rPr>
                <w:sz w:val="22"/>
              </w:rPr>
            </w:pPr>
          </w:p>
        </w:tc>
        <w:tc>
          <w:tcPr>
            <w:tcW w:w="1980" w:type="dxa"/>
          </w:tcPr>
          <w:p w14:paraId="2033314F" w14:textId="7081F09F" w:rsidR="008D7570" w:rsidRPr="00A302D4" w:rsidRDefault="008D7570">
            <w:pPr>
              <w:rPr>
                <w:sz w:val="22"/>
              </w:rPr>
            </w:pPr>
            <w:r>
              <w:rPr>
                <w:sz w:val="22"/>
              </w:rPr>
              <w:t>P</w:t>
            </w:r>
          </w:p>
        </w:tc>
      </w:tr>
      <w:tr w:rsidR="008D7570" w:rsidRPr="00A302D4" w14:paraId="32AA20DD" w14:textId="77777777" w:rsidTr="00381ACA">
        <w:tc>
          <w:tcPr>
            <w:tcW w:w="3823" w:type="dxa"/>
          </w:tcPr>
          <w:p w14:paraId="4A9AE954" w14:textId="35CCB6E5" w:rsidR="008D7570" w:rsidRDefault="008D7570" w:rsidP="00381ACA">
            <w:pPr>
              <w:ind w:left="283"/>
              <w:rPr>
                <w:sz w:val="22"/>
              </w:rPr>
            </w:pPr>
            <w:r w:rsidRPr="00A302D4">
              <w:rPr>
                <w:sz w:val="22"/>
              </w:rPr>
              <w:t>annostelu vain teksti</w:t>
            </w:r>
            <w:r>
              <w:rPr>
                <w:sz w:val="22"/>
              </w:rPr>
              <w:t>nä</w:t>
            </w:r>
            <w:r w:rsidRPr="00A302D4">
              <w:rPr>
                <w:sz w:val="22"/>
              </w:rPr>
              <w:t xml:space="preserve"> (87)</w:t>
            </w:r>
          </w:p>
        </w:tc>
        <w:tc>
          <w:tcPr>
            <w:tcW w:w="2945" w:type="dxa"/>
          </w:tcPr>
          <w:p w14:paraId="33F622B1" w14:textId="2920C81E" w:rsidR="008D7570" w:rsidRDefault="008D7570" w:rsidP="008D7570">
            <w:pPr>
              <w:rPr>
                <w:sz w:val="22"/>
              </w:rPr>
            </w:pPr>
            <w:r w:rsidRPr="00A302D4">
              <w:rPr>
                <w:sz w:val="22"/>
              </w:rPr>
              <w:t>(boolean)</w:t>
            </w:r>
          </w:p>
        </w:tc>
        <w:tc>
          <w:tcPr>
            <w:tcW w:w="1980" w:type="dxa"/>
          </w:tcPr>
          <w:p w14:paraId="049DBEB7" w14:textId="741E7991" w:rsidR="008D7570" w:rsidRPr="00A302D4" w:rsidRDefault="008D7570" w:rsidP="008D7570">
            <w:pPr>
              <w:rPr>
                <w:sz w:val="22"/>
              </w:rPr>
            </w:pPr>
            <w:r w:rsidRPr="00A302D4">
              <w:rPr>
                <w:sz w:val="22"/>
              </w:rPr>
              <w:t>P</w:t>
            </w:r>
          </w:p>
        </w:tc>
      </w:tr>
      <w:tr w:rsidR="008D7570" w:rsidRPr="00A302D4" w14:paraId="1529A506" w14:textId="77777777" w:rsidTr="00381ACA">
        <w:tc>
          <w:tcPr>
            <w:tcW w:w="3823" w:type="dxa"/>
          </w:tcPr>
          <w:p w14:paraId="188616B1" w14:textId="6999B8D8" w:rsidR="008D7570" w:rsidRDefault="008D7570" w:rsidP="00381ACA">
            <w:pPr>
              <w:ind w:left="283"/>
              <w:rPr>
                <w:sz w:val="22"/>
              </w:rPr>
            </w:pPr>
            <w:r>
              <w:rPr>
                <w:sz w:val="22"/>
              </w:rPr>
              <w:t>tekstimuotoinen annostusohje</w:t>
            </w:r>
            <w:r w:rsidRPr="00A302D4">
              <w:rPr>
                <w:sz w:val="22"/>
              </w:rPr>
              <w:t xml:space="preserve">  (29)</w:t>
            </w:r>
          </w:p>
        </w:tc>
        <w:tc>
          <w:tcPr>
            <w:tcW w:w="2945" w:type="dxa"/>
          </w:tcPr>
          <w:p w14:paraId="6B213693" w14:textId="0D5F2B51" w:rsidR="008D7570" w:rsidRDefault="008D7570" w:rsidP="008D7570">
            <w:pPr>
              <w:rPr>
                <w:sz w:val="22"/>
              </w:rPr>
            </w:pPr>
            <w:r w:rsidRPr="00A302D4">
              <w:rPr>
                <w:sz w:val="22"/>
              </w:rPr>
              <w:t>(max 300 mkiä)</w:t>
            </w:r>
          </w:p>
        </w:tc>
        <w:tc>
          <w:tcPr>
            <w:tcW w:w="1980" w:type="dxa"/>
          </w:tcPr>
          <w:p w14:paraId="7437A108" w14:textId="4E1F3001" w:rsidR="008D7570" w:rsidRPr="00A302D4" w:rsidRDefault="008D7570" w:rsidP="008D7570">
            <w:pPr>
              <w:rPr>
                <w:sz w:val="22"/>
              </w:rPr>
            </w:pPr>
            <w:r>
              <w:rPr>
                <w:sz w:val="22"/>
              </w:rPr>
              <w:t>P</w:t>
            </w:r>
          </w:p>
        </w:tc>
      </w:tr>
      <w:tr w:rsidR="008D7570" w:rsidRPr="00A302D4" w14:paraId="452BDD49" w14:textId="77777777" w:rsidTr="00381ACA">
        <w:tc>
          <w:tcPr>
            <w:tcW w:w="3823" w:type="dxa"/>
          </w:tcPr>
          <w:p w14:paraId="3CC7198F" w14:textId="0C2B8399" w:rsidR="008D7570" w:rsidRDefault="008D7570" w:rsidP="00381ACA">
            <w:pPr>
              <w:ind w:left="283"/>
              <w:rPr>
                <w:sz w:val="22"/>
              </w:rPr>
            </w:pPr>
            <w:r w:rsidRPr="00A302D4">
              <w:rPr>
                <w:sz w:val="22"/>
              </w:rPr>
              <w:t>S</w:t>
            </w:r>
            <w:r w:rsidR="00F1422C">
              <w:rPr>
                <w:sz w:val="22"/>
              </w:rPr>
              <w:t>ic!</w:t>
            </w:r>
            <w:r w:rsidRPr="00A302D4">
              <w:rPr>
                <w:sz w:val="22"/>
              </w:rPr>
              <w:t>-merkintä (56)</w:t>
            </w:r>
          </w:p>
        </w:tc>
        <w:tc>
          <w:tcPr>
            <w:tcW w:w="2945" w:type="dxa"/>
          </w:tcPr>
          <w:p w14:paraId="3D2C54B2" w14:textId="1CA2D05F" w:rsidR="008D7570" w:rsidRDefault="008D7570" w:rsidP="008D7570">
            <w:pPr>
              <w:rPr>
                <w:sz w:val="22"/>
              </w:rPr>
            </w:pPr>
            <w:r w:rsidRPr="00A302D4">
              <w:rPr>
                <w:sz w:val="22"/>
              </w:rPr>
              <w:t>(</w:t>
            </w:r>
            <w:r>
              <w:rPr>
                <w:sz w:val="22"/>
              </w:rPr>
              <w:t>boolean</w:t>
            </w:r>
            <w:r w:rsidRPr="00A302D4">
              <w:rPr>
                <w:sz w:val="22"/>
              </w:rPr>
              <w:t>)</w:t>
            </w:r>
          </w:p>
        </w:tc>
        <w:tc>
          <w:tcPr>
            <w:tcW w:w="1980" w:type="dxa"/>
          </w:tcPr>
          <w:p w14:paraId="68BA1105" w14:textId="20EC22D4" w:rsidR="008D7570" w:rsidRDefault="008D7570" w:rsidP="008D7570">
            <w:pPr>
              <w:rPr>
                <w:sz w:val="22"/>
              </w:rPr>
            </w:pPr>
            <w:r w:rsidRPr="00A302D4">
              <w:rPr>
                <w:sz w:val="22"/>
              </w:rPr>
              <w:t>P</w:t>
            </w:r>
          </w:p>
        </w:tc>
      </w:tr>
      <w:tr w:rsidR="008D7570" w:rsidRPr="00A302D4" w14:paraId="42F826A5" w14:textId="77777777" w:rsidTr="00381ACA">
        <w:trPr>
          <w:trHeight w:val="1532"/>
        </w:trPr>
        <w:tc>
          <w:tcPr>
            <w:tcW w:w="3823" w:type="dxa"/>
          </w:tcPr>
          <w:p w14:paraId="1A7FCDDD" w14:textId="12A8F82A" w:rsidR="008D7570" w:rsidRPr="008D7570" w:rsidRDefault="00116F4A" w:rsidP="00381ACA">
            <w:pPr>
              <w:ind w:left="283"/>
              <w:rPr>
                <w:b/>
                <w:sz w:val="22"/>
              </w:rPr>
            </w:pPr>
            <w:r>
              <w:rPr>
                <w:b/>
                <w:sz w:val="22"/>
              </w:rPr>
              <w:t>Annostuksen lisätiedot (250)</w:t>
            </w:r>
          </w:p>
        </w:tc>
        <w:tc>
          <w:tcPr>
            <w:tcW w:w="2945" w:type="dxa"/>
          </w:tcPr>
          <w:p w14:paraId="340958B3" w14:textId="77777777" w:rsidR="008D7570" w:rsidRDefault="008D7570" w:rsidP="008D7570">
            <w:pPr>
              <w:rPr>
                <w:sz w:val="22"/>
              </w:rPr>
            </w:pPr>
          </w:p>
        </w:tc>
        <w:tc>
          <w:tcPr>
            <w:tcW w:w="1980" w:type="dxa"/>
          </w:tcPr>
          <w:p w14:paraId="3ED5B762" w14:textId="77777777" w:rsidR="008D7570" w:rsidRDefault="008D7570" w:rsidP="008D7570">
            <w:pPr>
              <w:rPr>
                <w:color w:val="000000"/>
                <w:sz w:val="22"/>
                <w:szCs w:val="22"/>
              </w:rPr>
            </w:pPr>
            <w:r>
              <w:rPr>
                <w:color w:val="000000"/>
              </w:rPr>
              <w:t>Tämän rakenteen ja sen alaiset tiedot saa antaa vain, jos annostelu vain tekstinä = false.</w:t>
            </w:r>
          </w:p>
          <w:p w14:paraId="659C9475" w14:textId="12CA0292" w:rsidR="008D7570" w:rsidRDefault="008D7570" w:rsidP="008D7570">
            <w:pPr>
              <w:rPr>
                <w:sz w:val="22"/>
              </w:rPr>
            </w:pPr>
          </w:p>
        </w:tc>
      </w:tr>
      <w:tr w:rsidR="00394C0C" w:rsidRPr="00A302D4" w14:paraId="51DB7DDD" w14:textId="77777777" w:rsidTr="00381ACA">
        <w:tc>
          <w:tcPr>
            <w:tcW w:w="3823" w:type="dxa"/>
          </w:tcPr>
          <w:p w14:paraId="1DDD2D04" w14:textId="3F18AF82" w:rsidR="00394C0C" w:rsidRDefault="00394C0C" w:rsidP="00381ACA">
            <w:pPr>
              <w:ind w:left="567"/>
              <w:rPr>
                <w:sz w:val="22"/>
              </w:rPr>
            </w:pPr>
            <w:r>
              <w:rPr>
                <w:sz w:val="22"/>
              </w:rPr>
              <w:t>lääkkeenantoreitti- ja tapa (231)</w:t>
            </w:r>
          </w:p>
        </w:tc>
        <w:tc>
          <w:tcPr>
            <w:tcW w:w="2945" w:type="dxa"/>
          </w:tcPr>
          <w:p w14:paraId="4914BDD5" w14:textId="5A86E353" w:rsidR="00394C0C" w:rsidRDefault="00394C0C" w:rsidP="00394C0C">
            <w:pPr>
              <w:rPr>
                <w:sz w:val="22"/>
              </w:rPr>
            </w:pPr>
            <w:r>
              <w:rPr>
                <w:sz w:val="22"/>
              </w:rPr>
              <w:t>(max 5 mkiä, koodisto)</w:t>
            </w:r>
          </w:p>
        </w:tc>
        <w:tc>
          <w:tcPr>
            <w:tcW w:w="1980" w:type="dxa"/>
          </w:tcPr>
          <w:p w14:paraId="3BC363E1" w14:textId="54A4BD0B" w:rsidR="00394C0C" w:rsidRDefault="00394C0C" w:rsidP="00394C0C">
            <w:pPr>
              <w:rPr>
                <w:sz w:val="22"/>
              </w:rPr>
            </w:pPr>
          </w:p>
        </w:tc>
      </w:tr>
      <w:tr w:rsidR="00394C0C" w:rsidRPr="00A302D4" w14:paraId="7087D616" w14:textId="77777777" w:rsidTr="00381ACA">
        <w:tc>
          <w:tcPr>
            <w:tcW w:w="3823" w:type="dxa"/>
          </w:tcPr>
          <w:p w14:paraId="251C109D" w14:textId="5B270C7C" w:rsidR="00394C0C" w:rsidRDefault="00394C0C" w:rsidP="00381ACA">
            <w:pPr>
              <w:ind w:left="567"/>
              <w:rPr>
                <w:sz w:val="22"/>
              </w:rPr>
            </w:pPr>
            <w:r>
              <w:rPr>
                <w:sz w:val="22"/>
              </w:rPr>
              <w:t>käyttöohjeen lisätieto (234)</w:t>
            </w:r>
          </w:p>
        </w:tc>
        <w:tc>
          <w:tcPr>
            <w:tcW w:w="2945" w:type="dxa"/>
          </w:tcPr>
          <w:p w14:paraId="40B627BC" w14:textId="32D66337" w:rsidR="00394C0C" w:rsidRDefault="00394C0C" w:rsidP="00394C0C">
            <w:pPr>
              <w:rPr>
                <w:sz w:val="22"/>
              </w:rPr>
            </w:pPr>
            <w:r>
              <w:rPr>
                <w:sz w:val="22"/>
              </w:rPr>
              <w:t>(max 250 mkiä)</w:t>
            </w:r>
          </w:p>
        </w:tc>
        <w:tc>
          <w:tcPr>
            <w:tcW w:w="1980" w:type="dxa"/>
          </w:tcPr>
          <w:p w14:paraId="271F22D4" w14:textId="4461131D" w:rsidR="00394C0C" w:rsidRDefault="00394C0C" w:rsidP="00394C0C">
            <w:pPr>
              <w:rPr>
                <w:sz w:val="22"/>
              </w:rPr>
            </w:pPr>
          </w:p>
        </w:tc>
      </w:tr>
      <w:tr w:rsidR="00394C0C" w:rsidRPr="00A302D4" w14:paraId="262E1E81" w14:textId="77777777" w:rsidTr="00381ACA">
        <w:tc>
          <w:tcPr>
            <w:tcW w:w="3823" w:type="dxa"/>
          </w:tcPr>
          <w:p w14:paraId="008EA63B" w14:textId="243FF32F" w:rsidR="00394C0C" w:rsidRPr="008D7570" w:rsidRDefault="00394C0C" w:rsidP="00381ACA">
            <w:pPr>
              <w:ind w:left="567"/>
              <w:rPr>
                <w:b/>
                <w:sz w:val="22"/>
              </w:rPr>
            </w:pPr>
            <w:r>
              <w:rPr>
                <w:b/>
                <w:sz w:val="22"/>
              </w:rPr>
              <w:t>Annostelukausi (230)</w:t>
            </w:r>
          </w:p>
        </w:tc>
        <w:tc>
          <w:tcPr>
            <w:tcW w:w="2945" w:type="dxa"/>
          </w:tcPr>
          <w:p w14:paraId="7B8BCDE4" w14:textId="77777777" w:rsidR="00394C0C" w:rsidRPr="00A302D4" w:rsidRDefault="00394C0C" w:rsidP="00394C0C">
            <w:pPr>
              <w:rPr>
                <w:sz w:val="22"/>
              </w:rPr>
            </w:pPr>
          </w:p>
        </w:tc>
        <w:tc>
          <w:tcPr>
            <w:tcW w:w="1980" w:type="dxa"/>
          </w:tcPr>
          <w:p w14:paraId="3D66A754" w14:textId="3AC149FB" w:rsidR="00394C0C" w:rsidRDefault="00394C0C" w:rsidP="00394C0C">
            <w:pPr>
              <w:rPr>
                <w:sz w:val="22"/>
              </w:rPr>
            </w:pPr>
            <w:r>
              <w:rPr>
                <w:color w:val="000000"/>
              </w:rPr>
              <w:t>EP, pakollinen jos annostelu vain tekstinä = false.</w:t>
            </w:r>
          </w:p>
        </w:tc>
      </w:tr>
      <w:tr w:rsidR="00394C0C" w:rsidRPr="00A302D4" w14:paraId="53562AC7" w14:textId="77777777" w:rsidTr="00381ACA">
        <w:tc>
          <w:tcPr>
            <w:tcW w:w="3823" w:type="dxa"/>
          </w:tcPr>
          <w:p w14:paraId="7B66F0BE" w14:textId="787EFD1D" w:rsidR="00394C0C" w:rsidRDefault="00394C0C" w:rsidP="00381ACA">
            <w:pPr>
              <w:ind w:left="850"/>
              <w:rPr>
                <w:sz w:val="22"/>
              </w:rPr>
            </w:pPr>
            <w:r>
              <w:rPr>
                <w:sz w:val="22"/>
              </w:rPr>
              <w:t>annostelukauden alkuaika (232)</w:t>
            </w:r>
          </w:p>
        </w:tc>
        <w:tc>
          <w:tcPr>
            <w:tcW w:w="2945" w:type="dxa"/>
          </w:tcPr>
          <w:p w14:paraId="12718385" w14:textId="04504EDA" w:rsidR="00394C0C" w:rsidRPr="00A302D4" w:rsidRDefault="00394C0C" w:rsidP="00394C0C">
            <w:pPr>
              <w:rPr>
                <w:sz w:val="22"/>
              </w:rPr>
            </w:pPr>
            <w:r w:rsidRPr="00A302D4">
              <w:rPr>
                <w:sz w:val="22"/>
              </w:rPr>
              <w:t>(timestamp)</w:t>
            </w:r>
          </w:p>
        </w:tc>
        <w:tc>
          <w:tcPr>
            <w:tcW w:w="1980" w:type="dxa"/>
          </w:tcPr>
          <w:p w14:paraId="624C398A" w14:textId="11F82A64" w:rsidR="00394C0C" w:rsidRPr="00A302D4" w:rsidRDefault="00394C0C" w:rsidP="00394C0C">
            <w:pPr>
              <w:rPr>
                <w:sz w:val="22"/>
              </w:rPr>
            </w:pPr>
          </w:p>
        </w:tc>
      </w:tr>
      <w:tr w:rsidR="00394C0C" w:rsidRPr="00A302D4" w14:paraId="477B0E9F" w14:textId="77777777" w:rsidTr="00381ACA">
        <w:tc>
          <w:tcPr>
            <w:tcW w:w="3823" w:type="dxa"/>
          </w:tcPr>
          <w:p w14:paraId="43F4622D" w14:textId="5961A4B2" w:rsidR="00394C0C" w:rsidRDefault="00394C0C" w:rsidP="00381ACA">
            <w:pPr>
              <w:ind w:left="850"/>
              <w:rPr>
                <w:sz w:val="22"/>
              </w:rPr>
            </w:pPr>
            <w:r>
              <w:rPr>
                <w:sz w:val="22"/>
              </w:rPr>
              <w:t>annostelukauden päättymisaika (233)</w:t>
            </w:r>
          </w:p>
        </w:tc>
        <w:tc>
          <w:tcPr>
            <w:tcW w:w="2945" w:type="dxa"/>
          </w:tcPr>
          <w:p w14:paraId="60556A7C" w14:textId="17EDB473" w:rsidR="00394C0C" w:rsidRPr="00A302D4" w:rsidRDefault="00394C0C" w:rsidP="00394C0C">
            <w:pPr>
              <w:rPr>
                <w:sz w:val="22"/>
              </w:rPr>
            </w:pPr>
            <w:r w:rsidRPr="00A302D4">
              <w:rPr>
                <w:sz w:val="22"/>
              </w:rPr>
              <w:t>(timestamp)</w:t>
            </w:r>
          </w:p>
        </w:tc>
        <w:tc>
          <w:tcPr>
            <w:tcW w:w="1980" w:type="dxa"/>
          </w:tcPr>
          <w:p w14:paraId="39F42C83" w14:textId="3D574E3F" w:rsidR="00394C0C" w:rsidRPr="00A302D4" w:rsidRDefault="00394C0C" w:rsidP="00394C0C">
            <w:pPr>
              <w:rPr>
                <w:sz w:val="22"/>
              </w:rPr>
            </w:pPr>
          </w:p>
        </w:tc>
      </w:tr>
      <w:tr w:rsidR="00394C0C" w:rsidRPr="00A302D4" w14:paraId="12312DB5" w14:textId="77777777" w:rsidTr="00381ACA">
        <w:tc>
          <w:tcPr>
            <w:tcW w:w="3823" w:type="dxa"/>
          </w:tcPr>
          <w:p w14:paraId="7DC11A0E" w14:textId="5FB1A6C2" w:rsidR="00394C0C" w:rsidRDefault="00394C0C" w:rsidP="00381ACA">
            <w:pPr>
              <w:ind w:left="850"/>
              <w:rPr>
                <w:sz w:val="22"/>
              </w:rPr>
            </w:pPr>
            <w:r>
              <w:rPr>
                <w:sz w:val="22"/>
              </w:rPr>
              <w:t>annostelukauden kesto (235)</w:t>
            </w:r>
          </w:p>
        </w:tc>
        <w:tc>
          <w:tcPr>
            <w:tcW w:w="2945" w:type="dxa"/>
          </w:tcPr>
          <w:p w14:paraId="1BDF16DC" w14:textId="701A234A" w:rsidR="00394C0C" w:rsidRPr="00A302D4" w:rsidRDefault="00394C0C" w:rsidP="00394C0C">
            <w:pPr>
              <w:rPr>
                <w:sz w:val="22"/>
              </w:rPr>
            </w:pPr>
            <w:r>
              <w:rPr>
                <w:sz w:val="22"/>
              </w:rPr>
              <w:t>(max 10 mkiä)</w:t>
            </w:r>
          </w:p>
        </w:tc>
        <w:tc>
          <w:tcPr>
            <w:tcW w:w="1980" w:type="dxa"/>
          </w:tcPr>
          <w:p w14:paraId="3E23203C" w14:textId="4499E9F8" w:rsidR="00394C0C" w:rsidRPr="00A302D4" w:rsidRDefault="00394C0C" w:rsidP="00394C0C">
            <w:pPr>
              <w:rPr>
                <w:sz w:val="22"/>
              </w:rPr>
            </w:pPr>
          </w:p>
        </w:tc>
      </w:tr>
      <w:tr w:rsidR="00394C0C" w:rsidRPr="00A302D4" w14:paraId="6D23BF36" w14:textId="77777777" w:rsidTr="00381ACA">
        <w:tc>
          <w:tcPr>
            <w:tcW w:w="3823" w:type="dxa"/>
          </w:tcPr>
          <w:p w14:paraId="32904CCD" w14:textId="68093743" w:rsidR="00394C0C" w:rsidRDefault="00394C0C" w:rsidP="00381ACA">
            <w:pPr>
              <w:ind w:left="850"/>
              <w:rPr>
                <w:sz w:val="22"/>
              </w:rPr>
            </w:pPr>
            <w:r>
              <w:rPr>
                <w:sz w:val="22"/>
              </w:rPr>
              <w:t>lääke tauolla (236)</w:t>
            </w:r>
          </w:p>
        </w:tc>
        <w:tc>
          <w:tcPr>
            <w:tcW w:w="2945" w:type="dxa"/>
          </w:tcPr>
          <w:p w14:paraId="09ABC4E8" w14:textId="231BD211" w:rsidR="00394C0C" w:rsidRPr="00A302D4" w:rsidRDefault="00394C0C" w:rsidP="00394C0C">
            <w:pPr>
              <w:rPr>
                <w:sz w:val="22"/>
              </w:rPr>
            </w:pPr>
            <w:r w:rsidRPr="00A302D4">
              <w:rPr>
                <w:sz w:val="22"/>
              </w:rPr>
              <w:t>(timestamp</w:t>
            </w:r>
            <w:r>
              <w:rPr>
                <w:sz w:val="22"/>
              </w:rPr>
              <w:t xml:space="preserve"> - </w:t>
            </w:r>
            <w:r w:rsidRPr="00A302D4">
              <w:rPr>
                <w:sz w:val="22"/>
              </w:rPr>
              <w:t>timestamp)</w:t>
            </w:r>
          </w:p>
        </w:tc>
        <w:tc>
          <w:tcPr>
            <w:tcW w:w="1980" w:type="dxa"/>
          </w:tcPr>
          <w:p w14:paraId="0306AE11" w14:textId="6A8AC089" w:rsidR="00394C0C" w:rsidRPr="00A302D4" w:rsidRDefault="00394C0C" w:rsidP="00394C0C">
            <w:pPr>
              <w:rPr>
                <w:sz w:val="22"/>
              </w:rPr>
            </w:pPr>
          </w:p>
        </w:tc>
      </w:tr>
      <w:tr w:rsidR="00394C0C" w:rsidRPr="00A302D4" w14:paraId="44CA617A" w14:textId="77777777" w:rsidTr="00381ACA">
        <w:tc>
          <w:tcPr>
            <w:tcW w:w="3823" w:type="dxa"/>
          </w:tcPr>
          <w:p w14:paraId="7F919196" w14:textId="674C05E3" w:rsidR="00394C0C" w:rsidRDefault="00394C0C" w:rsidP="00381ACA">
            <w:pPr>
              <w:ind w:left="850"/>
              <w:rPr>
                <w:sz w:val="22"/>
              </w:rPr>
            </w:pPr>
            <w:r>
              <w:rPr>
                <w:sz w:val="22"/>
              </w:rPr>
              <w:t>annostus tarvittaessa (237)</w:t>
            </w:r>
          </w:p>
        </w:tc>
        <w:tc>
          <w:tcPr>
            <w:tcW w:w="2945" w:type="dxa"/>
          </w:tcPr>
          <w:p w14:paraId="2814CE8E" w14:textId="38B9085F" w:rsidR="00394C0C" w:rsidRPr="00A302D4" w:rsidRDefault="00394C0C" w:rsidP="00394C0C">
            <w:pPr>
              <w:rPr>
                <w:sz w:val="22"/>
              </w:rPr>
            </w:pPr>
            <w:r>
              <w:rPr>
                <w:sz w:val="22"/>
              </w:rPr>
              <w:t>(boolean)</w:t>
            </w:r>
          </w:p>
        </w:tc>
        <w:tc>
          <w:tcPr>
            <w:tcW w:w="1980" w:type="dxa"/>
          </w:tcPr>
          <w:p w14:paraId="04BEEA9E" w14:textId="2C918FF2" w:rsidR="00394C0C" w:rsidRPr="00A302D4" w:rsidRDefault="00394C0C" w:rsidP="00394C0C">
            <w:pPr>
              <w:rPr>
                <w:sz w:val="22"/>
              </w:rPr>
            </w:pPr>
            <w:r>
              <w:rPr>
                <w:sz w:val="22"/>
              </w:rPr>
              <w:t>P</w:t>
            </w:r>
          </w:p>
        </w:tc>
      </w:tr>
      <w:tr w:rsidR="00394C0C" w:rsidRPr="00A302D4" w14:paraId="3C619848" w14:textId="77777777" w:rsidTr="00381ACA">
        <w:tc>
          <w:tcPr>
            <w:tcW w:w="3823" w:type="dxa"/>
          </w:tcPr>
          <w:p w14:paraId="38BB4818" w14:textId="320CB53C" w:rsidR="00394C0C" w:rsidRDefault="00394C0C" w:rsidP="00381ACA">
            <w:pPr>
              <w:ind w:left="850"/>
              <w:rPr>
                <w:sz w:val="22"/>
              </w:rPr>
            </w:pPr>
            <w:r>
              <w:rPr>
                <w:sz w:val="22"/>
              </w:rPr>
              <w:t>annosjakson pituus (238)</w:t>
            </w:r>
          </w:p>
        </w:tc>
        <w:tc>
          <w:tcPr>
            <w:tcW w:w="2945" w:type="dxa"/>
          </w:tcPr>
          <w:p w14:paraId="6744D4F9" w14:textId="405E46BE" w:rsidR="00394C0C" w:rsidRPr="00A302D4" w:rsidRDefault="00394C0C" w:rsidP="00394C0C">
            <w:pPr>
              <w:rPr>
                <w:sz w:val="22"/>
              </w:rPr>
            </w:pPr>
            <w:r>
              <w:rPr>
                <w:sz w:val="22"/>
              </w:rPr>
              <w:t>(max 25 mkiä)</w:t>
            </w:r>
          </w:p>
        </w:tc>
        <w:tc>
          <w:tcPr>
            <w:tcW w:w="1980" w:type="dxa"/>
          </w:tcPr>
          <w:p w14:paraId="6F5310B9" w14:textId="7FE2921F" w:rsidR="00394C0C" w:rsidRPr="00A302D4" w:rsidRDefault="00394C0C" w:rsidP="00394C0C">
            <w:pPr>
              <w:rPr>
                <w:sz w:val="22"/>
              </w:rPr>
            </w:pPr>
            <w:r>
              <w:rPr>
                <w:sz w:val="22"/>
              </w:rPr>
              <w:t>P</w:t>
            </w:r>
          </w:p>
        </w:tc>
      </w:tr>
      <w:tr w:rsidR="00394C0C" w:rsidRPr="00A302D4" w14:paraId="4D7086E4" w14:textId="77777777" w:rsidTr="00381ACA">
        <w:tc>
          <w:tcPr>
            <w:tcW w:w="3823" w:type="dxa"/>
          </w:tcPr>
          <w:p w14:paraId="73B1D035" w14:textId="3042707F" w:rsidR="00394C0C" w:rsidRPr="008D7570" w:rsidRDefault="00394C0C" w:rsidP="00381ACA">
            <w:pPr>
              <w:ind w:left="850"/>
              <w:rPr>
                <w:b/>
                <w:sz w:val="22"/>
              </w:rPr>
            </w:pPr>
            <w:r w:rsidRPr="008D7570">
              <w:rPr>
                <w:b/>
                <w:sz w:val="22"/>
              </w:rPr>
              <w:t>Annokset (239)</w:t>
            </w:r>
          </w:p>
        </w:tc>
        <w:tc>
          <w:tcPr>
            <w:tcW w:w="2945" w:type="dxa"/>
          </w:tcPr>
          <w:p w14:paraId="078D721A" w14:textId="77777777" w:rsidR="00394C0C" w:rsidRPr="00A302D4" w:rsidRDefault="00394C0C" w:rsidP="00394C0C">
            <w:pPr>
              <w:rPr>
                <w:sz w:val="22"/>
              </w:rPr>
            </w:pPr>
          </w:p>
        </w:tc>
        <w:tc>
          <w:tcPr>
            <w:tcW w:w="1980" w:type="dxa"/>
          </w:tcPr>
          <w:p w14:paraId="585EF1D6" w14:textId="302FAE67" w:rsidR="00394C0C" w:rsidRDefault="00394C0C" w:rsidP="00394C0C">
            <w:pPr>
              <w:rPr>
                <w:sz w:val="22"/>
              </w:rPr>
            </w:pPr>
            <w:r>
              <w:rPr>
                <w:sz w:val="22"/>
              </w:rPr>
              <w:t>P</w:t>
            </w:r>
          </w:p>
        </w:tc>
      </w:tr>
      <w:tr w:rsidR="00394C0C" w:rsidRPr="00A302D4" w14:paraId="3C1E19AE" w14:textId="77777777" w:rsidTr="00381ACA">
        <w:tc>
          <w:tcPr>
            <w:tcW w:w="3823" w:type="dxa"/>
          </w:tcPr>
          <w:p w14:paraId="130BDFF5" w14:textId="5888BA33" w:rsidR="00394C0C" w:rsidRDefault="00394C0C" w:rsidP="00381ACA">
            <w:pPr>
              <w:ind w:left="1134"/>
              <w:rPr>
                <w:sz w:val="22"/>
              </w:rPr>
            </w:pPr>
            <w:r>
              <w:rPr>
                <w:sz w:val="22"/>
              </w:rPr>
              <w:t>annosaika (240)</w:t>
            </w:r>
          </w:p>
        </w:tc>
        <w:tc>
          <w:tcPr>
            <w:tcW w:w="2945" w:type="dxa"/>
          </w:tcPr>
          <w:p w14:paraId="0A9BF083" w14:textId="7D85C15E" w:rsidR="00394C0C" w:rsidRPr="00A302D4" w:rsidRDefault="00394C0C" w:rsidP="00394C0C">
            <w:pPr>
              <w:rPr>
                <w:sz w:val="22"/>
              </w:rPr>
            </w:pPr>
            <w:r w:rsidRPr="00A302D4">
              <w:rPr>
                <w:sz w:val="22"/>
              </w:rPr>
              <w:t>(</w:t>
            </w:r>
            <w:r>
              <w:rPr>
                <w:sz w:val="22"/>
              </w:rPr>
              <w:t>max 5 mkiä</w:t>
            </w:r>
            <w:r w:rsidRPr="00A302D4">
              <w:rPr>
                <w:sz w:val="22"/>
              </w:rPr>
              <w:t>)</w:t>
            </w:r>
          </w:p>
        </w:tc>
        <w:tc>
          <w:tcPr>
            <w:tcW w:w="1980" w:type="dxa"/>
          </w:tcPr>
          <w:p w14:paraId="699BB100" w14:textId="6A70B686" w:rsidR="00394C0C" w:rsidRPr="00A302D4" w:rsidRDefault="00712ABD" w:rsidP="00394C0C">
            <w:pPr>
              <w:rPr>
                <w:sz w:val="22"/>
              </w:rPr>
            </w:pPr>
            <w:r>
              <w:rPr>
                <w:sz w:val="22"/>
              </w:rPr>
              <w:t>Vaihtoehtoinen kenttä annosajankohdan (244) kanssa</w:t>
            </w:r>
          </w:p>
        </w:tc>
      </w:tr>
      <w:tr w:rsidR="00394C0C" w:rsidRPr="00A302D4" w14:paraId="0557A30B" w14:textId="77777777" w:rsidTr="00381ACA">
        <w:tc>
          <w:tcPr>
            <w:tcW w:w="3823" w:type="dxa"/>
          </w:tcPr>
          <w:p w14:paraId="77BF938A" w14:textId="3934883C" w:rsidR="00394C0C" w:rsidRDefault="00394C0C" w:rsidP="00381ACA">
            <w:pPr>
              <w:ind w:left="1134"/>
              <w:rPr>
                <w:sz w:val="22"/>
              </w:rPr>
            </w:pPr>
            <w:r>
              <w:rPr>
                <w:sz w:val="22"/>
              </w:rPr>
              <w:t>annos (fysikaalinen) (241)</w:t>
            </w:r>
          </w:p>
        </w:tc>
        <w:tc>
          <w:tcPr>
            <w:tcW w:w="2945" w:type="dxa"/>
          </w:tcPr>
          <w:p w14:paraId="5D1B502C" w14:textId="35C8BB6E" w:rsidR="00394C0C" w:rsidRPr="00A302D4" w:rsidRDefault="00394C0C" w:rsidP="00394C0C">
            <w:pPr>
              <w:rPr>
                <w:sz w:val="22"/>
              </w:rPr>
            </w:pPr>
            <w:r>
              <w:rPr>
                <w:sz w:val="22"/>
              </w:rPr>
              <w:t>(max 50+30 mkiä)</w:t>
            </w:r>
          </w:p>
        </w:tc>
        <w:tc>
          <w:tcPr>
            <w:tcW w:w="1980" w:type="dxa"/>
          </w:tcPr>
          <w:p w14:paraId="114BAA4A" w14:textId="495ABDEA" w:rsidR="00394C0C" w:rsidRPr="00A302D4" w:rsidRDefault="00394C0C" w:rsidP="00394C0C">
            <w:pPr>
              <w:rPr>
                <w:sz w:val="22"/>
              </w:rPr>
            </w:pPr>
            <w:r>
              <w:rPr>
                <w:sz w:val="22"/>
              </w:rPr>
              <w:t>EP, pakollinen jos annos ja annosyksikkö = tyhjä</w:t>
            </w:r>
          </w:p>
        </w:tc>
      </w:tr>
      <w:tr w:rsidR="00394C0C" w:rsidRPr="00A302D4" w14:paraId="0A91D76D" w14:textId="77777777" w:rsidTr="00381ACA">
        <w:tc>
          <w:tcPr>
            <w:tcW w:w="3823" w:type="dxa"/>
          </w:tcPr>
          <w:p w14:paraId="4C88EF93" w14:textId="70CB3403" w:rsidR="00CE131B" w:rsidRDefault="00394C0C" w:rsidP="00381ACA">
            <w:pPr>
              <w:ind w:left="1134"/>
              <w:rPr>
                <w:sz w:val="22"/>
              </w:rPr>
            </w:pPr>
            <w:r>
              <w:rPr>
                <w:sz w:val="22"/>
              </w:rPr>
              <w:t xml:space="preserve">annos  </w:t>
            </w:r>
          </w:p>
          <w:p w14:paraId="58AE87F5" w14:textId="0B06702E" w:rsidR="00CE131B" w:rsidRDefault="00CE131B" w:rsidP="00381ACA">
            <w:pPr>
              <w:ind w:left="1134"/>
              <w:rPr>
                <w:sz w:val="22"/>
              </w:rPr>
            </w:pPr>
            <w:r>
              <w:rPr>
                <w:sz w:val="22"/>
              </w:rPr>
              <w:t>ja</w:t>
            </w:r>
          </w:p>
          <w:p w14:paraId="25265909" w14:textId="77777777" w:rsidR="00CE131B" w:rsidRDefault="00394C0C" w:rsidP="00381ACA">
            <w:pPr>
              <w:ind w:left="1134"/>
              <w:rPr>
                <w:sz w:val="22"/>
              </w:rPr>
            </w:pPr>
            <w:r>
              <w:rPr>
                <w:sz w:val="22"/>
              </w:rPr>
              <w:t>annosyksikkö</w:t>
            </w:r>
          </w:p>
          <w:p w14:paraId="521B8737" w14:textId="2F993F83" w:rsidR="00394C0C" w:rsidRDefault="00394C0C" w:rsidP="00381ACA">
            <w:pPr>
              <w:ind w:left="1134"/>
              <w:rPr>
                <w:sz w:val="22"/>
              </w:rPr>
            </w:pPr>
            <w:r>
              <w:rPr>
                <w:sz w:val="22"/>
              </w:rPr>
              <w:t xml:space="preserve"> (242)</w:t>
            </w:r>
          </w:p>
        </w:tc>
        <w:tc>
          <w:tcPr>
            <w:tcW w:w="2945" w:type="dxa"/>
          </w:tcPr>
          <w:p w14:paraId="302EA90A" w14:textId="4F8F4379" w:rsidR="00CE131B" w:rsidRDefault="00394C0C" w:rsidP="00CE131B">
            <w:pPr>
              <w:rPr>
                <w:sz w:val="22"/>
              </w:rPr>
            </w:pPr>
            <w:r>
              <w:rPr>
                <w:sz w:val="22"/>
              </w:rPr>
              <w:t>(max. 30</w:t>
            </w:r>
            <w:r w:rsidR="00B60E3B">
              <w:rPr>
                <w:sz w:val="22"/>
              </w:rPr>
              <w:t xml:space="preserve"> mkiä</w:t>
            </w:r>
            <w:r w:rsidR="00CE131B">
              <w:rPr>
                <w:sz w:val="22"/>
              </w:rPr>
              <w:t>)</w:t>
            </w:r>
          </w:p>
          <w:p w14:paraId="172EB2C0" w14:textId="77777777" w:rsidR="00C147D7" w:rsidRDefault="00C147D7" w:rsidP="00CE131B">
            <w:pPr>
              <w:rPr>
                <w:sz w:val="22"/>
              </w:rPr>
            </w:pPr>
          </w:p>
          <w:p w14:paraId="0BE35E83" w14:textId="29B0A6ED" w:rsidR="00394C0C" w:rsidRPr="00A302D4" w:rsidRDefault="00C147D7" w:rsidP="00CE131B">
            <w:pPr>
              <w:rPr>
                <w:sz w:val="22"/>
              </w:rPr>
            </w:pPr>
            <w:r>
              <w:rPr>
                <w:sz w:val="22"/>
              </w:rPr>
              <w:t>(</w:t>
            </w:r>
            <w:r w:rsidR="00CE131B">
              <w:rPr>
                <w:sz w:val="22"/>
              </w:rPr>
              <w:t>2 mkiä, koodisto yksikölle</w:t>
            </w:r>
            <w:r>
              <w:rPr>
                <w:sz w:val="22"/>
              </w:rPr>
              <w:t>)</w:t>
            </w:r>
          </w:p>
        </w:tc>
        <w:tc>
          <w:tcPr>
            <w:tcW w:w="1980" w:type="dxa"/>
          </w:tcPr>
          <w:p w14:paraId="37455F63" w14:textId="6D7C74CA" w:rsidR="00394C0C" w:rsidRPr="00A302D4" w:rsidRDefault="00394C0C" w:rsidP="00394C0C">
            <w:pPr>
              <w:rPr>
                <w:sz w:val="22"/>
              </w:rPr>
            </w:pPr>
            <w:r>
              <w:rPr>
                <w:sz w:val="22"/>
              </w:rPr>
              <w:t>EP, pakollinen jos annos (fysikaalinen) = tyhjä</w:t>
            </w:r>
          </w:p>
        </w:tc>
      </w:tr>
      <w:tr w:rsidR="00394C0C" w:rsidRPr="00A302D4" w14:paraId="7287A799" w14:textId="77777777" w:rsidTr="00381ACA">
        <w:tc>
          <w:tcPr>
            <w:tcW w:w="3823" w:type="dxa"/>
          </w:tcPr>
          <w:p w14:paraId="6D09264D" w14:textId="0CD549CA" w:rsidR="00394C0C" w:rsidRDefault="00394C0C" w:rsidP="00381ACA">
            <w:pPr>
              <w:ind w:left="1134"/>
              <w:rPr>
                <w:sz w:val="22"/>
              </w:rPr>
            </w:pPr>
            <w:r>
              <w:rPr>
                <w:sz w:val="22"/>
              </w:rPr>
              <w:t>annos tarvittaessa (243)</w:t>
            </w:r>
          </w:p>
        </w:tc>
        <w:tc>
          <w:tcPr>
            <w:tcW w:w="2945" w:type="dxa"/>
          </w:tcPr>
          <w:p w14:paraId="2847F26A" w14:textId="176CC1BB" w:rsidR="00394C0C" w:rsidRPr="00A302D4" w:rsidRDefault="00394C0C" w:rsidP="00394C0C">
            <w:pPr>
              <w:rPr>
                <w:sz w:val="22"/>
              </w:rPr>
            </w:pPr>
            <w:r>
              <w:rPr>
                <w:sz w:val="22"/>
              </w:rPr>
              <w:t>(boolean)</w:t>
            </w:r>
          </w:p>
        </w:tc>
        <w:tc>
          <w:tcPr>
            <w:tcW w:w="1980" w:type="dxa"/>
          </w:tcPr>
          <w:p w14:paraId="6DB48918" w14:textId="2131C167" w:rsidR="00394C0C" w:rsidRPr="00A302D4" w:rsidRDefault="00394C0C" w:rsidP="00394C0C">
            <w:pPr>
              <w:rPr>
                <w:sz w:val="22"/>
              </w:rPr>
            </w:pPr>
            <w:r>
              <w:rPr>
                <w:sz w:val="22"/>
              </w:rPr>
              <w:t>P</w:t>
            </w:r>
          </w:p>
        </w:tc>
      </w:tr>
      <w:tr w:rsidR="00394C0C" w:rsidRPr="00A302D4" w14:paraId="3A39F34F" w14:textId="77777777" w:rsidTr="00381ACA">
        <w:tc>
          <w:tcPr>
            <w:tcW w:w="3823" w:type="dxa"/>
          </w:tcPr>
          <w:p w14:paraId="1BD77438" w14:textId="730EFDF6" w:rsidR="00394C0C" w:rsidRDefault="00394C0C" w:rsidP="00381ACA">
            <w:pPr>
              <w:ind w:left="1134"/>
              <w:rPr>
                <w:sz w:val="22"/>
              </w:rPr>
            </w:pPr>
            <w:r>
              <w:rPr>
                <w:sz w:val="22"/>
              </w:rPr>
              <w:t>annosajankohta (244)</w:t>
            </w:r>
          </w:p>
        </w:tc>
        <w:tc>
          <w:tcPr>
            <w:tcW w:w="2945" w:type="dxa"/>
          </w:tcPr>
          <w:p w14:paraId="1FA54FEA" w14:textId="5EBB8AA2" w:rsidR="00394C0C" w:rsidRPr="00A302D4" w:rsidRDefault="00394C0C" w:rsidP="00394C0C">
            <w:pPr>
              <w:rPr>
                <w:sz w:val="22"/>
              </w:rPr>
            </w:pPr>
            <w:r>
              <w:rPr>
                <w:sz w:val="22"/>
              </w:rPr>
              <w:t>(max 2 mkiä, koodisto)</w:t>
            </w:r>
          </w:p>
        </w:tc>
        <w:tc>
          <w:tcPr>
            <w:tcW w:w="1980" w:type="dxa"/>
          </w:tcPr>
          <w:p w14:paraId="575194F4" w14:textId="368F0CC9" w:rsidR="00394C0C" w:rsidRPr="00A302D4" w:rsidRDefault="00712ABD" w:rsidP="00712ABD">
            <w:pPr>
              <w:rPr>
                <w:sz w:val="22"/>
              </w:rPr>
            </w:pPr>
            <w:r>
              <w:rPr>
                <w:sz w:val="22"/>
              </w:rPr>
              <w:t>Vaihtoehtoinen kenttä annosajan (240) kanssa</w:t>
            </w:r>
          </w:p>
        </w:tc>
      </w:tr>
      <w:tr w:rsidR="00394C0C" w:rsidRPr="00A302D4" w14:paraId="2E5FE9BD" w14:textId="77777777" w:rsidTr="00381ACA">
        <w:tc>
          <w:tcPr>
            <w:tcW w:w="3823" w:type="dxa"/>
          </w:tcPr>
          <w:p w14:paraId="2F6AD246" w14:textId="79544BB8" w:rsidR="00394C0C" w:rsidRDefault="00394C0C" w:rsidP="00381ACA">
            <w:pPr>
              <w:ind w:left="1134"/>
              <w:rPr>
                <w:sz w:val="22"/>
              </w:rPr>
            </w:pPr>
            <w:r>
              <w:rPr>
                <w:sz w:val="22"/>
              </w:rPr>
              <w:t>annosjakson päivä (245)</w:t>
            </w:r>
          </w:p>
        </w:tc>
        <w:tc>
          <w:tcPr>
            <w:tcW w:w="2945" w:type="dxa"/>
          </w:tcPr>
          <w:p w14:paraId="57B7A8D3" w14:textId="3C058FC5" w:rsidR="00394C0C" w:rsidRPr="00A302D4" w:rsidRDefault="00394C0C" w:rsidP="00394C0C">
            <w:pPr>
              <w:rPr>
                <w:sz w:val="22"/>
              </w:rPr>
            </w:pPr>
            <w:r>
              <w:rPr>
                <w:sz w:val="22"/>
              </w:rPr>
              <w:t>(max 2 mkiä, koodisto)</w:t>
            </w:r>
          </w:p>
        </w:tc>
        <w:tc>
          <w:tcPr>
            <w:tcW w:w="1980" w:type="dxa"/>
          </w:tcPr>
          <w:p w14:paraId="53C49930" w14:textId="181F06CB" w:rsidR="00394C0C" w:rsidRPr="00A302D4" w:rsidRDefault="00394C0C" w:rsidP="00394C0C">
            <w:pPr>
              <w:rPr>
                <w:sz w:val="22"/>
              </w:rPr>
            </w:pPr>
          </w:p>
        </w:tc>
      </w:tr>
      <w:tr w:rsidR="00394C0C" w:rsidRPr="00A302D4" w14:paraId="5968B67E" w14:textId="77777777" w:rsidTr="00381ACA">
        <w:tc>
          <w:tcPr>
            <w:tcW w:w="3823" w:type="dxa"/>
          </w:tcPr>
          <w:p w14:paraId="5C2D911E" w14:textId="77777777" w:rsidR="00381ACA" w:rsidRDefault="00381ACA" w:rsidP="00394C0C">
            <w:pPr>
              <w:rPr>
                <w:b/>
                <w:sz w:val="22"/>
              </w:rPr>
            </w:pPr>
          </w:p>
          <w:p w14:paraId="776486FE" w14:textId="7017CD58" w:rsidR="00394C0C" w:rsidRPr="00394C0C" w:rsidRDefault="00394C0C" w:rsidP="00394C0C">
            <w:pPr>
              <w:rPr>
                <w:b/>
                <w:sz w:val="22"/>
              </w:rPr>
            </w:pPr>
            <w:r>
              <w:rPr>
                <w:b/>
                <w:sz w:val="22"/>
              </w:rPr>
              <w:t>Poistetut</w:t>
            </w:r>
          </w:p>
        </w:tc>
        <w:tc>
          <w:tcPr>
            <w:tcW w:w="2945" w:type="dxa"/>
          </w:tcPr>
          <w:p w14:paraId="669BA9F2" w14:textId="77777777" w:rsidR="00394C0C" w:rsidRDefault="00394C0C" w:rsidP="00394C0C">
            <w:pPr>
              <w:rPr>
                <w:sz w:val="22"/>
              </w:rPr>
            </w:pPr>
          </w:p>
        </w:tc>
        <w:tc>
          <w:tcPr>
            <w:tcW w:w="1980" w:type="dxa"/>
          </w:tcPr>
          <w:p w14:paraId="7CD38380" w14:textId="21DAF0F4" w:rsidR="00394C0C" w:rsidRPr="00A302D4" w:rsidRDefault="00394C0C" w:rsidP="00394C0C">
            <w:pPr>
              <w:rPr>
                <w:sz w:val="22"/>
              </w:rPr>
            </w:pPr>
          </w:p>
        </w:tc>
      </w:tr>
      <w:tr w:rsidR="00394C0C" w:rsidRPr="00A302D4" w14:paraId="5B4D1B96" w14:textId="77777777" w:rsidTr="00381ACA">
        <w:tc>
          <w:tcPr>
            <w:tcW w:w="3823" w:type="dxa"/>
          </w:tcPr>
          <w:p w14:paraId="5AFC70F7" w14:textId="69A60A02" w:rsidR="00394C0C" w:rsidRDefault="00394C0C" w:rsidP="00394C0C">
            <w:pPr>
              <w:rPr>
                <w:sz w:val="22"/>
              </w:rPr>
            </w:pPr>
            <w:r w:rsidRPr="00A302D4">
              <w:rPr>
                <w:sz w:val="22"/>
              </w:rPr>
              <w:t>valvottu syöttökoodi (30)</w:t>
            </w:r>
          </w:p>
        </w:tc>
        <w:tc>
          <w:tcPr>
            <w:tcW w:w="2945" w:type="dxa"/>
          </w:tcPr>
          <w:p w14:paraId="218690F2" w14:textId="7C3401C7" w:rsidR="00394C0C" w:rsidRDefault="00394C0C" w:rsidP="00394C0C">
            <w:pPr>
              <w:rPr>
                <w:sz w:val="22"/>
              </w:rPr>
            </w:pPr>
            <w:r w:rsidRPr="00A302D4">
              <w:rPr>
                <w:sz w:val="22"/>
              </w:rPr>
              <w:t>(max 50 mkiä)</w:t>
            </w:r>
          </w:p>
        </w:tc>
        <w:tc>
          <w:tcPr>
            <w:tcW w:w="1980" w:type="dxa"/>
          </w:tcPr>
          <w:p w14:paraId="427345E4" w14:textId="40251511" w:rsidR="00394C0C" w:rsidRPr="00A302D4" w:rsidRDefault="00394C0C" w:rsidP="00394C0C">
            <w:pPr>
              <w:rPr>
                <w:sz w:val="22"/>
              </w:rPr>
            </w:pPr>
            <w:r w:rsidRPr="00A302D4">
              <w:rPr>
                <w:sz w:val="22"/>
              </w:rPr>
              <w:t>POISTETTU</w:t>
            </w:r>
          </w:p>
        </w:tc>
      </w:tr>
      <w:tr w:rsidR="00394C0C" w:rsidRPr="00A302D4" w14:paraId="6AED6713" w14:textId="77777777" w:rsidTr="00381ACA">
        <w:tc>
          <w:tcPr>
            <w:tcW w:w="3823" w:type="dxa"/>
          </w:tcPr>
          <w:p w14:paraId="21CE4B09" w14:textId="786119BB" w:rsidR="00394C0C" w:rsidRPr="00A302D4" w:rsidRDefault="00394C0C" w:rsidP="00394C0C">
            <w:pPr>
              <w:rPr>
                <w:sz w:val="22"/>
              </w:rPr>
            </w:pPr>
            <w:r w:rsidRPr="00A302D4">
              <w:rPr>
                <w:sz w:val="22"/>
              </w:rPr>
              <w:t xml:space="preserve">valvomaton syöttökoodi </w:t>
            </w:r>
          </w:p>
        </w:tc>
        <w:tc>
          <w:tcPr>
            <w:tcW w:w="2945" w:type="dxa"/>
          </w:tcPr>
          <w:p w14:paraId="02215112" w14:textId="5C6B3247" w:rsidR="00394C0C" w:rsidRPr="00A302D4" w:rsidRDefault="00394C0C" w:rsidP="00394C0C">
            <w:pPr>
              <w:rPr>
                <w:sz w:val="22"/>
              </w:rPr>
            </w:pPr>
            <w:r w:rsidRPr="00A302D4">
              <w:rPr>
                <w:sz w:val="22"/>
              </w:rPr>
              <w:t>(max 50 mkiä)</w:t>
            </w:r>
          </w:p>
        </w:tc>
        <w:tc>
          <w:tcPr>
            <w:tcW w:w="1980" w:type="dxa"/>
          </w:tcPr>
          <w:p w14:paraId="532FC6E0" w14:textId="4CA5314C" w:rsidR="00394C0C" w:rsidRPr="00A302D4" w:rsidRDefault="00394C0C" w:rsidP="00394C0C">
            <w:pPr>
              <w:rPr>
                <w:sz w:val="22"/>
              </w:rPr>
            </w:pPr>
            <w:r w:rsidRPr="00A302D4">
              <w:rPr>
                <w:sz w:val="22"/>
              </w:rPr>
              <w:t>POISTETTU</w:t>
            </w:r>
          </w:p>
        </w:tc>
      </w:tr>
      <w:tr w:rsidR="00394C0C" w:rsidRPr="00A302D4" w14:paraId="2F4C3EDC" w14:textId="77777777" w:rsidTr="00381ACA">
        <w:tc>
          <w:tcPr>
            <w:tcW w:w="3823" w:type="dxa"/>
          </w:tcPr>
          <w:p w14:paraId="317363ED" w14:textId="45684829" w:rsidR="00394C0C" w:rsidRPr="00A302D4" w:rsidRDefault="00394C0C" w:rsidP="00394C0C">
            <w:pPr>
              <w:rPr>
                <w:sz w:val="22"/>
              </w:rPr>
            </w:pPr>
            <w:r w:rsidRPr="00A302D4">
              <w:rPr>
                <w:sz w:val="22"/>
              </w:rPr>
              <w:t xml:space="preserve">syöttökoodin ajanjakso </w:t>
            </w:r>
          </w:p>
        </w:tc>
        <w:tc>
          <w:tcPr>
            <w:tcW w:w="2945" w:type="dxa"/>
          </w:tcPr>
          <w:p w14:paraId="32CD3877" w14:textId="7663866A" w:rsidR="00394C0C" w:rsidRPr="00A302D4" w:rsidRDefault="00394C0C" w:rsidP="00394C0C">
            <w:pPr>
              <w:rPr>
                <w:sz w:val="22"/>
              </w:rPr>
            </w:pPr>
            <w:r w:rsidRPr="00A302D4">
              <w:rPr>
                <w:sz w:val="22"/>
              </w:rPr>
              <w:t>(timestamp-timestamp)</w:t>
            </w:r>
          </w:p>
        </w:tc>
        <w:tc>
          <w:tcPr>
            <w:tcW w:w="1980" w:type="dxa"/>
          </w:tcPr>
          <w:p w14:paraId="05FBFE02" w14:textId="5AC4A7DA" w:rsidR="00394C0C" w:rsidRPr="00A302D4" w:rsidRDefault="00394C0C" w:rsidP="00394C0C">
            <w:pPr>
              <w:rPr>
                <w:sz w:val="22"/>
              </w:rPr>
            </w:pPr>
            <w:r w:rsidRPr="00A302D4">
              <w:rPr>
                <w:sz w:val="22"/>
              </w:rPr>
              <w:t>POISTETTU</w:t>
            </w:r>
          </w:p>
        </w:tc>
      </w:tr>
      <w:tr w:rsidR="00394C0C" w:rsidRPr="00A302D4" w14:paraId="2D5AA8DE" w14:textId="77777777" w:rsidTr="00381ACA">
        <w:tc>
          <w:tcPr>
            <w:tcW w:w="3823" w:type="dxa"/>
          </w:tcPr>
          <w:p w14:paraId="33C17B06" w14:textId="65006236" w:rsidR="00394C0C" w:rsidRPr="00A302D4" w:rsidRDefault="00394C0C" w:rsidP="00394C0C">
            <w:pPr>
              <w:rPr>
                <w:sz w:val="22"/>
              </w:rPr>
            </w:pPr>
            <w:r w:rsidRPr="00A302D4">
              <w:rPr>
                <w:sz w:val="22"/>
              </w:rPr>
              <w:t>kaikkien annososioiden yhteiskesto (55)</w:t>
            </w:r>
          </w:p>
        </w:tc>
        <w:tc>
          <w:tcPr>
            <w:tcW w:w="2945" w:type="dxa"/>
          </w:tcPr>
          <w:p w14:paraId="20995A6A" w14:textId="0ACAE08F" w:rsidR="00394C0C" w:rsidRPr="00A302D4" w:rsidRDefault="00394C0C" w:rsidP="00394C0C">
            <w:pPr>
              <w:rPr>
                <w:sz w:val="22"/>
              </w:rPr>
            </w:pPr>
            <w:r w:rsidRPr="00A302D4">
              <w:rPr>
                <w:sz w:val="22"/>
              </w:rPr>
              <w:t xml:space="preserve"> </w:t>
            </w:r>
            <w:r w:rsidRPr="00A302D4">
              <w:rPr>
                <w:sz w:val="22"/>
                <w:lang w:val="en-GB"/>
              </w:rPr>
              <w:t>(max 5 + max 10 mkiä)</w:t>
            </w:r>
          </w:p>
        </w:tc>
        <w:tc>
          <w:tcPr>
            <w:tcW w:w="1980" w:type="dxa"/>
          </w:tcPr>
          <w:p w14:paraId="362E680E" w14:textId="333DCD79" w:rsidR="00394C0C" w:rsidRDefault="00394C0C" w:rsidP="00394C0C">
            <w:pPr>
              <w:rPr>
                <w:sz w:val="22"/>
              </w:rPr>
            </w:pPr>
            <w:r w:rsidRPr="00A302D4">
              <w:rPr>
                <w:sz w:val="22"/>
                <w:lang w:val="en-GB"/>
              </w:rPr>
              <w:t>POISTETTU</w:t>
            </w:r>
          </w:p>
        </w:tc>
      </w:tr>
      <w:tr w:rsidR="00394C0C" w:rsidRPr="00A302D4" w14:paraId="2D03C74A" w14:textId="77777777" w:rsidTr="00381ACA">
        <w:tc>
          <w:tcPr>
            <w:tcW w:w="3823" w:type="dxa"/>
          </w:tcPr>
          <w:p w14:paraId="1033C44C" w14:textId="78C83247" w:rsidR="00394C0C" w:rsidRDefault="00394C0C" w:rsidP="00394C0C">
            <w:pPr>
              <w:rPr>
                <w:sz w:val="22"/>
              </w:rPr>
            </w:pPr>
            <w:r w:rsidRPr="00A302D4">
              <w:rPr>
                <w:sz w:val="22"/>
              </w:rPr>
              <w:t>annostelun alkuaika (33)</w:t>
            </w:r>
          </w:p>
        </w:tc>
        <w:tc>
          <w:tcPr>
            <w:tcW w:w="2945" w:type="dxa"/>
          </w:tcPr>
          <w:p w14:paraId="2CFE4C5C" w14:textId="654C9DC3" w:rsidR="00394C0C" w:rsidRPr="00A302D4" w:rsidRDefault="00394C0C" w:rsidP="00394C0C">
            <w:pPr>
              <w:rPr>
                <w:sz w:val="22"/>
              </w:rPr>
            </w:pPr>
            <w:r w:rsidRPr="00A302D4">
              <w:rPr>
                <w:sz w:val="22"/>
              </w:rPr>
              <w:t>(timestamp)</w:t>
            </w:r>
          </w:p>
        </w:tc>
        <w:tc>
          <w:tcPr>
            <w:tcW w:w="1980" w:type="dxa"/>
          </w:tcPr>
          <w:p w14:paraId="32C43A77" w14:textId="50AC305D" w:rsidR="00394C0C" w:rsidRDefault="00394C0C" w:rsidP="00394C0C">
            <w:pPr>
              <w:rPr>
                <w:sz w:val="22"/>
              </w:rPr>
            </w:pPr>
            <w:r w:rsidRPr="00A302D4">
              <w:rPr>
                <w:sz w:val="22"/>
              </w:rPr>
              <w:t>POISTETTU</w:t>
            </w:r>
          </w:p>
        </w:tc>
      </w:tr>
      <w:tr w:rsidR="00394C0C" w:rsidRPr="00A302D4" w14:paraId="565FA298" w14:textId="77777777" w:rsidTr="00381ACA">
        <w:tc>
          <w:tcPr>
            <w:tcW w:w="3823" w:type="dxa"/>
          </w:tcPr>
          <w:p w14:paraId="25DB2636" w14:textId="5FC2D682" w:rsidR="00394C0C" w:rsidRPr="00A302D4" w:rsidRDefault="00394C0C" w:rsidP="00394C0C">
            <w:pPr>
              <w:rPr>
                <w:sz w:val="22"/>
              </w:rPr>
            </w:pPr>
            <w:r w:rsidRPr="00A302D4">
              <w:rPr>
                <w:sz w:val="22"/>
              </w:rPr>
              <w:t>annososion kesto (38)</w:t>
            </w:r>
          </w:p>
        </w:tc>
        <w:tc>
          <w:tcPr>
            <w:tcW w:w="2945" w:type="dxa"/>
          </w:tcPr>
          <w:p w14:paraId="63559D49" w14:textId="0BFE0FF5" w:rsidR="00394C0C" w:rsidRPr="00A302D4" w:rsidRDefault="00394C0C" w:rsidP="00394C0C">
            <w:pPr>
              <w:rPr>
                <w:sz w:val="22"/>
              </w:rPr>
            </w:pPr>
            <w:r w:rsidRPr="00A302D4">
              <w:rPr>
                <w:sz w:val="22"/>
              </w:rPr>
              <w:t>(max 5 mkiä + max 10 mkiä)</w:t>
            </w:r>
          </w:p>
        </w:tc>
        <w:tc>
          <w:tcPr>
            <w:tcW w:w="1980" w:type="dxa"/>
          </w:tcPr>
          <w:p w14:paraId="667FF825" w14:textId="0E800169" w:rsidR="00394C0C" w:rsidRPr="00A302D4" w:rsidRDefault="00394C0C" w:rsidP="00394C0C">
            <w:pPr>
              <w:rPr>
                <w:sz w:val="22"/>
              </w:rPr>
            </w:pPr>
            <w:r w:rsidRPr="00A302D4">
              <w:rPr>
                <w:sz w:val="22"/>
              </w:rPr>
              <w:t>POISTETTU</w:t>
            </w:r>
          </w:p>
        </w:tc>
      </w:tr>
      <w:tr w:rsidR="00394C0C" w:rsidRPr="00A302D4" w14:paraId="02F81987" w14:textId="77777777" w:rsidTr="00381ACA">
        <w:tc>
          <w:tcPr>
            <w:tcW w:w="3823" w:type="dxa"/>
          </w:tcPr>
          <w:p w14:paraId="17ED1B7C" w14:textId="4A49DBBF" w:rsidR="00394C0C" w:rsidRPr="00A302D4" w:rsidRDefault="00394C0C" w:rsidP="00394C0C">
            <w:pPr>
              <w:rPr>
                <w:sz w:val="22"/>
              </w:rPr>
            </w:pPr>
            <w:r w:rsidRPr="00A302D4">
              <w:rPr>
                <w:sz w:val="22"/>
              </w:rPr>
              <w:t>lääkeannoksen ottoaika (39)</w:t>
            </w:r>
          </w:p>
        </w:tc>
        <w:tc>
          <w:tcPr>
            <w:tcW w:w="2945" w:type="dxa"/>
          </w:tcPr>
          <w:p w14:paraId="7E44223C" w14:textId="014124C3" w:rsidR="00394C0C" w:rsidRPr="00A302D4" w:rsidRDefault="00394C0C" w:rsidP="00394C0C">
            <w:pPr>
              <w:rPr>
                <w:sz w:val="22"/>
              </w:rPr>
            </w:pPr>
            <w:r w:rsidRPr="00A302D4">
              <w:rPr>
                <w:sz w:val="22"/>
              </w:rPr>
              <w:t>(timestamp)</w:t>
            </w:r>
          </w:p>
        </w:tc>
        <w:tc>
          <w:tcPr>
            <w:tcW w:w="1980" w:type="dxa"/>
          </w:tcPr>
          <w:p w14:paraId="16E24EDC" w14:textId="3DE30BD6" w:rsidR="00394C0C" w:rsidRPr="00A302D4" w:rsidRDefault="00394C0C" w:rsidP="00394C0C">
            <w:pPr>
              <w:rPr>
                <w:sz w:val="22"/>
              </w:rPr>
            </w:pPr>
            <w:r w:rsidRPr="00A302D4">
              <w:rPr>
                <w:sz w:val="22"/>
              </w:rPr>
              <w:t>POISTETTU</w:t>
            </w:r>
          </w:p>
        </w:tc>
      </w:tr>
      <w:tr w:rsidR="00394C0C" w:rsidRPr="00A302D4" w14:paraId="0FCB6A6E" w14:textId="77777777" w:rsidTr="00381ACA">
        <w:tc>
          <w:tcPr>
            <w:tcW w:w="3823" w:type="dxa"/>
          </w:tcPr>
          <w:p w14:paraId="7C0363AA" w14:textId="24B138F6" w:rsidR="00394C0C" w:rsidRPr="00A302D4" w:rsidRDefault="00394C0C" w:rsidP="00394C0C">
            <w:pPr>
              <w:rPr>
                <w:sz w:val="22"/>
              </w:rPr>
            </w:pPr>
            <w:r w:rsidRPr="00A302D4">
              <w:rPr>
                <w:sz w:val="22"/>
              </w:rPr>
              <w:t>annosten väli (40)</w:t>
            </w:r>
          </w:p>
        </w:tc>
        <w:tc>
          <w:tcPr>
            <w:tcW w:w="2945" w:type="dxa"/>
          </w:tcPr>
          <w:p w14:paraId="291374B5" w14:textId="741CE22F" w:rsidR="00394C0C" w:rsidRPr="00A302D4" w:rsidRDefault="00394C0C" w:rsidP="00394C0C">
            <w:pPr>
              <w:rPr>
                <w:sz w:val="22"/>
              </w:rPr>
            </w:pPr>
            <w:r w:rsidRPr="00A302D4">
              <w:rPr>
                <w:sz w:val="22"/>
              </w:rPr>
              <w:t>(max 5 + max 10 mkiä)</w:t>
            </w:r>
          </w:p>
        </w:tc>
        <w:tc>
          <w:tcPr>
            <w:tcW w:w="1980" w:type="dxa"/>
          </w:tcPr>
          <w:p w14:paraId="6A7118A5" w14:textId="1228076A" w:rsidR="00394C0C" w:rsidRPr="00A302D4" w:rsidRDefault="00394C0C" w:rsidP="00394C0C">
            <w:pPr>
              <w:rPr>
                <w:sz w:val="22"/>
              </w:rPr>
            </w:pPr>
            <w:r w:rsidRPr="00A302D4">
              <w:rPr>
                <w:sz w:val="22"/>
              </w:rPr>
              <w:t>POISTETTU</w:t>
            </w:r>
          </w:p>
        </w:tc>
      </w:tr>
      <w:tr w:rsidR="00394C0C" w:rsidRPr="00A302D4" w14:paraId="62D22B88" w14:textId="77777777" w:rsidTr="00381ACA">
        <w:tc>
          <w:tcPr>
            <w:tcW w:w="3823" w:type="dxa"/>
          </w:tcPr>
          <w:p w14:paraId="3D57B291" w14:textId="43F46734" w:rsidR="00394C0C" w:rsidRPr="00A302D4" w:rsidRDefault="00394C0C" w:rsidP="00394C0C">
            <w:pPr>
              <w:rPr>
                <w:sz w:val="22"/>
              </w:rPr>
            </w:pPr>
            <w:r w:rsidRPr="00A302D4">
              <w:rPr>
                <w:sz w:val="22"/>
              </w:rPr>
              <w:t>kerta-annos (35)</w:t>
            </w:r>
          </w:p>
        </w:tc>
        <w:tc>
          <w:tcPr>
            <w:tcW w:w="2945" w:type="dxa"/>
          </w:tcPr>
          <w:p w14:paraId="686A27E2" w14:textId="3EFA6307" w:rsidR="00394C0C" w:rsidRPr="00A302D4" w:rsidRDefault="00394C0C" w:rsidP="00394C0C">
            <w:pPr>
              <w:rPr>
                <w:sz w:val="22"/>
              </w:rPr>
            </w:pPr>
            <w:r w:rsidRPr="00A302D4">
              <w:rPr>
                <w:sz w:val="22"/>
              </w:rPr>
              <w:t>(max 10 mkiä)</w:t>
            </w:r>
          </w:p>
        </w:tc>
        <w:tc>
          <w:tcPr>
            <w:tcW w:w="1980" w:type="dxa"/>
          </w:tcPr>
          <w:p w14:paraId="4B8906AE" w14:textId="2A0CB123" w:rsidR="00394C0C" w:rsidRPr="00A302D4" w:rsidRDefault="00394C0C" w:rsidP="00394C0C">
            <w:pPr>
              <w:rPr>
                <w:sz w:val="22"/>
              </w:rPr>
            </w:pPr>
            <w:r w:rsidRPr="00A302D4">
              <w:rPr>
                <w:sz w:val="22"/>
              </w:rPr>
              <w:t>POISTETTU</w:t>
            </w:r>
          </w:p>
        </w:tc>
      </w:tr>
      <w:tr w:rsidR="00394C0C" w:rsidRPr="00A302D4" w14:paraId="5F563785" w14:textId="77777777" w:rsidTr="00381ACA">
        <w:tc>
          <w:tcPr>
            <w:tcW w:w="3823" w:type="dxa"/>
          </w:tcPr>
          <w:p w14:paraId="687E038E" w14:textId="70CE0117" w:rsidR="00394C0C" w:rsidRPr="00A302D4" w:rsidRDefault="00394C0C" w:rsidP="00394C0C">
            <w:pPr>
              <w:rPr>
                <w:sz w:val="22"/>
              </w:rPr>
            </w:pPr>
            <w:r w:rsidRPr="00A302D4">
              <w:rPr>
                <w:sz w:val="22"/>
              </w:rPr>
              <w:t>annosyksikkö (36)</w:t>
            </w:r>
          </w:p>
        </w:tc>
        <w:tc>
          <w:tcPr>
            <w:tcW w:w="2945" w:type="dxa"/>
          </w:tcPr>
          <w:p w14:paraId="455B3B1F" w14:textId="5E3F83F8" w:rsidR="00394C0C" w:rsidRPr="00A302D4" w:rsidRDefault="00394C0C" w:rsidP="00394C0C">
            <w:pPr>
              <w:rPr>
                <w:sz w:val="22"/>
              </w:rPr>
            </w:pPr>
            <w:r w:rsidRPr="00A302D4">
              <w:rPr>
                <w:sz w:val="22"/>
              </w:rPr>
              <w:t>(max 20 mkiä)</w:t>
            </w:r>
          </w:p>
        </w:tc>
        <w:tc>
          <w:tcPr>
            <w:tcW w:w="1980" w:type="dxa"/>
          </w:tcPr>
          <w:p w14:paraId="57F7FA9D" w14:textId="183628F5" w:rsidR="00394C0C" w:rsidRPr="00A302D4" w:rsidRDefault="00394C0C" w:rsidP="00394C0C">
            <w:pPr>
              <w:rPr>
                <w:sz w:val="22"/>
              </w:rPr>
            </w:pPr>
            <w:r w:rsidRPr="00A302D4">
              <w:rPr>
                <w:sz w:val="22"/>
              </w:rPr>
              <w:t>POISTETTU</w:t>
            </w:r>
          </w:p>
        </w:tc>
      </w:tr>
      <w:tr w:rsidR="00394C0C" w:rsidRPr="00A302D4" w14:paraId="1CB85718" w14:textId="77777777" w:rsidTr="00381ACA">
        <w:tc>
          <w:tcPr>
            <w:tcW w:w="3823" w:type="dxa"/>
          </w:tcPr>
          <w:p w14:paraId="43815B03" w14:textId="231FDB8B" w:rsidR="00394C0C" w:rsidRPr="00A302D4" w:rsidRDefault="00394C0C" w:rsidP="00394C0C">
            <w:pPr>
              <w:rPr>
                <w:sz w:val="22"/>
              </w:rPr>
            </w:pPr>
            <w:r w:rsidRPr="00A302D4">
              <w:rPr>
                <w:sz w:val="22"/>
              </w:rPr>
              <w:t>kerta-annoksen maksimi (37)</w:t>
            </w:r>
          </w:p>
        </w:tc>
        <w:tc>
          <w:tcPr>
            <w:tcW w:w="2945" w:type="dxa"/>
          </w:tcPr>
          <w:p w14:paraId="548D6AC4" w14:textId="6CDFB110" w:rsidR="00394C0C" w:rsidRPr="00A302D4" w:rsidRDefault="00394C0C" w:rsidP="00394C0C">
            <w:pPr>
              <w:rPr>
                <w:sz w:val="22"/>
              </w:rPr>
            </w:pPr>
            <w:r w:rsidRPr="00A302D4">
              <w:rPr>
                <w:sz w:val="22"/>
              </w:rPr>
              <w:t>(max 10 mkiä)</w:t>
            </w:r>
          </w:p>
        </w:tc>
        <w:tc>
          <w:tcPr>
            <w:tcW w:w="1980" w:type="dxa"/>
          </w:tcPr>
          <w:p w14:paraId="5045B187" w14:textId="76FEAC2B" w:rsidR="00394C0C" w:rsidRPr="00A302D4" w:rsidRDefault="00394C0C" w:rsidP="00394C0C">
            <w:pPr>
              <w:rPr>
                <w:sz w:val="22"/>
              </w:rPr>
            </w:pPr>
            <w:r w:rsidRPr="00A302D4">
              <w:rPr>
                <w:sz w:val="22"/>
              </w:rPr>
              <w:t>POISTETTU</w:t>
            </w: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32</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BA0CF6">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Annososio ja jatko-osiot</w:t>
      </w:r>
      <w:r w:rsidR="0077747B" w:rsidRPr="0013081A">
        <w:rPr>
          <w:rStyle w:val="XMLBlue"/>
          <w:sz w:val="22"/>
          <w:highlight w:val="white"/>
        </w:rPr>
        <w:t>"/&gt;</w:t>
      </w:r>
    </w:p>
    <w:p w14:paraId="304DB778" w14:textId="1204C679" w:rsidR="0077747B" w:rsidRPr="00FD22A0"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Red"/>
          <w:sz w:val="22"/>
          <w:highlight w:val="white"/>
        </w:rPr>
        <w:tab/>
      </w:r>
      <w:r w:rsidR="0077747B" w:rsidRPr="00FD22A0">
        <w:rPr>
          <w:rStyle w:val="XMLBlue"/>
          <w:sz w:val="22"/>
          <w:highlight w:val="white"/>
          <w:lang w:val="en-US"/>
        </w:rPr>
        <w:t>&lt;</w:t>
      </w:r>
      <w:r w:rsidR="0077747B" w:rsidRPr="00FD22A0">
        <w:rPr>
          <w:rStyle w:val="XMLBlue"/>
          <w:color w:val="993300"/>
          <w:sz w:val="22"/>
          <w:highlight w:val="white"/>
          <w:lang w:val="en-US"/>
        </w:rPr>
        <w:t>statusCode</w:t>
      </w:r>
      <w:r w:rsidR="0077747B" w:rsidRPr="00FD22A0">
        <w:rPr>
          <w:rStyle w:val="XMLBlue"/>
          <w:sz w:val="22"/>
          <w:highlight w:val="white"/>
          <w:lang w:val="en-US"/>
        </w:rPr>
        <w:t xml:space="preserve"> </w:t>
      </w:r>
      <w:r w:rsidR="0077747B" w:rsidRPr="00FD22A0">
        <w:rPr>
          <w:rStyle w:val="XMLBlue"/>
          <w:color w:val="FF0000"/>
          <w:sz w:val="22"/>
          <w:highlight w:val="white"/>
          <w:lang w:val="en-US"/>
        </w:rPr>
        <w:t>code</w:t>
      </w:r>
      <w:r w:rsidR="0077747B" w:rsidRPr="00FD22A0">
        <w:rPr>
          <w:rStyle w:val="XMLBlue"/>
          <w:sz w:val="22"/>
          <w:highlight w:val="white"/>
          <w:lang w:val="en-US"/>
        </w:rPr>
        <w:t>=”</w:t>
      </w:r>
      <w:r w:rsidR="0077747B" w:rsidRPr="00FD22A0">
        <w:rPr>
          <w:rStyle w:val="XMLBlue"/>
          <w:color w:val="000000"/>
          <w:sz w:val="22"/>
          <w:highlight w:val="white"/>
          <w:lang w:val="en-US"/>
        </w:rPr>
        <w:t>completed</w:t>
      </w:r>
      <w:r w:rsidR="0077747B" w:rsidRPr="00FD22A0">
        <w:rPr>
          <w:rStyle w:val="XMLBlue"/>
          <w:sz w:val="22"/>
          <w:highlight w:val="white"/>
          <w:lang w:val="en-US"/>
        </w:rPr>
        <w:t>”/&gt;</w:t>
      </w:r>
    </w:p>
    <w:p w14:paraId="5589F5CE" w14:textId="77777777" w:rsidR="0077747B" w:rsidRPr="00FD22A0" w:rsidRDefault="0077747B">
      <w:pPr>
        <w:rPr>
          <w:lang w:val="en-US"/>
        </w:rPr>
      </w:pPr>
    </w:p>
    <w:p w14:paraId="7F254DBF" w14:textId="77777777" w:rsidR="001C7906" w:rsidRPr="00FD22A0" w:rsidRDefault="00A95DD0" w:rsidP="00893219">
      <w:pPr>
        <w:pStyle w:val="Snt1"/>
        <w:rPr>
          <w:lang w:val="en-US"/>
        </w:rPr>
      </w:pPr>
      <w:r w:rsidRPr="00FD22A0">
        <w:rPr>
          <w:lang w:val="en-US"/>
        </w:rPr>
        <w:t>1</w:t>
      </w:r>
      <w:r w:rsidR="001C7906" w:rsidRPr="00FD22A0">
        <w:rPr>
          <w:lang w:val="en-US"/>
        </w:rPr>
        <w:t>. PAKOLLINEN yksi [1</w:t>
      </w:r>
      <w:proofErr w:type="gramStart"/>
      <w:r w:rsidR="001C7906" w:rsidRPr="00FD22A0">
        <w:rPr>
          <w:lang w:val="en-US"/>
        </w:rPr>
        <w:t>..1</w:t>
      </w:r>
      <w:proofErr w:type="gramEnd"/>
      <w:r w:rsidR="001C7906" w:rsidRPr="00FD22A0">
        <w:rPr>
          <w:lang w:val="en-US"/>
        </w:rPr>
        <w:t xml:space="preserve">] entry </w:t>
      </w:r>
    </w:p>
    <w:p w14:paraId="7325298B" w14:textId="77777777" w:rsidR="001C7906" w:rsidRDefault="00893219" w:rsidP="00893219">
      <w:pPr>
        <w:pStyle w:val="Snt2"/>
      </w:pPr>
      <w:r>
        <w:t>a</w:t>
      </w:r>
      <w:r w:rsidR="001C7906">
        <w:t xml:space="preserve">. PAKOLLINEN yksi [1..1] </w:t>
      </w:r>
      <w:hyperlink w:anchor="_Annososio_ja_jatko-osiot" w:history="1">
        <w:r w:rsidRPr="00061731">
          <w:rPr>
            <w:rStyle w:val="Hyperlinkki"/>
          </w:rPr>
          <w:t>Annososio ja jatko-osiot</w:t>
        </w:r>
      </w:hyperlink>
      <w:r w:rsidR="001C7906">
        <w:t xml:space="preserve"> (</w:t>
      </w:r>
      <w:r>
        <w:t>32</w:t>
      </w:r>
      <w:r w:rsidR="001C7906">
        <w:t>) organizer</w:t>
      </w:r>
    </w:p>
    <w:p w14:paraId="324365DB" w14:textId="77777777" w:rsidR="001C7906" w:rsidRPr="0077747B" w:rsidRDefault="001C7906"/>
    <w:bookmarkStart w:id="57" w:name="_Annososio_ja_jatko-osiot"/>
    <w:bookmarkEnd w:id="57"/>
    <w:p w14:paraId="38CB7D31" w14:textId="77777777" w:rsidR="0077747B" w:rsidRDefault="00061731" w:rsidP="00893219">
      <w:pPr>
        <w:pStyle w:val="Otsikko3"/>
      </w:pPr>
      <w:r>
        <w:fldChar w:fldCharType="begin"/>
      </w:r>
      <w:r>
        <w:instrText xml:space="preserve"> HYPERLINK  \l "_Annostus" </w:instrText>
      </w:r>
      <w:r>
        <w:fldChar w:fldCharType="separate"/>
      </w:r>
      <w:bookmarkStart w:id="58" w:name="_Toc122512818"/>
      <w:r w:rsidR="00893219" w:rsidRPr="00061731">
        <w:rPr>
          <w:rStyle w:val="Hyperlinkki"/>
        </w:rPr>
        <w:t>Annososio ja jatko-osiot</w:t>
      </w:r>
      <w:r>
        <w:fldChar w:fldCharType="end"/>
      </w:r>
      <w:r w:rsidR="00893219">
        <w:t xml:space="preserve"> </w:t>
      </w:r>
      <w:r w:rsidR="001E4119">
        <w:t xml:space="preserve">- </w:t>
      </w:r>
      <w:r w:rsidR="00893219">
        <w:t>organizer</w:t>
      </w:r>
      <w:bookmarkEnd w:id="58"/>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FD22A0" w14:paraId="75642BA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74FCA0"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w:t>
      </w:r>
      <w:proofErr w:type="gramStart"/>
      <w:r w:rsidRPr="002C60BB">
        <w:t>1..</w:t>
      </w:r>
      <w:proofErr w:type="gramEnd"/>
      <w:r w:rsidRPr="002C60BB">
        <w:t>1] @classCode=”CLUSTER” ja yksi [1..1] @moodCode=”EVN”</w:t>
      </w:r>
    </w:p>
    <w:p w14:paraId="72AEDA42" w14:textId="77777777" w:rsidR="00893219" w:rsidRPr="002C60BB" w:rsidRDefault="00893219" w:rsidP="00893219">
      <w:pPr>
        <w:pStyle w:val="Snt1"/>
      </w:pPr>
      <w:r w:rsidRPr="002C60BB">
        <w:t>2. PAKOLLINEN yksi [</w:t>
      </w:r>
      <w:proofErr w:type="gramStart"/>
      <w:r w:rsidRPr="002C60BB">
        <w:t>1..</w:t>
      </w:r>
      <w:proofErr w:type="gramEnd"/>
      <w:r w:rsidRPr="002C60BB">
        <w:t xml:space="preserve">1] code/@code=”32” Annososio ja jatko-osiot </w:t>
      </w:r>
      <w:r w:rsidRPr="00C72E18">
        <w:t xml:space="preserve">(codeSystem: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w:t>
      </w:r>
      <w:proofErr w:type="gramStart"/>
      <w:r w:rsidR="00562740" w:rsidRPr="002C60BB">
        <w:t>1..</w:t>
      </w:r>
      <w:proofErr w:type="gramEnd"/>
      <w:r w:rsidR="00562740" w:rsidRPr="002C60BB">
        <w:t>1]</w:t>
      </w:r>
      <w:r w:rsidR="00562740">
        <w:t xml:space="preserve"> </w:t>
      </w:r>
      <w:r w:rsidRPr="002C60BB">
        <w:t>statusCode/@code=”completed”</w:t>
      </w:r>
    </w:p>
    <w:p w14:paraId="70CF6F2A" w14:textId="77777777" w:rsidR="00893219" w:rsidRPr="00893219" w:rsidRDefault="00893219" w:rsidP="00893219">
      <w:pPr>
        <w:pStyle w:val="Snt1"/>
      </w:pPr>
      <w:r>
        <w:t>4</w:t>
      </w:r>
      <w:r w:rsidRPr="00893219">
        <w:t>. PAKOLLINEN yksi [</w:t>
      </w:r>
      <w:proofErr w:type="gramStart"/>
      <w:r w:rsidRPr="00893219">
        <w:t>1..</w:t>
      </w:r>
      <w:proofErr w:type="gramEnd"/>
      <w:r w:rsidRPr="00893219">
        <w:t>1] component</w:t>
      </w:r>
    </w:p>
    <w:p w14:paraId="4F5871FA" w14:textId="31D7C8B7" w:rsidR="001460BB" w:rsidRDefault="00893219" w:rsidP="00893219">
      <w:pPr>
        <w:pStyle w:val="Snt2"/>
      </w:pPr>
      <w:r w:rsidRPr="00893219">
        <w:t xml:space="preserve">a. PAKOLLINEN yksi [1..1] </w:t>
      </w:r>
      <w:hyperlink w:anchor="_annostelu_vain_tekstinä" w:history="1">
        <w:r w:rsidRPr="00061731">
          <w:rPr>
            <w:rStyle w:val="Hyperlinkki"/>
          </w:rPr>
          <w:t>annostelu vain tekstinä</w:t>
        </w:r>
      </w:hyperlink>
      <w:r w:rsidRPr="00893219">
        <w:t xml:space="preserve"> (</w:t>
      </w:r>
      <w:r w:rsidR="00F8441D">
        <w:t>87</w:t>
      </w:r>
      <w:r w:rsidRPr="00893219">
        <w:t>) observation</w:t>
      </w:r>
    </w:p>
    <w:p w14:paraId="107355AE" w14:textId="77777777" w:rsidR="001460BB" w:rsidRPr="00893219" w:rsidRDefault="001460BB" w:rsidP="001460BB">
      <w:pPr>
        <w:pStyle w:val="Snt1"/>
      </w:pPr>
      <w:r>
        <w:t>5</w:t>
      </w:r>
      <w:r w:rsidRPr="00893219">
        <w:t>. PAKOLLINEN yksi [</w:t>
      </w:r>
      <w:proofErr w:type="gramStart"/>
      <w:r w:rsidRPr="00893219">
        <w:t>1..</w:t>
      </w:r>
      <w:proofErr w:type="gramEnd"/>
      <w:r w:rsidRPr="00893219">
        <w:t>1] component</w:t>
      </w:r>
    </w:p>
    <w:p w14:paraId="79904BE0" w14:textId="015B6F8A" w:rsidR="001460BB" w:rsidRDefault="001460BB" w:rsidP="001460BB">
      <w:pPr>
        <w:pStyle w:val="Snt2"/>
      </w:pPr>
      <w:r w:rsidRPr="00893219">
        <w:t xml:space="preserve">a. PAKOLLINEN yksi [1..1] </w:t>
      </w:r>
      <w:hyperlink w:anchor="_tekstimuotoinen_annostusohje_-" w:history="1">
        <w:r w:rsidRPr="00061731">
          <w:rPr>
            <w:rStyle w:val="Hyperlinkki"/>
          </w:rPr>
          <w:t>tekstimuotoinen annostusohje</w:t>
        </w:r>
      </w:hyperlink>
      <w:r w:rsidRPr="00893219">
        <w:t xml:space="preserve"> (</w:t>
      </w:r>
      <w:r w:rsidR="00610CFF">
        <w:t>29</w:t>
      </w:r>
      <w:r w:rsidR="00653182">
        <w:t xml:space="preserve">) </w:t>
      </w:r>
      <w:r>
        <w:t>substanceAdministration</w:t>
      </w:r>
    </w:p>
    <w:p w14:paraId="16657DE3" w14:textId="77777777" w:rsidR="007578E4" w:rsidRPr="00893219" w:rsidRDefault="00653182" w:rsidP="007578E4">
      <w:pPr>
        <w:pStyle w:val="Snt1"/>
      </w:pPr>
      <w:r>
        <w:t>6</w:t>
      </w:r>
      <w:r w:rsidRPr="00893219">
        <w:t xml:space="preserve">. </w:t>
      </w:r>
      <w:r w:rsidR="007578E4">
        <w:t>VAPAAEHTOINEN</w:t>
      </w:r>
      <w:r w:rsidR="007578E4" w:rsidRPr="00893219">
        <w:t xml:space="preserve"> </w:t>
      </w:r>
      <w:r w:rsidR="007578E4">
        <w:t>nolla tai yksi</w:t>
      </w:r>
      <w:r w:rsidR="007578E4" w:rsidRPr="00893219">
        <w:t xml:space="preserve"> [</w:t>
      </w:r>
      <w:proofErr w:type="gramStart"/>
      <w:r w:rsidR="007578E4">
        <w:t>0</w:t>
      </w:r>
      <w:r w:rsidR="007578E4" w:rsidRPr="00893219">
        <w:t>..</w:t>
      </w:r>
      <w:proofErr w:type="gramEnd"/>
      <w:r w:rsidR="007578E4" w:rsidRPr="00893219">
        <w:t>1] component</w:t>
      </w:r>
    </w:p>
    <w:p w14:paraId="7E60B56C" w14:textId="27A63812" w:rsidR="00610518" w:rsidRDefault="007578E4" w:rsidP="007578E4">
      <w:pPr>
        <w:pStyle w:val="Snt2"/>
      </w:pPr>
      <w:r w:rsidRPr="00893219">
        <w:t>a. PAKOLLINEN yksi [</w:t>
      </w:r>
      <w:proofErr w:type="gramStart"/>
      <w:r w:rsidRPr="00893219">
        <w:t>1..</w:t>
      </w:r>
      <w:proofErr w:type="gramEnd"/>
      <w:r w:rsidRPr="00893219">
        <w:t>1]</w:t>
      </w:r>
      <w:r w:rsidR="00610518">
        <w:t xml:space="preserve"> Annostuksen lisätiedot (250)</w:t>
      </w:r>
      <w:r>
        <w:t xml:space="preserve"> </w:t>
      </w:r>
    </w:p>
    <w:p w14:paraId="267AB9AC" w14:textId="130693CC" w:rsidR="00653182" w:rsidRDefault="007578E4" w:rsidP="00CE1BF6">
      <w:pPr>
        <w:pStyle w:val="Snt2"/>
        <w:ind w:firstLine="0"/>
      </w:pPr>
      <w:r>
        <w:t>substanceAdministration</w:t>
      </w:r>
    </w:p>
    <w:p w14:paraId="35191D6A" w14:textId="5AE1DC0D" w:rsidR="001E3A4E" w:rsidRDefault="00653182" w:rsidP="00653182">
      <w:pPr>
        <w:pStyle w:val="Snt1"/>
      </w:pPr>
      <w:r>
        <w:t>7</w:t>
      </w:r>
      <w:r w:rsidR="001E3A4E" w:rsidRPr="00893219">
        <w:t xml:space="preserve">. </w:t>
      </w:r>
      <w:r w:rsidR="00AF6C74">
        <w:t>EHDOLLISESTI PAKOLLINEN</w:t>
      </w:r>
      <w:r w:rsidR="00CC1F00">
        <w:t xml:space="preserve"> </w:t>
      </w:r>
      <w:r w:rsidR="001E3A4E">
        <w:t>no</w:t>
      </w:r>
      <w:r w:rsidR="00FF54A2">
        <w:t>lla tai yksi</w:t>
      </w:r>
      <w:r w:rsidR="001E3A4E" w:rsidRPr="00893219">
        <w:t xml:space="preserve"> [</w:t>
      </w:r>
      <w:proofErr w:type="gramStart"/>
      <w:r w:rsidR="00FF54A2">
        <w:t>0</w:t>
      </w:r>
      <w:r w:rsidR="001E3A4E" w:rsidRPr="00893219">
        <w:t>..</w:t>
      </w:r>
      <w:proofErr w:type="gramEnd"/>
      <w:r w:rsidR="001E3A4E" w:rsidRPr="00893219">
        <w:t>1] component</w:t>
      </w:r>
    </w:p>
    <w:p w14:paraId="03DDB0B6" w14:textId="232E978A" w:rsidR="00AF6C74" w:rsidRPr="00893219" w:rsidRDefault="00AF6C74" w:rsidP="00AF6C74">
      <w:pPr>
        <w:pStyle w:val="Snt1"/>
        <w:ind w:firstLine="0"/>
      </w:pPr>
      <w:r>
        <w:rPr>
          <w:color w:val="FF0000"/>
        </w:rPr>
        <w:t>{Jos ”annostelu vain tekstinä (87)” -rakenteen value-attribuutti saa arvon false}</w:t>
      </w:r>
    </w:p>
    <w:p w14:paraId="7A83AC42" w14:textId="77777777" w:rsidR="001E3A4E" w:rsidRDefault="001E3A4E" w:rsidP="001E3A4E">
      <w:pPr>
        <w:pStyle w:val="Snt2"/>
      </w:pPr>
      <w:r w:rsidRPr="00893219">
        <w:t xml:space="preserve">a. PAKOLLINEN yksi [1..1]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r>
        <w:t>substanceAdministration</w:t>
      </w:r>
    </w:p>
    <w:p w14:paraId="17C7486D" w14:textId="77777777" w:rsidR="00893219" w:rsidRDefault="00893219" w:rsidP="00893219">
      <w:pPr>
        <w:pStyle w:val="Snt1"/>
      </w:pPr>
    </w:p>
    <w:bookmarkStart w:id="59" w:name="_annostelu_vain_tekstinä"/>
    <w:bookmarkEnd w:id="59"/>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60" w:name="_Toc122512819"/>
      <w:r w:rsidR="00893219" w:rsidRPr="00061731">
        <w:rPr>
          <w:rStyle w:val="Hyperlinkki"/>
        </w:rPr>
        <w:t>annostelu vain tekstinä</w:t>
      </w:r>
      <w:r>
        <w:fldChar w:fldCharType="end"/>
      </w:r>
      <w:r w:rsidR="00893219">
        <w:t xml:space="preserve"> - observation</w:t>
      </w:r>
      <w:bookmarkEnd w:id="6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FD22A0" w14:paraId="07AC7B4A"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CB34768"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r w:rsidR="00FE2048">
              <w:rPr>
                <w:sz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w:t>
      </w:r>
      <w:proofErr w:type="gramStart"/>
      <w:r w:rsidRPr="00C72E18">
        <w:t>1..</w:t>
      </w:r>
      <w:proofErr w:type="gramEnd"/>
      <w:r w:rsidRPr="00C72E18">
        <w:t>1] @classCode="</w:t>
      </w:r>
      <w:r w:rsidR="00FE2048">
        <w:t>OBS</w:t>
      </w:r>
      <w:r w:rsidRPr="00C72E18">
        <w:t>" ja yksi [1..1] @moodCode="EVN"</w:t>
      </w:r>
    </w:p>
    <w:p w14:paraId="16498ED0" w14:textId="77777777" w:rsidR="00893219" w:rsidRDefault="00893219" w:rsidP="00893219">
      <w:pPr>
        <w:pStyle w:val="Snt1"/>
      </w:pPr>
      <w:r w:rsidRPr="00C72E18">
        <w:t>2. PAKOLLINEN yksi [</w:t>
      </w:r>
      <w:proofErr w:type="gramStart"/>
      <w:r w:rsidRPr="00C72E18">
        <w:t>1..</w:t>
      </w:r>
      <w:proofErr w:type="gramEnd"/>
      <w:r w:rsidRPr="00C72E18">
        <w:t>1] code/@code="</w:t>
      </w:r>
      <w:r w:rsidR="00F8441D">
        <w:t>87</w:t>
      </w:r>
      <w:r>
        <w:t xml:space="preserve">” </w:t>
      </w:r>
      <w:r w:rsidR="00FE2048">
        <w:t>annostelu vain tekstinä</w:t>
      </w:r>
      <w:r w:rsidRPr="00C72E18">
        <w:t xml:space="preserve"> (codeSystem: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3. PAKOLLINEN yksi [</w:t>
      </w:r>
      <w:proofErr w:type="gramStart"/>
      <w:r w:rsidRPr="00AC3C96">
        <w:t>1..</w:t>
      </w:r>
      <w:proofErr w:type="gramEnd"/>
      <w:r w:rsidRPr="00AC3C96">
        <w:t xml:space="preserve">1] value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004C7B44">
        <w:rPr>
          <w:b/>
        </w:rPr>
        <w:t>Toteutusohje:</w:t>
      </w:r>
      <w:r w:rsidRPr="001A4C0B">
        <w:rPr>
          <w:b/>
        </w:rPr>
        <w:t xml:space="preserve"> </w:t>
      </w:r>
      <w:r w:rsidR="00FE2048">
        <w:t>Rakenne dokumentoi, onko annostelu annettu pelkästään tekstimuodossa (true) vai onko annostelutiedot kirjattu rakenteisesti, joista tekstimuotoinen annosteluohje on muodostettu (false).</w:t>
      </w:r>
      <w:r>
        <w:t xml:space="preserve"> </w:t>
      </w:r>
      <w:r w:rsidR="00821E47">
        <w:t xml:space="preserve">HUOM! Tämä kenttä on ollut ennen versiota 4.00 </w:t>
      </w:r>
      <w:r w:rsidR="00786560">
        <w:t>aina true,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2"/>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proofErr w:type="gramStart"/>
      <w:r w:rsidRPr="009450BF">
        <w:rPr>
          <w:rStyle w:val="XMLDarkRed"/>
          <w:sz w:val="20"/>
          <w:szCs w:val="22"/>
          <w:highlight w:val="white"/>
          <w:lang w:val="en-GB"/>
        </w:rPr>
        <w:t>component</w:t>
      </w:r>
      <w:proofErr w:type="gramEnd"/>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="OBS" </w:t>
      </w:r>
      <w:r w:rsidRPr="009450BF">
        <w:rPr>
          <w:rStyle w:val="XMLRed"/>
          <w:sz w:val="20"/>
          <w:szCs w:val="22"/>
          <w:highlight w:val="white"/>
          <w:lang w:val="en-GB"/>
        </w:rPr>
        <w:t>moodCode</w:t>
      </w:r>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="87"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="Lääkityslista" displayName="annostelu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value</w:t>
      </w:r>
      <w:r w:rsidRPr="009450BF">
        <w:rPr>
          <w:rFonts w:ascii="Arial" w:hAnsi="Arial" w:cs="Arial"/>
          <w:sz w:val="20"/>
          <w:szCs w:val="20"/>
          <w:lang w:val="en-US"/>
        </w:rPr>
        <w:t xml:space="preserve">="true"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2"/>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61" w:name="_tekstimuotoinen_annostusohje_-"/>
    <w:bookmarkEnd w:id="61"/>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62" w:name="_Toc122512820"/>
      <w:r w:rsidR="001460BB" w:rsidRPr="00061731">
        <w:rPr>
          <w:rStyle w:val="Hyperlinkki"/>
        </w:rPr>
        <w:t>tekstimuotoinen annostusohje</w:t>
      </w:r>
      <w:r>
        <w:fldChar w:fldCharType="end"/>
      </w:r>
      <w:r w:rsidR="001460BB">
        <w:t xml:space="preserve"> - </w:t>
      </w:r>
      <w:r w:rsidR="00FF54A2">
        <w:t>substanceAdministration</w:t>
      </w:r>
      <w:bookmarkEnd w:id="6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FD22A0" w14:paraId="2E827B2F"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AAC32E" w14:textId="77777777" w:rsidR="001460BB" w:rsidRPr="004C3F3B" w:rsidRDefault="001460BB"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w:t>
      </w:r>
      <w:proofErr w:type="gramStart"/>
      <w:r w:rsidRPr="00C72E18">
        <w:t>1..</w:t>
      </w:r>
      <w:proofErr w:type="gramEnd"/>
      <w:r w:rsidRPr="00C72E18">
        <w:t>1] @classCode="</w:t>
      </w:r>
      <w:r>
        <w:t>SBADM</w:t>
      </w:r>
      <w:r w:rsidRPr="00C72E18">
        <w:t>" ja yksi [1..1] @moodCode="EVN"</w:t>
      </w:r>
    </w:p>
    <w:p w14:paraId="0948F0A9" w14:textId="63F22B5D" w:rsidR="00472756" w:rsidRPr="002C60BB" w:rsidRDefault="00472756" w:rsidP="00472756">
      <w:pPr>
        <w:pStyle w:val="Snt1"/>
      </w:pPr>
      <w:r w:rsidRPr="002C60BB">
        <w:t>2. PAKOLLINEN yksi [</w:t>
      </w:r>
      <w:proofErr w:type="gramStart"/>
      <w:r w:rsidRPr="002C60BB">
        <w:t>1..</w:t>
      </w:r>
      <w:proofErr w:type="gramEnd"/>
      <w:r w:rsidRPr="002C60BB">
        <w:t>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PAKOLLINEN yksi [</w:t>
      </w:r>
      <w:proofErr w:type="gramStart"/>
      <w:r w:rsidR="001460BB" w:rsidRPr="00C72E18">
        <w:t>1..</w:t>
      </w:r>
      <w:proofErr w:type="gramEnd"/>
      <w:r w:rsidR="001460BB" w:rsidRPr="00C72E18">
        <w:t xml:space="preserve">1] </w:t>
      </w:r>
      <w:r w:rsidR="001460BB">
        <w:t>text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004C7B44">
        <w:rPr>
          <w:b/>
        </w:rPr>
        <w:t>Toteutusohje:</w:t>
      </w:r>
      <w:r w:rsidRPr="001A4C0B">
        <w:rPr>
          <w:b/>
        </w:rPr>
        <w:t xml:space="preserve"> </w:t>
      </w:r>
      <w:r>
        <w:t>Tek</w:t>
      </w:r>
      <w:r w:rsidR="00EE5745">
        <w:t>s</w:t>
      </w:r>
      <w:r>
        <w:t>timuotoinen annostusohje, joka</w:t>
      </w:r>
      <w:r w:rsidR="00327D7B">
        <w:t xml:space="preserve"> </w:t>
      </w:r>
      <w:r>
        <w:t xml:space="preserve">on joko </w:t>
      </w:r>
      <w:r w:rsidR="00D246EC">
        <w:t xml:space="preserve">rakenteisen </w:t>
      </w:r>
      <w:proofErr w:type="gramStart"/>
      <w:r w:rsidR="00D246EC">
        <w:t>annostuksen</w:t>
      </w:r>
      <w:r w:rsidR="001628EC">
        <w:t xml:space="preserve"> </w:t>
      </w:r>
      <w:r>
        <w:t xml:space="preserve"> </w:t>
      </w:r>
      <w:r w:rsidR="008B6FDC">
        <w:t>tiedoista</w:t>
      </w:r>
      <w:proofErr w:type="gramEnd"/>
      <w:r w:rsidR="007D4790">
        <w:t xml:space="preserve"> koneellisesti</w:t>
      </w:r>
      <w:r>
        <w:t xml:space="preserve"> muodostettu tai määrääjän alunperin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PAKOLLINEN yksi [</w:t>
      </w:r>
      <w:proofErr w:type="gramStart"/>
      <w:r w:rsidRPr="00AC3C96">
        <w:t>1..</w:t>
      </w:r>
      <w:proofErr w:type="gramEnd"/>
      <w:r w:rsidRPr="00AC3C96">
        <w:t xml:space="preserve">1] </w:t>
      </w:r>
      <w:r>
        <w:t>consumable</w:t>
      </w:r>
    </w:p>
    <w:p w14:paraId="0C74BD75" w14:textId="77777777" w:rsidR="00D3574C" w:rsidRDefault="00D3574C" w:rsidP="00D3574C">
      <w:pPr>
        <w:pStyle w:val="Snt2"/>
      </w:pPr>
      <w:r>
        <w:t>a. PAKOLLINEN yksi [</w:t>
      </w:r>
      <w:proofErr w:type="gramStart"/>
      <w:r>
        <w:t>1..</w:t>
      </w:r>
      <w:proofErr w:type="gramEnd"/>
      <w:r>
        <w:t xml:space="preserve">1] </w:t>
      </w:r>
      <w:r w:rsidRPr="00DD0B04">
        <w:t>manufacturedProduct</w:t>
      </w:r>
    </w:p>
    <w:p w14:paraId="7594E3C7" w14:textId="77777777" w:rsidR="00D3574C" w:rsidRDefault="00D3574C" w:rsidP="00D3574C">
      <w:pPr>
        <w:pStyle w:val="Snt3"/>
      </w:pPr>
      <w:r>
        <w:t>a. PAKOLLINEN yksi [</w:t>
      </w:r>
      <w:proofErr w:type="gramStart"/>
      <w:r>
        <w:t>1..</w:t>
      </w:r>
      <w:proofErr w:type="gramEnd"/>
      <w:r>
        <w:t xml:space="preserve">1] </w:t>
      </w:r>
      <w:r w:rsidRPr="00FE5162">
        <w:t>manufacturedLabeledDrug</w:t>
      </w:r>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004C7B44">
        <w:rPr>
          <w:b/>
        </w:rPr>
        <w:t>Toteutusohje:</w:t>
      </w:r>
      <w:r w:rsidRPr="001A4C0B">
        <w:rPr>
          <w:b/>
        </w:rPr>
        <w:t xml:space="preserv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PAKOLLINEN yksi [</w:t>
      </w:r>
      <w:proofErr w:type="gramStart"/>
      <w:r w:rsidRPr="00893219">
        <w:t>1..</w:t>
      </w:r>
      <w:proofErr w:type="gramEnd"/>
      <w:r w:rsidRPr="00893219">
        <w:t xml:space="preserve">1] </w:t>
      </w:r>
      <w:r>
        <w:t>entryRelationship</w:t>
      </w:r>
    </w:p>
    <w:p w14:paraId="6016661C" w14:textId="77777777" w:rsidR="001460BB" w:rsidRDefault="001460BB" w:rsidP="001460BB">
      <w:pPr>
        <w:pStyle w:val="Snt2"/>
      </w:pPr>
      <w:r>
        <w:t>a. PAKOLLINEN yksi [</w:t>
      </w:r>
      <w:proofErr w:type="gramStart"/>
      <w:r>
        <w:t>1..</w:t>
      </w:r>
      <w:proofErr w:type="gramEnd"/>
      <w:r>
        <w:t>1] @typeCode=”COMP”</w:t>
      </w:r>
    </w:p>
    <w:p w14:paraId="636114F9" w14:textId="0A503566" w:rsidR="003F160E" w:rsidRDefault="001E3A4E" w:rsidP="00B64A0B">
      <w:pPr>
        <w:pStyle w:val="Snt2"/>
        <w:rPr>
          <w:b/>
        </w:rPr>
      </w:pPr>
      <w:r>
        <w:t>b</w:t>
      </w:r>
      <w:r w:rsidR="001460BB" w:rsidRPr="00893219">
        <w:t xml:space="preserve">. PAKOLLINEN yksi [1..1] </w:t>
      </w:r>
      <w:hyperlink w:anchor="_SIC-merkintä_-_observation" w:history="1">
        <w:r w:rsidR="001460BB" w:rsidRPr="00061731">
          <w:rPr>
            <w:rStyle w:val="Hyperlinkki"/>
          </w:rPr>
          <w:t>S</w:t>
        </w:r>
        <w:r w:rsidR="00F1422C">
          <w:rPr>
            <w:rStyle w:val="Hyperlinkki"/>
          </w:rPr>
          <w:t>ic!</w:t>
        </w:r>
        <w:r w:rsidR="001460BB" w:rsidRPr="00061731">
          <w:rPr>
            <w:rStyle w:val="Hyperlinkki"/>
          </w:rPr>
          <w:t>-merkintä</w:t>
        </w:r>
      </w:hyperlink>
      <w:r w:rsidR="001460BB" w:rsidRPr="00893219">
        <w:t xml:space="preserve"> (</w:t>
      </w:r>
      <w:r w:rsidR="001460BB">
        <w:t>56</w:t>
      </w:r>
      <w:r w:rsidR="001460BB" w:rsidRPr="00893219">
        <w:t>) observation</w:t>
      </w:r>
    </w:p>
    <w:p w14:paraId="631F4152" w14:textId="00D2EA56" w:rsidR="00FE2048" w:rsidRDefault="00CA5C0D" w:rsidP="007F490A">
      <w:pPr>
        <w:pStyle w:val="Otsikko5"/>
      </w:pPr>
      <w:hyperlink w:anchor="_tekstimuotoinen_annostusohje_-" w:history="1">
        <w:bookmarkStart w:id="63" w:name="_SIC-merkintä_-_observation"/>
        <w:bookmarkStart w:id="64" w:name="_Toc36460561"/>
        <w:bookmarkStart w:id="65" w:name="_Toc36404374"/>
        <w:bookmarkStart w:id="66" w:name="_Toc122512821"/>
        <w:bookmarkEnd w:id="63"/>
        <w:bookmarkEnd w:id="64"/>
        <w:bookmarkEnd w:id="65"/>
        <w:r w:rsidR="00FE2048" w:rsidRPr="00061731">
          <w:rPr>
            <w:rStyle w:val="Hyperlinkki"/>
          </w:rPr>
          <w:t>S</w:t>
        </w:r>
        <w:r>
          <w:rPr>
            <w:rStyle w:val="Hyperlinkki"/>
          </w:rPr>
          <w:t>ic!</w:t>
        </w:r>
        <w:r w:rsidR="00FE2048" w:rsidRPr="00061731">
          <w:rPr>
            <w:rStyle w:val="Hyperlinkki"/>
          </w:rPr>
          <w:t>-merkintä</w:t>
        </w:r>
      </w:hyperlink>
      <w:r w:rsidR="00FE2048">
        <w:t xml:space="preserve"> - observation</w:t>
      </w:r>
      <w:bookmarkEnd w:id="6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FD22A0" w14:paraId="3BE93C58"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29155FC5" w14:textId="77777777" w:rsidR="00FE2048" w:rsidRPr="004C3F3B" w:rsidRDefault="00FE2048" w:rsidP="006C14F2">
            <w:pPr>
              <w:rPr>
                <w:sz w:val="18"/>
                <w:lang w:val="en-US"/>
              </w:rPr>
            </w:pPr>
            <w:r w:rsidRPr="00AE4F89">
              <w:rPr>
                <w:sz w:val="18"/>
                <w:lang w:val="en-US"/>
              </w:rPr>
              <w:t>/structuredBody/component/section/component/section/component/section/entry/</w:t>
            </w:r>
            <w:r>
              <w:rPr>
                <w:sz w:val="18"/>
                <w:lang w:val="en-US"/>
              </w:rPr>
              <w:t>organizer/component/</w:t>
            </w:r>
            <w:r w:rsidR="001460BB" w:rsidRPr="001460BB">
              <w:rPr>
                <w:sz w:val="18"/>
                <w:lang w:val="en-US"/>
              </w:rPr>
              <w:t xml:space="preserve"> substanceAdministration</w:t>
            </w:r>
            <w:r w:rsidR="001460BB">
              <w:rPr>
                <w:sz w:val="18"/>
                <w:lang w:val="en-US"/>
              </w:rPr>
              <w:t>/entryRelationship</w:t>
            </w:r>
            <w:r w:rsidR="001E4119">
              <w:rPr>
                <w:sz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w:t>
      </w:r>
      <w:proofErr w:type="gramStart"/>
      <w:r w:rsidRPr="00C72E18">
        <w:t>1..</w:t>
      </w:r>
      <w:proofErr w:type="gramEnd"/>
      <w:r w:rsidRPr="00C72E18">
        <w:t>1] @classCode="</w:t>
      </w:r>
      <w:r>
        <w:t>OBS</w:t>
      </w:r>
      <w:r w:rsidRPr="00C72E18">
        <w:t>" ja yksi [1..1] @moodCode="EVN"</w:t>
      </w:r>
    </w:p>
    <w:p w14:paraId="28A13C2E" w14:textId="78AF62BA" w:rsidR="00FE2048" w:rsidRDefault="00FE2048" w:rsidP="00FE2048">
      <w:pPr>
        <w:pStyle w:val="Snt1"/>
      </w:pPr>
      <w:r w:rsidRPr="00C72E18">
        <w:t>2. PAKOLLINEN yksi [</w:t>
      </w:r>
      <w:proofErr w:type="gramStart"/>
      <w:r w:rsidRPr="00C72E18">
        <w:t>1..</w:t>
      </w:r>
      <w:proofErr w:type="gramEnd"/>
      <w:r w:rsidRPr="00C72E18">
        <w:t>1] code/@code="</w:t>
      </w:r>
      <w:r>
        <w:t>56” S</w:t>
      </w:r>
      <w:r w:rsidR="00F1422C">
        <w:t>ic!</w:t>
      </w:r>
      <w:r>
        <w:t>-merkintä</w:t>
      </w:r>
      <w:r w:rsidRPr="00C72E18">
        <w:t xml:space="preserve"> (codeSystem: </w:t>
      </w:r>
      <w:r w:rsidRPr="001A4C0B">
        <w:t>1.2.246.537.6.12.2002.126</w:t>
      </w:r>
      <w:r>
        <w:t xml:space="preserve"> Lääkityslista</w:t>
      </w:r>
      <w:r w:rsidRPr="00C72E18">
        <w:t>)</w:t>
      </w:r>
    </w:p>
    <w:p w14:paraId="48D6AE66" w14:textId="40287EC6" w:rsidR="00FE2048" w:rsidRPr="00AC3C96" w:rsidRDefault="00FE2048" w:rsidP="00FE2048">
      <w:pPr>
        <w:pStyle w:val="Snt1"/>
      </w:pPr>
      <w:r w:rsidRPr="00AC3C96">
        <w:t>3. PAKOLLINEN yksi [</w:t>
      </w:r>
      <w:proofErr w:type="gramStart"/>
      <w:r w:rsidRPr="00AC3C96">
        <w:t>1..</w:t>
      </w:r>
      <w:proofErr w:type="gramEnd"/>
      <w:r w:rsidRPr="00AC3C96">
        <w:t xml:space="preserve">1] </w:t>
      </w:r>
      <w:r>
        <w:t>S</w:t>
      </w:r>
      <w:r w:rsidR="00F1422C">
        <w:t>ic!</w:t>
      </w:r>
      <w:r>
        <w:t>-merkintä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F1422C" w:rsidRDefault="00B64A0B" w:rsidP="00B64A0B">
      <w:pPr>
        <w:pStyle w:val="Snt1"/>
        <w:rPr>
          <w:b/>
        </w:rPr>
      </w:pPr>
      <w:r w:rsidRPr="00F1422C">
        <w:rPr>
          <w:b/>
        </w:rPr>
        <w:t xml:space="preserve">Esimerkki: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proofErr w:type="gramStart"/>
      <w:r w:rsidRPr="00281082">
        <w:rPr>
          <w:rStyle w:val="XMLDarkRed"/>
          <w:sz w:val="20"/>
          <w:szCs w:val="20"/>
          <w:highlight w:val="white"/>
          <w:lang w:val="en-GB"/>
        </w:rPr>
        <w:t>component</w:t>
      </w:r>
      <w:proofErr w:type="gramEnd"/>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rakenteen tunnistava code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6EF5E4D5" w14:textId="6BC6D515" w:rsidR="00115F49" w:rsidRPr="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 xml:space="preserve">&gt;1-2 annosta 3-4 kertaa päivässä </w:t>
      </w:r>
      <w:proofErr w:type="gramStart"/>
      <w:r w:rsidRPr="00D32773">
        <w:rPr>
          <w:rFonts w:ascii="Arial" w:hAnsi="Arial" w:cs="Arial"/>
          <w:sz w:val="20"/>
          <w:szCs w:val="20"/>
        </w:rPr>
        <w:t>tarvittaessa.&lt;</w:t>
      </w:r>
      <w:proofErr w:type="gramEnd"/>
      <w:r w:rsidRPr="00D32773">
        <w:rPr>
          <w:rFonts w:ascii="Arial" w:hAnsi="Arial" w:cs="Arial"/>
          <w:sz w:val="20"/>
          <w:szCs w:val="20"/>
        </w:rPr>
        <w:t>/</w:t>
      </w:r>
      <w:r w:rsidRPr="00D32773">
        <w:rPr>
          <w:rStyle w:val="XMLDarkRed"/>
          <w:sz w:val="20"/>
          <w:szCs w:val="20"/>
          <w:highlight w:val="white"/>
        </w:rPr>
        <w:t>text</w:t>
      </w:r>
      <w:r w:rsidRPr="00D32773">
        <w:rPr>
          <w:rFonts w:ascii="Arial" w:hAnsi="Arial" w:cs="Arial"/>
          <w:sz w:val="20"/>
          <w:szCs w:val="20"/>
        </w:rPr>
        <w:t>&gt;</w:t>
      </w:r>
      <w:r w:rsidRPr="00D32773">
        <w:rPr>
          <w:rFonts w:ascii="Arial" w:hAnsi="Arial" w:cs="Arial"/>
          <w:sz w:val="20"/>
          <w:szCs w:val="20"/>
        </w:rPr>
        <w:tab/>
      </w:r>
    </w:p>
    <w:p w14:paraId="453E562D"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744A6D">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37CC8C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52F384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5F8E1E2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6A26D63D"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12C91E1D" w14:textId="0EF46D5F"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Pr="00281082">
        <w:rPr>
          <w:rFonts w:ascii="Arial" w:hAnsi="Arial" w:cs="Arial"/>
          <w:sz w:val="20"/>
          <w:szCs w:val="20"/>
          <w:lang w:val="en-US"/>
        </w:rPr>
        <w:t>&lt;</w:t>
      </w:r>
      <w:r w:rsidR="00D148D0">
        <w:rPr>
          <w:rFonts w:ascii="Arial" w:hAnsi="Arial" w:cs="Arial"/>
          <w:sz w:val="20"/>
          <w:szCs w:val="20"/>
          <w:lang w:val="en-US"/>
        </w:rPr>
        <w:t>!--</w:t>
      </w:r>
      <w:proofErr w:type="gramEnd"/>
      <w:r w:rsidR="00D148D0">
        <w:rPr>
          <w:rFonts w:ascii="Arial" w:hAnsi="Arial" w:cs="Arial"/>
          <w:sz w:val="20"/>
          <w:szCs w:val="20"/>
          <w:lang w:val="en-US"/>
        </w:rPr>
        <w:t xml:space="preserve"> </w:t>
      </w:r>
      <w:r w:rsidRPr="00281082">
        <w:rPr>
          <w:rFonts w:ascii="Arial" w:hAnsi="Arial" w:cs="Arial"/>
          <w:color w:val="808080"/>
          <w:sz w:val="20"/>
          <w:szCs w:val="20"/>
          <w:highlight w:val="white"/>
          <w:lang w:val="en-US"/>
        </w:rPr>
        <w:t>S</w:t>
      </w:r>
      <w:r w:rsidR="00F1422C">
        <w:rPr>
          <w:rFonts w:ascii="Arial" w:hAnsi="Arial" w:cs="Arial"/>
          <w:color w:val="808080"/>
          <w:sz w:val="20"/>
          <w:szCs w:val="20"/>
          <w:highlight w:val="white"/>
          <w:lang w:val="en-US"/>
        </w:rPr>
        <w:t>ic!</w:t>
      </w:r>
      <w:r w:rsidRPr="00281082">
        <w:rPr>
          <w:rFonts w:ascii="Arial" w:hAnsi="Arial" w:cs="Arial"/>
          <w:color w:val="808080"/>
          <w:sz w:val="20"/>
          <w:szCs w:val="20"/>
          <w:highlight w:val="white"/>
          <w:lang w:val="en-US"/>
        </w:rPr>
        <w:t>-merkintä, pakollinen</w:t>
      </w:r>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p>
    <w:p w14:paraId="15672E8E" w14:textId="3B259B53"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w:t>
      </w:r>
      <w:r w:rsidR="00F1422C">
        <w:rPr>
          <w:rFonts w:ascii="Arial" w:hAnsi="Arial" w:cs="Arial"/>
          <w:sz w:val="20"/>
          <w:szCs w:val="20"/>
          <w:lang w:val="en-US"/>
        </w:rPr>
        <w:t>ic!</w:t>
      </w:r>
      <w:r w:rsidRPr="00281082">
        <w:rPr>
          <w:rFonts w:ascii="Arial" w:hAnsi="Arial" w:cs="Arial"/>
          <w:sz w:val="20"/>
          <w:szCs w:val="20"/>
          <w:lang w:val="en-US"/>
        </w:rPr>
        <w:t>-merkintä"/&gt;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w:t>
      </w:r>
      <w:proofErr w:type="gramStart"/>
      <w:r w:rsidRPr="00281082">
        <w:rPr>
          <w:rStyle w:val="XMLRed"/>
          <w:sz w:val="20"/>
          <w:szCs w:val="20"/>
          <w:highlight w:val="white"/>
          <w:lang w:val="de-DE"/>
        </w:rPr>
        <w:t>:type</w:t>
      </w:r>
      <w:proofErr w:type="gramEnd"/>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069B0660" w:rsidR="00B64A0B" w:rsidRDefault="00B64A0B" w:rsidP="00FE2048">
      <w:pPr>
        <w:autoSpaceDE w:val="0"/>
        <w:autoSpaceDN w:val="0"/>
        <w:adjustRightInd w:val="0"/>
      </w:pPr>
    </w:p>
    <w:p w14:paraId="55782BE4" w14:textId="77777777" w:rsidR="005948B0" w:rsidRDefault="005948B0" w:rsidP="005948B0">
      <w:pPr>
        <w:pStyle w:val="Otsikko4"/>
      </w:pPr>
      <w:bookmarkStart w:id="67" w:name="_Toc122512822"/>
      <w:r>
        <w:t>annostuksen lisätiedot - substanceAdministration</w:t>
      </w:r>
      <w:bookmarkEnd w:id="6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FD22A0" w14:paraId="60E286A6" w14:textId="77777777" w:rsidTr="00520DBF">
        <w:tc>
          <w:tcPr>
            <w:tcW w:w="8528" w:type="dxa"/>
            <w:tcBorders>
              <w:top w:val="single" w:sz="8" w:space="0" w:color="4472C4"/>
              <w:left w:val="single" w:sz="8" w:space="0" w:color="4472C4"/>
              <w:bottom w:val="single" w:sz="8" w:space="0" w:color="4472C4"/>
              <w:right w:val="single" w:sz="8" w:space="0" w:color="4472C4"/>
            </w:tcBorders>
            <w:hideMark/>
          </w:tcPr>
          <w:p w14:paraId="7E38B772" w14:textId="77777777" w:rsidR="005948B0" w:rsidRPr="004C3F3B" w:rsidRDefault="005948B0" w:rsidP="00520DBF">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6D54806B" w14:textId="77777777" w:rsidR="005948B0" w:rsidRPr="00AE4F89" w:rsidRDefault="005948B0" w:rsidP="005948B0">
      <w:pPr>
        <w:rPr>
          <w:lang w:val="en-US"/>
        </w:rPr>
      </w:pPr>
    </w:p>
    <w:p w14:paraId="5DCF7B36" w14:textId="77777777" w:rsidR="005948B0" w:rsidRDefault="005948B0" w:rsidP="005948B0">
      <w:pPr>
        <w:pStyle w:val="Snt1"/>
      </w:pPr>
      <w:r w:rsidRPr="00C72E18">
        <w:t>1. PAKOLLINEN yksi [</w:t>
      </w:r>
      <w:proofErr w:type="gramStart"/>
      <w:r w:rsidRPr="00C72E18">
        <w:t>1..</w:t>
      </w:r>
      <w:proofErr w:type="gramEnd"/>
      <w:r w:rsidRPr="00C72E18">
        <w:t>1] @classCode="</w:t>
      </w:r>
      <w:r>
        <w:t>SBADM</w:t>
      </w:r>
      <w:r w:rsidRPr="00C72E18">
        <w:t>" ja yksi [1..1] @moodCode="EVN"</w:t>
      </w:r>
    </w:p>
    <w:p w14:paraId="7BB6A7A5" w14:textId="77777777" w:rsidR="005948B0" w:rsidRPr="002C60BB" w:rsidRDefault="005948B0" w:rsidP="005948B0">
      <w:pPr>
        <w:pStyle w:val="Snt1"/>
      </w:pPr>
      <w:r w:rsidRPr="002C60BB">
        <w:t>2. PAKOLLINEN yksi [</w:t>
      </w:r>
      <w:proofErr w:type="gramStart"/>
      <w:r w:rsidRPr="002C60BB">
        <w:t>1..</w:t>
      </w:r>
      <w:proofErr w:type="gramEnd"/>
      <w:r w:rsidRPr="002C60BB">
        <w:t>1] code/@code=”</w:t>
      </w:r>
      <w:r>
        <w:t>250</w:t>
      </w:r>
      <w:r w:rsidRPr="002C60BB">
        <w:t xml:space="preserve">” </w:t>
      </w:r>
      <w:r>
        <w:t>annostuksen lisätiedot</w:t>
      </w:r>
      <w:r w:rsidRPr="002C60BB">
        <w:t xml:space="preserve"> </w:t>
      </w:r>
      <w:r w:rsidRPr="00C72E18">
        <w:t xml:space="preserve">(codeSystem: </w:t>
      </w:r>
      <w:r w:rsidRPr="001A4C0B">
        <w:t>1.2.246.537.6.12.2002.126</w:t>
      </w:r>
      <w:r>
        <w:t xml:space="preserve"> Lääkityslista</w:t>
      </w:r>
      <w:r w:rsidRPr="00C72E18">
        <w:t>)</w:t>
      </w:r>
    </w:p>
    <w:p w14:paraId="294A6DC3" w14:textId="6CB5A13C" w:rsidR="005948B0" w:rsidRDefault="005948B0" w:rsidP="005948B0">
      <w:pPr>
        <w:pStyle w:val="Snt1"/>
      </w:pPr>
      <w:r>
        <w:t>3. VAPAAEHTOINEN nolla tai yksi [</w:t>
      </w:r>
      <w:proofErr w:type="gramStart"/>
      <w:r>
        <w:t>0..</w:t>
      </w:r>
      <w:proofErr w:type="gramEnd"/>
      <w:r>
        <w:t>1] routeCode lääkkeenantoreitti ja -tapa</w:t>
      </w:r>
      <w:r w:rsidRPr="00086A37">
        <w:t xml:space="preserve"> (</w:t>
      </w:r>
      <w:r>
        <w:t>231</w:t>
      </w:r>
      <w:r w:rsidRPr="00086A37">
        <w:t xml:space="preserve">), arvo annetaan luokituksesta </w:t>
      </w:r>
      <w:r w:rsidR="00B27901">
        <w:t>Fimea</w:t>
      </w:r>
      <w:r w:rsidRPr="00086A37">
        <w:t xml:space="preserve"> - </w:t>
      </w:r>
      <w:r w:rsidR="00B27901">
        <w:t>A</w:t>
      </w:r>
      <w:r w:rsidRPr="00086A37">
        <w:t xml:space="preserve">ntoreitti (codeSystem: </w:t>
      </w:r>
      <w:r w:rsidR="00D402F1">
        <w:rPr>
          <w:color w:val="1F497D"/>
        </w:rPr>
        <w:t>1.2.246.537.6.1403.202001</w:t>
      </w:r>
      <w:r w:rsidRPr="00086A37">
        <w:t>) C</w:t>
      </w:r>
      <w:r>
        <w:t>E</w:t>
      </w:r>
      <w:r w:rsidRPr="00086A37">
        <w:t>-tietotyypillä</w:t>
      </w:r>
    </w:p>
    <w:p w14:paraId="27619F64" w14:textId="77777777" w:rsidR="005948B0" w:rsidRDefault="005948B0" w:rsidP="005948B0">
      <w:pPr>
        <w:pStyle w:val="Snt1"/>
      </w:pPr>
    </w:p>
    <w:p w14:paraId="672C9917" w14:textId="77777777" w:rsidR="005948B0" w:rsidRPr="00AC3C96" w:rsidRDefault="005948B0" w:rsidP="005948B0">
      <w:pPr>
        <w:pStyle w:val="Snt1"/>
      </w:pPr>
      <w:r>
        <w:t>3</w:t>
      </w:r>
      <w:r w:rsidRPr="00AC3C96">
        <w:t>. PAKOLLINEN yksi [</w:t>
      </w:r>
      <w:proofErr w:type="gramStart"/>
      <w:r w:rsidRPr="00AC3C96">
        <w:t>1..</w:t>
      </w:r>
      <w:proofErr w:type="gramEnd"/>
      <w:r w:rsidRPr="00AC3C96">
        <w:t xml:space="preserve">1] </w:t>
      </w:r>
      <w:r>
        <w:t>consumable</w:t>
      </w:r>
    </w:p>
    <w:p w14:paraId="34F9F86C" w14:textId="77777777" w:rsidR="005948B0" w:rsidRDefault="005948B0" w:rsidP="005948B0">
      <w:pPr>
        <w:pStyle w:val="Snt2"/>
      </w:pPr>
      <w:r>
        <w:t>a. PAKOLLINEN yksi [</w:t>
      </w:r>
      <w:proofErr w:type="gramStart"/>
      <w:r>
        <w:t>1..</w:t>
      </w:r>
      <w:proofErr w:type="gramEnd"/>
      <w:r>
        <w:t xml:space="preserve">1] </w:t>
      </w:r>
      <w:r w:rsidRPr="00DD0B04">
        <w:t>manufacturedProduct</w:t>
      </w:r>
    </w:p>
    <w:p w14:paraId="74BC24BE" w14:textId="77777777" w:rsidR="005948B0" w:rsidRDefault="005948B0" w:rsidP="005948B0">
      <w:pPr>
        <w:pStyle w:val="Snt3"/>
      </w:pPr>
      <w:r>
        <w:t>a. PAKOLLINEN yksi [</w:t>
      </w:r>
      <w:proofErr w:type="gramStart"/>
      <w:r>
        <w:t>1..</w:t>
      </w:r>
      <w:proofErr w:type="gramEnd"/>
      <w:r>
        <w:t xml:space="preserve">1] </w:t>
      </w:r>
      <w:r w:rsidRPr="00FE5162">
        <w:t>manufacturedLabeledDrug</w:t>
      </w:r>
      <w:r>
        <w:t>/@nullFlavor=”NI”</w:t>
      </w:r>
    </w:p>
    <w:p w14:paraId="70DA813C" w14:textId="77777777" w:rsidR="005948B0" w:rsidRDefault="005948B0" w:rsidP="005948B0">
      <w:pPr>
        <w:autoSpaceDE w:val="0"/>
        <w:autoSpaceDN w:val="0"/>
        <w:adjustRightInd w:val="0"/>
      </w:pPr>
    </w:p>
    <w:p w14:paraId="099CD083" w14:textId="77777777" w:rsidR="005948B0" w:rsidRDefault="005948B0" w:rsidP="005948B0">
      <w:pPr>
        <w:pStyle w:val="Snt1"/>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FF7F2DA" w14:textId="77777777" w:rsidR="005948B0" w:rsidRDefault="005948B0" w:rsidP="005948B0">
      <w:pPr>
        <w:pStyle w:val="Snt1"/>
      </w:pPr>
    </w:p>
    <w:p w14:paraId="462C770D" w14:textId="77777777" w:rsidR="005948B0" w:rsidRPr="00893219" w:rsidRDefault="005948B0" w:rsidP="005948B0">
      <w:pPr>
        <w:pStyle w:val="Snt1"/>
      </w:pPr>
      <w:r>
        <w:t>4</w:t>
      </w:r>
      <w:r w:rsidRPr="00893219">
        <w:t xml:space="preserve">. </w:t>
      </w:r>
      <w:r>
        <w:t>VAPAAEHTOINEN yksi [</w:t>
      </w:r>
      <w:proofErr w:type="gramStart"/>
      <w:r>
        <w:t>0</w:t>
      </w:r>
      <w:r w:rsidRPr="00893219">
        <w:t>..</w:t>
      </w:r>
      <w:proofErr w:type="gramEnd"/>
      <w:r w:rsidRPr="00893219">
        <w:t xml:space="preserve">1] </w:t>
      </w:r>
      <w:r>
        <w:t>entryRelationship</w:t>
      </w:r>
    </w:p>
    <w:p w14:paraId="32E0101B" w14:textId="77777777" w:rsidR="005948B0" w:rsidRDefault="005948B0" w:rsidP="005948B0">
      <w:pPr>
        <w:pStyle w:val="Snt2"/>
      </w:pPr>
      <w:r>
        <w:t>a. PAKOLLINEN yksi [</w:t>
      </w:r>
      <w:proofErr w:type="gramStart"/>
      <w:r>
        <w:t>1..</w:t>
      </w:r>
      <w:proofErr w:type="gramEnd"/>
      <w:r>
        <w:t>1] @typeCode=”COMP”</w:t>
      </w:r>
    </w:p>
    <w:p w14:paraId="58D6A23D" w14:textId="77777777" w:rsidR="005948B0" w:rsidRDefault="005948B0" w:rsidP="005948B0">
      <w:pPr>
        <w:pStyle w:val="Snt2"/>
        <w:rPr>
          <w:b/>
        </w:rPr>
      </w:pPr>
      <w:r>
        <w:t>b</w:t>
      </w:r>
      <w:r w:rsidRPr="00893219">
        <w:t>. PAKOLLINEN yksi [</w:t>
      </w:r>
      <w:proofErr w:type="gramStart"/>
      <w:r w:rsidRPr="00893219">
        <w:t>1..</w:t>
      </w:r>
      <w:proofErr w:type="gramEnd"/>
      <w:r w:rsidRPr="00893219">
        <w:t xml:space="preserve">1] </w:t>
      </w:r>
      <w:r>
        <w:t>käyttöohjeen lisätieto</w:t>
      </w:r>
      <w:r w:rsidRPr="00893219">
        <w:t xml:space="preserve"> (</w:t>
      </w:r>
      <w:r>
        <w:t>234</w:t>
      </w:r>
      <w:r w:rsidRPr="00893219">
        <w:t>) observation</w:t>
      </w:r>
    </w:p>
    <w:p w14:paraId="3D1AF479" w14:textId="77777777" w:rsidR="005948B0" w:rsidRPr="001E4119" w:rsidRDefault="005948B0" w:rsidP="005948B0">
      <w:pPr>
        <w:pStyle w:val="Otsikko5"/>
      </w:pPr>
      <w:bookmarkStart w:id="68" w:name="_Toc122512823"/>
      <w:r w:rsidRPr="00570858">
        <w:t>käyttöohjeen lisätieto</w:t>
      </w:r>
      <w:r w:rsidRPr="001E4119">
        <w:t xml:space="preserve"> – observation</w:t>
      </w:r>
      <w:bookmarkEnd w:id="6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FD22A0" w14:paraId="79E55353" w14:textId="77777777" w:rsidTr="00520DBF">
        <w:tc>
          <w:tcPr>
            <w:tcW w:w="8528" w:type="dxa"/>
            <w:tcBorders>
              <w:top w:val="single" w:sz="8" w:space="0" w:color="4472C4"/>
              <w:left w:val="single" w:sz="8" w:space="0" w:color="4472C4"/>
              <w:bottom w:val="single" w:sz="8" w:space="0" w:color="4472C4"/>
              <w:right w:val="single" w:sz="8" w:space="0" w:color="4472C4"/>
            </w:tcBorders>
            <w:hideMark/>
          </w:tcPr>
          <w:p w14:paraId="4E219887" w14:textId="77777777" w:rsidR="005948B0" w:rsidRPr="004C3F3B" w:rsidRDefault="005948B0" w:rsidP="00520DBF">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6DBA80A6" w14:textId="77777777" w:rsidR="005948B0" w:rsidRPr="00AE4F89" w:rsidRDefault="005948B0" w:rsidP="005948B0">
      <w:pPr>
        <w:rPr>
          <w:lang w:val="en-US"/>
        </w:rPr>
      </w:pPr>
    </w:p>
    <w:p w14:paraId="26E656EB" w14:textId="77777777" w:rsidR="005948B0" w:rsidRPr="00C72E18" w:rsidRDefault="005948B0" w:rsidP="005948B0">
      <w:pPr>
        <w:pStyle w:val="Snt1"/>
      </w:pPr>
      <w:r w:rsidRPr="00C72E18">
        <w:t>1. PAKOLLINEN yksi [</w:t>
      </w:r>
      <w:proofErr w:type="gramStart"/>
      <w:r w:rsidRPr="00C72E18">
        <w:t>1..</w:t>
      </w:r>
      <w:proofErr w:type="gramEnd"/>
      <w:r w:rsidRPr="00C72E18">
        <w:t>1] @classCode="</w:t>
      </w:r>
      <w:r>
        <w:t>OBS</w:t>
      </w:r>
      <w:r w:rsidRPr="00C72E18">
        <w:t>" ja yksi [1..1] @moodCode="EVN"</w:t>
      </w:r>
    </w:p>
    <w:p w14:paraId="6DA13D86" w14:textId="77777777" w:rsidR="005948B0" w:rsidRDefault="005948B0" w:rsidP="005948B0">
      <w:pPr>
        <w:pStyle w:val="Snt1"/>
      </w:pPr>
      <w:r w:rsidRPr="00C72E18">
        <w:t>2. PAKOLLINEN yksi [</w:t>
      </w:r>
      <w:proofErr w:type="gramStart"/>
      <w:r w:rsidRPr="00C72E18">
        <w:t>1..</w:t>
      </w:r>
      <w:proofErr w:type="gramEnd"/>
      <w:r w:rsidRPr="00C72E18">
        <w:t>1] code/@code="</w:t>
      </w:r>
      <w:r>
        <w:t>234” käyttöohjeen lisätieto</w:t>
      </w:r>
      <w:r w:rsidRPr="00C72E18">
        <w:t xml:space="preserve"> (codeSystem: </w:t>
      </w:r>
      <w:r w:rsidRPr="001A4C0B">
        <w:t>1.2.246.537.6.12.2002.126</w:t>
      </w:r>
      <w:r>
        <w:t xml:space="preserve"> Lääkityslista</w:t>
      </w:r>
      <w:r w:rsidRPr="00C72E18">
        <w:t>)</w:t>
      </w:r>
    </w:p>
    <w:p w14:paraId="5DC23ACF" w14:textId="77777777" w:rsidR="005948B0" w:rsidRDefault="005948B0" w:rsidP="005948B0">
      <w:pPr>
        <w:pStyle w:val="Snt1"/>
      </w:pPr>
      <w:r w:rsidRPr="00AC3C96">
        <w:t>3. PAKOLLINEN yksi [</w:t>
      </w:r>
      <w:proofErr w:type="gramStart"/>
      <w:r w:rsidRPr="00AC3C96">
        <w:t>1..</w:t>
      </w:r>
      <w:proofErr w:type="gramEnd"/>
      <w:r w:rsidRPr="00AC3C96">
        <w:t xml:space="preserve">1] value </w:t>
      </w:r>
      <w:r>
        <w:t>käyttöohjeen lisätieto</w:t>
      </w:r>
      <w:r w:rsidRPr="00AC3C96">
        <w:t xml:space="preserve"> (</w:t>
      </w:r>
      <w:r>
        <w:t>234</w:t>
      </w:r>
      <w:r w:rsidRPr="00AC3C96">
        <w:t xml:space="preserve">), arvo annetaan </w:t>
      </w:r>
      <w:r>
        <w:t>ST</w:t>
      </w:r>
      <w:r w:rsidRPr="00AC3C96">
        <w:t xml:space="preserve">-tietotyypillä </w:t>
      </w:r>
    </w:p>
    <w:p w14:paraId="7F56FE39" w14:textId="77777777" w:rsidR="005948B0" w:rsidRDefault="005948B0" w:rsidP="005948B0">
      <w:pPr>
        <w:pStyle w:val="Snt1"/>
      </w:pPr>
    </w:p>
    <w:p w14:paraId="4763C78B" w14:textId="77777777" w:rsidR="005948B0" w:rsidRPr="002564DB" w:rsidRDefault="005948B0" w:rsidP="005948B0">
      <w:pPr>
        <w:pStyle w:val="Snt1"/>
        <w:rPr>
          <w:b/>
          <w:bCs/>
          <w:lang w:val="en-US"/>
        </w:rPr>
      </w:pPr>
      <w:r w:rsidRPr="002564DB">
        <w:rPr>
          <w:b/>
          <w:bCs/>
          <w:lang w:val="en-US"/>
        </w:rPr>
        <w:t>Esimerkki:</w:t>
      </w:r>
    </w:p>
    <w:p w14:paraId="59EAFCA1"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9C12D3">
        <w:rPr>
          <w:rFonts w:ascii="Arial" w:hAnsi="Arial" w:cs="Arial"/>
          <w:color w:val="0000FF"/>
          <w:sz w:val="20"/>
          <w:szCs w:val="20"/>
          <w:highlight w:val="white"/>
          <w:lang w:val="en-US"/>
        </w:rPr>
        <w:t>&lt;</w:t>
      </w:r>
      <w:proofErr w:type="gramStart"/>
      <w:r w:rsidRPr="009C12D3">
        <w:rPr>
          <w:rFonts w:ascii="Arial" w:hAnsi="Arial" w:cs="Arial"/>
          <w:color w:val="800000"/>
          <w:sz w:val="20"/>
          <w:szCs w:val="20"/>
          <w:highlight w:val="white"/>
          <w:lang w:val="en-US"/>
        </w:rPr>
        <w:t>component</w:t>
      </w:r>
      <w:proofErr w:type="gramEnd"/>
      <w:r w:rsidRPr="009C12D3">
        <w:rPr>
          <w:rFonts w:ascii="Arial" w:hAnsi="Arial" w:cs="Arial"/>
          <w:color w:val="0000FF"/>
          <w:sz w:val="20"/>
          <w:szCs w:val="20"/>
          <w:highlight w:val="white"/>
          <w:lang w:val="en-US"/>
        </w:rPr>
        <w:t>&gt;</w:t>
      </w:r>
      <w:r>
        <w:rPr>
          <w:rFonts w:ascii="Arial" w:hAnsi="Arial" w:cs="Arial"/>
          <w:color w:val="0000FF"/>
          <w:sz w:val="20"/>
          <w:szCs w:val="20"/>
          <w:highlight w:val="white"/>
          <w:lang w:val="en-US"/>
        </w:rPr>
        <w:t xml:space="preserve"> </w:t>
      </w:r>
    </w:p>
    <w:p w14:paraId="26EAA43A" w14:textId="77777777" w:rsidR="005948B0" w:rsidRPr="00944B5A"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substanceAdministration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SBADM</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12AB0297" w14:textId="77777777" w:rsidR="005948B0"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FF"/>
          <w:sz w:val="20"/>
          <w:szCs w:val="20"/>
          <w:highlight w:val="white"/>
          <w:lang w:val="en-US"/>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rakenteen tunnistava code lisätty, uusi</w:t>
      </w:r>
      <w:r>
        <w:rPr>
          <w:rFonts w:ascii="Arial" w:hAnsi="Arial" w:cs="Arial"/>
          <w:color w:val="0000FF"/>
          <w:sz w:val="20"/>
          <w:szCs w:val="20"/>
          <w:highlight w:val="white"/>
        </w:rPr>
        <w:t>--&gt;</w:t>
      </w:r>
    </w:p>
    <w:p w14:paraId="458F1334" w14:textId="266DA90D"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code</w:t>
      </w:r>
      <w:r>
        <w:rPr>
          <w:rFonts w:ascii="Arial" w:hAnsi="Arial" w:cs="Arial"/>
          <w:color w:val="FF0000"/>
          <w:sz w:val="20"/>
          <w:szCs w:val="20"/>
          <w:highlight w:val="white"/>
        </w:rPr>
        <w:t xml:space="preserve"> code</w:t>
      </w:r>
      <w:r>
        <w:rPr>
          <w:rFonts w:ascii="Arial" w:hAnsi="Arial" w:cs="Arial"/>
          <w:color w:val="0000FF"/>
          <w:sz w:val="20"/>
          <w:szCs w:val="20"/>
          <w:highlight w:val="white"/>
        </w:rPr>
        <w:t>="</w:t>
      </w:r>
      <w:r w:rsidR="00BF4E21">
        <w:rPr>
          <w:rFonts w:ascii="Arial" w:hAnsi="Arial" w:cs="Arial"/>
          <w:color w:val="0000FF"/>
          <w:sz w:val="20"/>
          <w:szCs w:val="20"/>
          <w:highlight w:val="white"/>
        </w:rPr>
        <w:t>250</w:t>
      </w:r>
      <w:r>
        <w:rPr>
          <w:rFonts w:ascii="Arial" w:hAnsi="Arial" w:cs="Arial"/>
          <w:color w:val="0000FF"/>
          <w:sz w:val="20"/>
          <w:szCs w:val="20"/>
          <w:highlight w:val="white"/>
        </w:rPr>
        <w:t>"</w:t>
      </w:r>
      <w:r>
        <w:rPr>
          <w:rFonts w:ascii="Arial" w:hAnsi="Arial" w:cs="Arial"/>
          <w:color w:val="FF0000"/>
          <w:sz w:val="20"/>
          <w:szCs w:val="20"/>
          <w:highlight w:val="white"/>
        </w:rPr>
        <w:t xml:space="preserve"> codeSystem</w:t>
      </w:r>
      <w:r>
        <w:rPr>
          <w:rFonts w:ascii="Arial" w:hAnsi="Arial" w:cs="Arial"/>
          <w:color w:val="0000FF"/>
          <w:sz w:val="20"/>
          <w:szCs w:val="20"/>
          <w:highlight w:val="white"/>
        </w:rPr>
        <w:t>="</w:t>
      </w:r>
      <w:r>
        <w:rPr>
          <w:rFonts w:ascii="Arial" w:hAnsi="Arial" w:cs="Arial"/>
          <w:color w:val="000000"/>
          <w:sz w:val="20"/>
          <w:szCs w:val="20"/>
          <w:highlight w:val="white"/>
        </w:rPr>
        <w:t>1.2.246.537.6.12.2002.126</w:t>
      </w:r>
      <w:r>
        <w:rPr>
          <w:rFonts w:ascii="Arial" w:hAnsi="Arial" w:cs="Arial"/>
          <w:color w:val="0000FF"/>
          <w:sz w:val="20"/>
          <w:szCs w:val="20"/>
          <w:highlight w:val="white"/>
        </w:rPr>
        <w:t>"</w:t>
      </w:r>
      <w:r>
        <w:rPr>
          <w:rFonts w:ascii="Arial" w:hAnsi="Arial" w:cs="Arial"/>
          <w:color w:val="FF0000"/>
          <w:sz w:val="20"/>
          <w:szCs w:val="20"/>
          <w:highlight w:val="white"/>
        </w:rPr>
        <w:t xml:space="preserve"> codeSystemName</w:t>
      </w:r>
      <w:r>
        <w:rPr>
          <w:rFonts w:ascii="Arial" w:hAnsi="Arial" w:cs="Arial"/>
          <w:color w:val="0000FF"/>
          <w:sz w:val="20"/>
          <w:szCs w:val="20"/>
          <w:highlight w:val="white"/>
        </w:rPr>
        <w:t>="</w:t>
      </w:r>
      <w:r>
        <w:rPr>
          <w:rFonts w:ascii="Arial" w:hAnsi="Arial" w:cs="Arial"/>
          <w:color w:val="000000"/>
          <w:sz w:val="20"/>
          <w:szCs w:val="20"/>
          <w:highlight w:val="white"/>
        </w:rPr>
        <w:t>Lääkityslista</w:t>
      </w:r>
      <w:r>
        <w:rPr>
          <w:rFonts w:ascii="Arial" w:hAnsi="Arial" w:cs="Arial"/>
          <w:color w:val="0000FF"/>
          <w:sz w:val="20"/>
          <w:szCs w:val="20"/>
          <w:highlight w:val="white"/>
        </w:rPr>
        <w:t>"</w:t>
      </w:r>
      <w:r>
        <w:rPr>
          <w:rFonts w:ascii="Arial" w:hAnsi="Arial" w:cs="Arial"/>
          <w:color w:val="FF0000"/>
          <w:sz w:val="20"/>
          <w:szCs w:val="20"/>
          <w:highlight w:val="white"/>
        </w:rPr>
        <w:t xml:space="preserve"> displayName</w:t>
      </w:r>
      <w:r>
        <w:rPr>
          <w:rFonts w:ascii="Arial" w:hAnsi="Arial" w:cs="Arial"/>
          <w:color w:val="0000FF"/>
          <w:sz w:val="20"/>
          <w:szCs w:val="20"/>
          <w:highlight w:val="white"/>
        </w:rPr>
        <w:t>="</w:t>
      </w:r>
      <w:r w:rsidR="00BF4E21">
        <w:rPr>
          <w:rFonts w:ascii="Arial" w:hAnsi="Arial" w:cs="Arial"/>
          <w:color w:val="0000FF"/>
          <w:sz w:val="20"/>
          <w:szCs w:val="20"/>
          <w:highlight w:val="white"/>
        </w:rPr>
        <w:t>annostuksen lisätiedot</w:t>
      </w:r>
      <w:r>
        <w:rPr>
          <w:rFonts w:ascii="Arial" w:hAnsi="Arial" w:cs="Arial"/>
          <w:color w:val="0000FF"/>
          <w:sz w:val="20"/>
          <w:szCs w:val="20"/>
          <w:highlight w:val="white"/>
        </w:rPr>
        <w:t>"/&gt;</w:t>
      </w:r>
    </w:p>
    <w:p w14:paraId="1CE07C26" w14:textId="77777777"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Lääkkeenantoreitti ja -tapa, uusi </w:t>
      </w:r>
      <w:r>
        <w:rPr>
          <w:rFonts w:ascii="Arial" w:hAnsi="Arial" w:cs="Arial"/>
          <w:color w:val="0000FF"/>
          <w:sz w:val="20"/>
          <w:szCs w:val="20"/>
          <w:highlight w:val="white"/>
        </w:rPr>
        <w:t>--&gt;</w:t>
      </w:r>
    </w:p>
    <w:p w14:paraId="6B077181" w14:textId="2A5FE59D" w:rsidR="005948B0" w:rsidRPr="00F12A8F" w:rsidRDefault="005948B0" w:rsidP="005948B0">
      <w:pPr>
        <w:autoSpaceDE w:val="0"/>
        <w:autoSpaceDN w:val="0"/>
        <w:adjustRightInd w:val="0"/>
        <w:rPr>
          <w:rFonts w:ascii="Arial" w:hAnsi="Arial" w:cs="Arial"/>
          <w:color w:val="000000"/>
          <w:sz w:val="20"/>
          <w:szCs w:val="20"/>
          <w:highlight w:val="white"/>
        </w:rPr>
      </w:pPr>
      <w:r w:rsidRPr="00873373">
        <w:rPr>
          <w:rFonts w:ascii="Arial" w:hAnsi="Arial" w:cs="Arial"/>
          <w:color w:val="000000"/>
          <w:sz w:val="20"/>
          <w:szCs w:val="20"/>
          <w:highlight w:val="white"/>
        </w:rPr>
        <w:t xml:space="preserve">          </w:t>
      </w:r>
      <w:r w:rsidRPr="00F12A8F">
        <w:rPr>
          <w:rFonts w:ascii="Arial" w:hAnsi="Arial" w:cs="Arial"/>
          <w:color w:val="0000FF"/>
          <w:sz w:val="20"/>
          <w:szCs w:val="20"/>
          <w:highlight w:val="white"/>
        </w:rPr>
        <w:t>&lt;</w:t>
      </w:r>
      <w:r w:rsidRPr="00F12A8F">
        <w:rPr>
          <w:rFonts w:ascii="Arial" w:hAnsi="Arial" w:cs="Arial"/>
          <w:color w:val="800000"/>
          <w:sz w:val="20"/>
          <w:szCs w:val="20"/>
          <w:highlight w:val="white"/>
        </w:rPr>
        <w:t>routeCode</w:t>
      </w:r>
      <w:r w:rsidRPr="00F12A8F">
        <w:rPr>
          <w:rFonts w:ascii="Arial" w:hAnsi="Arial" w:cs="Arial"/>
          <w:color w:val="FF0000"/>
          <w:sz w:val="20"/>
          <w:szCs w:val="20"/>
          <w:highlight w:val="white"/>
        </w:rPr>
        <w:t xml:space="preserve"> code</w:t>
      </w:r>
      <w:r w:rsidRPr="00F12A8F">
        <w:rPr>
          <w:rFonts w:ascii="Arial" w:hAnsi="Arial" w:cs="Arial"/>
          <w:color w:val="0000FF"/>
          <w:sz w:val="20"/>
          <w:szCs w:val="20"/>
          <w:highlight w:val="white"/>
        </w:rPr>
        <w:t>="</w:t>
      </w:r>
      <w:r w:rsidR="00190617" w:rsidRPr="00F12A8F">
        <w:rPr>
          <w:rFonts w:ascii="Arial" w:hAnsi="Arial" w:cs="Arial"/>
          <w:color w:val="000000"/>
          <w:sz w:val="20"/>
          <w:szCs w:val="20"/>
          <w:highlight w:val="white"/>
        </w:rPr>
        <w:t>1055</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codeSystem</w:t>
      </w:r>
      <w:r w:rsidRPr="00F12A8F">
        <w:rPr>
          <w:rFonts w:ascii="Arial" w:hAnsi="Arial" w:cs="Arial"/>
          <w:color w:val="0000FF"/>
          <w:sz w:val="20"/>
          <w:szCs w:val="20"/>
          <w:highlight w:val="white"/>
        </w:rPr>
        <w:t>="</w:t>
      </w:r>
      <w:r w:rsidR="005647AE" w:rsidRPr="00F12A8F">
        <w:rPr>
          <w:rFonts w:ascii="Arial" w:hAnsi="Arial" w:cs="Arial"/>
          <w:color w:val="1F497D"/>
          <w:sz w:val="20"/>
          <w:szCs w:val="20"/>
        </w:rPr>
        <w:t xml:space="preserve">1.2.246.537.6.1403.202001 </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codeSystemName</w:t>
      </w:r>
      <w:r w:rsidRPr="00F12A8F">
        <w:rPr>
          <w:rFonts w:ascii="Arial" w:hAnsi="Arial" w:cs="Arial"/>
          <w:color w:val="0000FF"/>
          <w:sz w:val="20"/>
          <w:szCs w:val="20"/>
          <w:highlight w:val="white"/>
        </w:rPr>
        <w:t>="</w:t>
      </w:r>
      <w:r w:rsidR="00EE1AF5" w:rsidRPr="00F12A8F">
        <w:rPr>
          <w:rFonts w:ascii="Arial" w:hAnsi="Arial" w:cs="Arial"/>
          <w:color w:val="000000"/>
          <w:sz w:val="20"/>
          <w:szCs w:val="20"/>
          <w:highlight w:val="white"/>
        </w:rPr>
        <w:t>Fimea - A</w:t>
      </w:r>
      <w:r w:rsidRPr="00F12A8F">
        <w:rPr>
          <w:rFonts w:ascii="Arial" w:hAnsi="Arial" w:cs="Arial"/>
          <w:color w:val="000000"/>
          <w:sz w:val="20"/>
          <w:szCs w:val="20"/>
          <w:highlight w:val="white"/>
        </w:rPr>
        <w:t>ntoreitti</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displayName</w:t>
      </w:r>
      <w:r w:rsidRPr="00F12A8F">
        <w:rPr>
          <w:rFonts w:ascii="Arial" w:hAnsi="Arial" w:cs="Arial"/>
          <w:color w:val="0000FF"/>
          <w:sz w:val="20"/>
          <w:szCs w:val="20"/>
          <w:highlight w:val="white"/>
        </w:rPr>
        <w:t>="</w:t>
      </w:r>
      <w:r w:rsidRPr="00F12A8F">
        <w:rPr>
          <w:rFonts w:ascii="Arial" w:hAnsi="Arial" w:cs="Arial"/>
          <w:color w:val="000000"/>
          <w:sz w:val="20"/>
          <w:szCs w:val="20"/>
          <w:highlight w:val="white"/>
        </w:rPr>
        <w:t>suun kautta</w:t>
      </w:r>
      <w:r w:rsidRPr="00F12A8F">
        <w:rPr>
          <w:rFonts w:ascii="Arial" w:hAnsi="Arial" w:cs="Arial"/>
          <w:color w:val="0000FF"/>
          <w:sz w:val="20"/>
          <w:szCs w:val="20"/>
          <w:highlight w:val="white"/>
        </w:rPr>
        <w:t>"/&gt;</w:t>
      </w:r>
    </w:p>
    <w:p w14:paraId="179A4871" w14:textId="77777777" w:rsidR="005948B0" w:rsidRPr="00921DF0" w:rsidRDefault="005948B0" w:rsidP="005948B0">
      <w:pPr>
        <w:autoSpaceDE w:val="0"/>
        <w:autoSpaceDN w:val="0"/>
        <w:adjustRightInd w:val="0"/>
        <w:rPr>
          <w:rFonts w:ascii="Arial" w:hAnsi="Arial" w:cs="Arial"/>
          <w:color w:val="FF0000"/>
          <w:sz w:val="20"/>
          <w:szCs w:val="20"/>
          <w:highlight w:val="white"/>
          <w:lang w:val="en-US"/>
        </w:rPr>
      </w:pPr>
      <w:r w:rsidRPr="00F12A8F">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14D9E428"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0612827D"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0F24B27B"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DFCD96"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5DDEB01C" w14:textId="77777777" w:rsidR="005948B0" w:rsidRPr="002564DB" w:rsidRDefault="005948B0" w:rsidP="005948B0">
      <w:pPr>
        <w:autoSpaceDE w:val="0"/>
        <w:autoSpaceDN w:val="0"/>
        <w:adjustRightInd w:val="0"/>
        <w:rPr>
          <w:rFonts w:ascii="Arial" w:hAnsi="Arial" w:cs="Arial"/>
          <w:color w:val="000000"/>
          <w:sz w:val="20"/>
          <w:szCs w:val="20"/>
          <w:highlight w:val="white"/>
          <w:lang w:val="en-US"/>
        </w:rPr>
      </w:pPr>
      <w:r w:rsidRPr="002564DB">
        <w:rPr>
          <w:rFonts w:ascii="Arial" w:hAnsi="Arial" w:cs="Arial"/>
          <w:color w:val="0000FF"/>
          <w:sz w:val="20"/>
          <w:szCs w:val="20"/>
          <w:highlight w:val="white"/>
          <w:lang w:val="en-US"/>
        </w:rPr>
        <w:t xml:space="preserve">          </w:t>
      </w:r>
      <w:proofErr w:type="gramStart"/>
      <w:r w:rsidRPr="002564DB">
        <w:rPr>
          <w:rFonts w:ascii="Arial" w:hAnsi="Arial" w:cs="Arial"/>
          <w:color w:val="0000FF"/>
          <w:sz w:val="20"/>
          <w:szCs w:val="20"/>
          <w:highlight w:val="white"/>
          <w:lang w:val="en-US"/>
        </w:rPr>
        <w:t>&lt;!--</w:t>
      </w:r>
      <w:proofErr w:type="gramEnd"/>
      <w:r w:rsidRPr="002564DB">
        <w:rPr>
          <w:rFonts w:ascii="Arial" w:hAnsi="Arial" w:cs="Arial"/>
          <w:color w:val="808080"/>
          <w:sz w:val="20"/>
          <w:szCs w:val="20"/>
          <w:highlight w:val="white"/>
          <w:lang w:val="en-US"/>
        </w:rPr>
        <w:t xml:space="preserve"> käyttöohjeen lisätieto, uusi</w:t>
      </w:r>
      <w:r w:rsidRPr="002564DB">
        <w:rPr>
          <w:rFonts w:ascii="Arial" w:hAnsi="Arial" w:cs="Arial"/>
          <w:color w:val="0000FF"/>
          <w:sz w:val="20"/>
          <w:szCs w:val="20"/>
          <w:highlight w:val="white"/>
          <w:lang w:val="en-US"/>
        </w:rPr>
        <w:t>--&gt;</w:t>
      </w:r>
    </w:p>
    <w:p w14:paraId="4316F9FD" w14:textId="77777777" w:rsidR="005948B0" w:rsidRPr="002564DB"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00"/>
          <w:sz w:val="20"/>
          <w:szCs w:val="20"/>
          <w:highlight w:val="white"/>
          <w:lang w:val="en-US"/>
        </w:rPr>
        <w:t xml:space="preserve">          </w:t>
      </w:r>
      <w:r w:rsidRPr="002564DB">
        <w:rPr>
          <w:rFonts w:ascii="Arial" w:hAnsi="Arial" w:cs="Arial"/>
          <w:color w:val="0000FF"/>
          <w:sz w:val="20"/>
          <w:szCs w:val="20"/>
          <w:highlight w:val="white"/>
          <w:lang w:val="en-US"/>
        </w:rPr>
        <w:t>&lt;</w:t>
      </w:r>
      <w:r w:rsidRPr="002564DB">
        <w:rPr>
          <w:rFonts w:ascii="Arial" w:hAnsi="Arial" w:cs="Arial"/>
          <w:color w:val="800000"/>
          <w:sz w:val="20"/>
          <w:szCs w:val="20"/>
          <w:highlight w:val="white"/>
          <w:lang w:val="en-US"/>
        </w:rPr>
        <w:t>entryRelationship</w:t>
      </w:r>
      <w:r w:rsidRPr="002564DB">
        <w:rPr>
          <w:rFonts w:ascii="Arial" w:hAnsi="Arial" w:cs="Arial"/>
          <w:color w:val="FF0000"/>
          <w:sz w:val="20"/>
          <w:szCs w:val="20"/>
          <w:highlight w:val="white"/>
          <w:lang w:val="en-US"/>
        </w:rPr>
        <w:t xml:space="preserve"> typeCode</w:t>
      </w:r>
      <w:r w:rsidRPr="002564DB">
        <w:rPr>
          <w:rFonts w:ascii="Arial" w:hAnsi="Arial" w:cs="Arial"/>
          <w:color w:val="0000FF"/>
          <w:sz w:val="20"/>
          <w:szCs w:val="20"/>
          <w:highlight w:val="white"/>
          <w:lang w:val="en-US"/>
        </w:rPr>
        <w:t>="</w:t>
      </w:r>
      <w:r w:rsidRPr="002564DB">
        <w:rPr>
          <w:rFonts w:ascii="Arial" w:hAnsi="Arial" w:cs="Arial"/>
          <w:color w:val="000000"/>
          <w:sz w:val="20"/>
          <w:szCs w:val="20"/>
          <w:highlight w:val="white"/>
          <w:lang w:val="en-US"/>
        </w:rPr>
        <w:t>COMP</w:t>
      </w:r>
      <w:r w:rsidRPr="002564DB">
        <w:rPr>
          <w:rFonts w:ascii="Arial" w:hAnsi="Arial" w:cs="Arial"/>
          <w:color w:val="0000FF"/>
          <w:sz w:val="20"/>
          <w:szCs w:val="20"/>
          <w:highlight w:val="white"/>
          <w:lang w:val="en-US"/>
        </w:rPr>
        <w:t>"&gt;</w:t>
      </w:r>
    </w:p>
    <w:p w14:paraId="63813440"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observation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OBS</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6EBE77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code</w:t>
      </w:r>
      <w:r w:rsidRPr="009C12D3">
        <w:rPr>
          <w:rFonts w:ascii="Arial" w:hAnsi="Arial" w:cs="Arial"/>
          <w:color w:val="FF0000"/>
          <w:sz w:val="20"/>
          <w:szCs w:val="20"/>
          <w:highlight w:val="white"/>
          <w:lang w:val="en-US"/>
        </w:rPr>
        <w:t xml:space="preserve"> code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234</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1.2.246.537.6.12.2002.126</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Lääkityslista</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displayName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käyttöohjeen lisätieto</w:t>
      </w:r>
      <w:r w:rsidRPr="009C12D3">
        <w:rPr>
          <w:rFonts w:ascii="Arial" w:hAnsi="Arial" w:cs="Arial"/>
          <w:color w:val="0000FF"/>
          <w:sz w:val="20"/>
          <w:szCs w:val="20"/>
          <w:highlight w:val="white"/>
          <w:lang w:val="en-US"/>
        </w:rPr>
        <w:t>"/&gt;</w:t>
      </w:r>
    </w:p>
    <w:p w14:paraId="1BEF0A30" w14:textId="77777777" w:rsidR="005948B0" w:rsidRPr="009C12D3"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00"/>
          <w:sz w:val="20"/>
          <w:szCs w:val="20"/>
          <w:highlight w:val="white"/>
          <w:lang w:val="en-US"/>
        </w:rPr>
        <w:t xml:space="preserve">                    </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FF0000"/>
          <w:sz w:val="20"/>
          <w:szCs w:val="20"/>
          <w:highlight w:val="white"/>
        </w:rPr>
        <w:t xml:space="preserve"> </w:t>
      </w:r>
      <w:proofErr w:type="gramStart"/>
      <w:r w:rsidRPr="009C12D3">
        <w:rPr>
          <w:rFonts w:ascii="Arial" w:hAnsi="Arial" w:cs="Arial"/>
          <w:color w:val="FF0000"/>
          <w:sz w:val="20"/>
          <w:szCs w:val="20"/>
          <w:highlight w:val="white"/>
        </w:rPr>
        <w:t>xsi:type</w:t>
      </w:r>
      <w:proofErr w:type="gramEnd"/>
      <w:r w:rsidRPr="009C12D3">
        <w:rPr>
          <w:rFonts w:ascii="Arial" w:hAnsi="Arial" w:cs="Arial"/>
          <w:color w:val="0000FF"/>
          <w:sz w:val="20"/>
          <w:szCs w:val="20"/>
          <w:highlight w:val="white"/>
        </w:rPr>
        <w:t>="</w:t>
      </w:r>
      <w:r w:rsidRPr="009C12D3">
        <w:rPr>
          <w:rFonts w:ascii="Arial" w:hAnsi="Arial" w:cs="Arial"/>
          <w:color w:val="000000"/>
          <w:sz w:val="20"/>
          <w:szCs w:val="20"/>
          <w:highlight w:val="white"/>
        </w:rPr>
        <w:t>ST</w:t>
      </w:r>
      <w:r w:rsidRPr="009C12D3">
        <w:rPr>
          <w:rFonts w:ascii="Arial" w:hAnsi="Arial" w:cs="Arial"/>
          <w:color w:val="0000FF"/>
          <w:sz w:val="20"/>
          <w:szCs w:val="20"/>
          <w:highlight w:val="white"/>
        </w:rPr>
        <w:t>"&gt;</w:t>
      </w:r>
      <w:r w:rsidRPr="009C12D3">
        <w:rPr>
          <w:rFonts w:ascii="Arial" w:hAnsi="Arial" w:cs="Arial"/>
          <w:color w:val="000000"/>
          <w:sz w:val="20"/>
          <w:szCs w:val="20"/>
          <w:highlight w:val="white"/>
        </w:rPr>
        <w:t>käyttöohjeen lisätieto tähän</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0000FF"/>
          <w:sz w:val="20"/>
          <w:szCs w:val="20"/>
          <w:highlight w:val="white"/>
        </w:rPr>
        <w:t>&gt;</w:t>
      </w:r>
    </w:p>
    <w:p w14:paraId="3C668B42"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observation</w:t>
      </w:r>
      <w:r w:rsidRPr="009C12D3">
        <w:rPr>
          <w:rFonts w:ascii="Arial" w:hAnsi="Arial" w:cs="Arial"/>
          <w:color w:val="0000FF"/>
          <w:sz w:val="20"/>
          <w:szCs w:val="20"/>
          <w:highlight w:val="white"/>
          <w:lang w:val="en-US"/>
        </w:rPr>
        <w:t>&gt;</w:t>
      </w:r>
    </w:p>
    <w:p w14:paraId="44F949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entryRelationship</w:t>
      </w:r>
      <w:r w:rsidRPr="009C12D3">
        <w:rPr>
          <w:rFonts w:ascii="Arial" w:hAnsi="Arial" w:cs="Arial"/>
          <w:color w:val="0000FF"/>
          <w:sz w:val="20"/>
          <w:szCs w:val="20"/>
          <w:highlight w:val="white"/>
          <w:lang w:val="en-US"/>
        </w:rPr>
        <w:t>&gt;</w:t>
      </w:r>
    </w:p>
    <w:p w14:paraId="2A793A43"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substanceAdministration</w:t>
      </w:r>
      <w:r w:rsidRPr="009C12D3">
        <w:rPr>
          <w:rFonts w:ascii="Arial" w:hAnsi="Arial" w:cs="Arial"/>
          <w:color w:val="0000FF"/>
          <w:sz w:val="20"/>
          <w:szCs w:val="20"/>
          <w:highlight w:val="white"/>
          <w:lang w:val="en-US"/>
        </w:rPr>
        <w:t>&gt;</w:t>
      </w:r>
    </w:p>
    <w:p w14:paraId="07BCD9EF" w14:textId="77777777" w:rsidR="005948B0" w:rsidRPr="009C12D3" w:rsidRDefault="005948B0" w:rsidP="005948B0">
      <w:pPr>
        <w:autoSpaceDE w:val="0"/>
        <w:autoSpaceDN w:val="0"/>
        <w:adjustRightInd w:val="0"/>
        <w:rPr>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p>
    <w:p w14:paraId="49CFDED2" w14:textId="77777777" w:rsidR="00974A8E" w:rsidRPr="005948B0" w:rsidRDefault="00974A8E" w:rsidP="00FE2048">
      <w:pPr>
        <w:autoSpaceDE w:val="0"/>
        <w:autoSpaceDN w:val="0"/>
        <w:adjustRightInd w:val="0"/>
      </w:pPr>
    </w:p>
    <w:bookmarkStart w:id="69" w:name="_annostelukausi_-_substanceAdministr"/>
    <w:bookmarkEnd w:id="69"/>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70" w:name="_Toc122512824"/>
      <w:r w:rsidR="00FF54A2" w:rsidRPr="00061731">
        <w:rPr>
          <w:rStyle w:val="Hyperlinkki"/>
        </w:rPr>
        <w:t>annostelukausi</w:t>
      </w:r>
      <w:r>
        <w:fldChar w:fldCharType="end"/>
      </w:r>
      <w:r w:rsidR="00FF54A2">
        <w:t xml:space="preserve"> - substanceAdministration</w:t>
      </w:r>
      <w:bookmarkEnd w:id="7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FD22A0" w14:paraId="1BF9D70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4126730D" w14:textId="77777777" w:rsidR="00FF54A2" w:rsidRPr="004C3F3B" w:rsidRDefault="00FF54A2"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w:t>
      </w:r>
      <w:proofErr w:type="gramStart"/>
      <w:r w:rsidRPr="00C72E18">
        <w:t>1..</w:t>
      </w:r>
      <w:proofErr w:type="gramEnd"/>
      <w:r w:rsidRPr="00C72E18">
        <w:t>1] @classCode="</w:t>
      </w:r>
      <w:r>
        <w:t>SBADM</w:t>
      </w:r>
      <w:r w:rsidRPr="00C72E18">
        <w:t>" ja yksi [1..1] @moodCode="EVN"</w:t>
      </w:r>
    </w:p>
    <w:p w14:paraId="43C3FD87" w14:textId="77777777" w:rsidR="00FF54A2" w:rsidRDefault="00FF54A2" w:rsidP="00FF54A2">
      <w:pPr>
        <w:pStyle w:val="Snt1"/>
      </w:pPr>
      <w:r w:rsidRPr="00C72E18">
        <w:t>2. PAKOLLINEN yksi [</w:t>
      </w:r>
      <w:proofErr w:type="gramStart"/>
      <w:r w:rsidRPr="00C72E18">
        <w:t>1..</w:t>
      </w:r>
      <w:proofErr w:type="gramEnd"/>
      <w:r w:rsidRPr="00C72E18">
        <w:t xml:space="preserve">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00B21098">
        <w:rPr>
          <w:b/>
        </w:rPr>
        <w:t xml:space="preserve">Toteutusohje: </w:t>
      </w:r>
      <w:r w:rsidR="00B21098">
        <w:t xml:space="preserve">annostelukauden substanceAdministration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w:t>
      </w:r>
      <w:proofErr w:type="gramStart"/>
      <w:r w:rsidRPr="00C72E18">
        <w:t>1..</w:t>
      </w:r>
      <w:proofErr w:type="gramEnd"/>
      <w:r w:rsidRPr="00C72E18">
        <w:t>1] code/@code="</w:t>
      </w:r>
      <w:r w:rsidR="00F8441D">
        <w:t>230</w:t>
      </w:r>
      <w:r>
        <w:t>” annostelukausi</w:t>
      </w:r>
      <w:r w:rsidRPr="00C72E18">
        <w:t xml:space="preserve"> (codeSystem: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VAPAAEHTOINEN nolla tai yksi [</w:t>
      </w:r>
      <w:proofErr w:type="gramStart"/>
      <w:r w:rsidR="00086A37">
        <w:t>0..</w:t>
      </w:r>
      <w:proofErr w:type="gramEnd"/>
      <w:r w:rsidR="00086A37">
        <w:t xml:space="preserve">1] </w:t>
      </w:r>
      <w:r w:rsidR="00F1576D">
        <w:t xml:space="preserve"> effectiveTime</w:t>
      </w:r>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w:t>
      </w:r>
      <w:proofErr w:type="gramStart"/>
      <w:r w:rsidR="00051480">
        <w:t>0..</w:t>
      </w:r>
      <w:proofErr w:type="gramEnd"/>
      <w:r w:rsidR="00051480">
        <w:t>1</w:t>
      </w:r>
      <w:r w:rsidR="00753B22">
        <w:t>]</w:t>
      </w:r>
      <w:r w:rsidR="00044EC1">
        <w:t xml:space="preserve"> low/@value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w:t>
      </w:r>
      <w:proofErr w:type="gramStart"/>
      <w:r w:rsidR="00044EC1">
        <w:t>0..</w:t>
      </w:r>
      <w:proofErr w:type="gramEnd"/>
      <w:r w:rsidR="00044EC1">
        <w:t>1] high</w:t>
      </w:r>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00044EC1">
        <w:rPr>
          <w:b/>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213556C6" w14:textId="4917C284" w:rsidR="005E7CB2" w:rsidRPr="00AC3C96" w:rsidRDefault="00234C74" w:rsidP="005E7CB2">
      <w:pPr>
        <w:pStyle w:val="Snt1"/>
      </w:pPr>
      <w:r>
        <w:t>5</w:t>
      </w:r>
      <w:r w:rsidR="005E7CB2" w:rsidRPr="00AC3C96">
        <w:t>. PAKOLLINEN yksi [</w:t>
      </w:r>
      <w:proofErr w:type="gramStart"/>
      <w:r w:rsidR="005E7CB2" w:rsidRPr="00AC3C96">
        <w:t>1..</w:t>
      </w:r>
      <w:proofErr w:type="gramEnd"/>
      <w:r w:rsidR="005E7CB2" w:rsidRPr="00AC3C96">
        <w:t xml:space="preserve">1] </w:t>
      </w:r>
      <w:r w:rsidR="005E7CB2">
        <w:t>consumable</w:t>
      </w:r>
    </w:p>
    <w:p w14:paraId="164EA427" w14:textId="77777777" w:rsidR="005E7CB2" w:rsidRDefault="005E7CB2" w:rsidP="005E7CB2">
      <w:pPr>
        <w:pStyle w:val="Snt2"/>
      </w:pPr>
      <w:r>
        <w:t>a. PAKOLLINEN yksi [</w:t>
      </w:r>
      <w:proofErr w:type="gramStart"/>
      <w:r>
        <w:t>1..</w:t>
      </w:r>
      <w:proofErr w:type="gramEnd"/>
      <w:r>
        <w:t xml:space="preserve">1] </w:t>
      </w:r>
      <w:r w:rsidRPr="00DD0B04">
        <w:t>manufacturedProduct</w:t>
      </w:r>
    </w:p>
    <w:p w14:paraId="61FC24D0" w14:textId="77777777" w:rsidR="005E7CB2" w:rsidRDefault="005E7CB2" w:rsidP="005E7CB2">
      <w:pPr>
        <w:pStyle w:val="Snt3"/>
      </w:pPr>
      <w:r>
        <w:t>a. PAKOLLINEN yksi [</w:t>
      </w:r>
      <w:proofErr w:type="gramStart"/>
      <w:r>
        <w:t>1..</w:t>
      </w:r>
      <w:proofErr w:type="gramEnd"/>
      <w:r>
        <w:t xml:space="preserve">1] </w:t>
      </w:r>
      <w:r w:rsidRPr="00FE5162">
        <w:t>manufacturedLabeledDrug</w:t>
      </w:r>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7D072F" w:rsidRDefault="00927CD0" w:rsidP="00FF54A2">
      <w:pPr>
        <w:pStyle w:val="Snt1"/>
        <w:rPr>
          <w:b/>
          <w:bCs/>
          <w:lang w:val="en-US"/>
        </w:rPr>
      </w:pPr>
      <w:r w:rsidRPr="007D072F">
        <w:rPr>
          <w:b/>
          <w:bCs/>
          <w:lang w:val="en-US"/>
        </w:rPr>
        <w:t>Esimerkki:</w:t>
      </w:r>
    </w:p>
    <w:p w14:paraId="4842DE58" w14:textId="201EACDB" w:rsidR="00A74989" w:rsidRPr="007D07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roofErr w:type="gramStart"/>
      <w:r w:rsidRPr="007D072F">
        <w:rPr>
          <w:rFonts w:ascii="Arial" w:hAnsi="Arial" w:cs="Arial"/>
          <w:sz w:val="20"/>
          <w:szCs w:val="20"/>
          <w:lang w:val="en-US"/>
        </w:rPr>
        <w:t>&lt;!--</w:t>
      </w:r>
      <w:proofErr w:type="gramEnd"/>
      <w:r w:rsidRPr="007D072F">
        <w:rPr>
          <w:rFonts w:ascii="Arial" w:hAnsi="Arial" w:cs="Arial"/>
          <w:sz w:val="20"/>
          <w:szCs w:val="20"/>
          <w:lang w:val="en-US"/>
        </w:rPr>
        <w:t xml:space="preserve"> </w:t>
      </w:r>
      <w:r w:rsidRPr="007D072F">
        <w:rPr>
          <w:rFonts w:ascii="Arial" w:hAnsi="Arial" w:cs="Arial"/>
          <w:color w:val="808080"/>
          <w:sz w:val="20"/>
          <w:szCs w:val="20"/>
          <w:highlight w:val="white"/>
          <w:lang w:val="en-US"/>
        </w:rPr>
        <w:t>Annostelukausi</w:t>
      </w:r>
      <w:r w:rsidR="00637EBC" w:rsidRPr="007D072F" w:rsidDel="00637EBC">
        <w:rPr>
          <w:rFonts w:ascii="Arial" w:hAnsi="Arial" w:cs="Arial"/>
          <w:color w:val="808080"/>
          <w:sz w:val="20"/>
          <w:szCs w:val="20"/>
          <w:highlight w:val="white"/>
          <w:lang w:val="en-US"/>
        </w:rPr>
        <w:t xml:space="preserve"> </w:t>
      </w:r>
      <w:r w:rsidRPr="007D072F">
        <w:rPr>
          <w:rFonts w:ascii="Arial" w:hAnsi="Arial" w:cs="Arial"/>
          <w:sz w:val="20"/>
          <w:szCs w:val="20"/>
          <w:lang w:val="en-US"/>
        </w:rPr>
        <w:t>--&gt;</w:t>
      </w:r>
    </w:p>
    <w:p w14:paraId="4858B2E1" w14:textId="77777777" w:rsidR="00A74989" w:rsidRPr="00744A6D"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&lt;</w:t>
      </w:r>
      <w:proofErr w:type="gramStart"/>
      <w:r w:rsidRPr="00744A6D">
        <w:rPr>
          <w:rStyle w:val="XMLDarkRed"/>
          <w:sz w:val="20"/>
          <w:highlight w:val="white"/>
          <w:lang w:val="en-US"/>
        </w:rPr>
        <w:t>component</w:t>
      </w:r>
      <w:proofErr w:type="gramEnd"/>
      <w:r w:rsidRPr="00744A6D">
        <w:rPr>
          <w:rFonts w:ascii="Arial" w:hAnsi="Arial" w:cs="Arial"/>
          <w:sz w:val="20"/>
          <w:szCs w:val="20"/>
          <w:lang w:val="en-US"/>
        </w:rPr>
        <w:t>&gt;</w:t>
      </w:r>
    </w:p>
    <w:p w14:paraId="0DD34492" w14:textId="77777777" w:rsidR="00A74989" w:rsidRPr="00744A6D"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ab/>
        <w:t>&lt;</w:t>
      </w:r>
      <w:r w:rsidRPr="00744A6D">
        <w:rPr>
          <w:rStyle w:val="XMLDarkRed"/>
          <w:sz w:val="20"/>
          <w:highlight w:val="white"/>
          <w:lang w:val="en-US"/>
        </w:rPr>
        <w:t>substanceAdministration</w:t>
      </w:r>
      <w:r w:rsidRPr="00744A6D">
        <w:rPr>
          <w:rFonts w:ascii="Arial" w:hAnsi="Arial" w:cs="Arial"/>
          <w:sz w:val="20"/>
          <w:szCs w:val="20"/>
          <w:lang w:val="en-US"/>
        </w:rPr>
        <w:t xml:space="preserve"> </w:t>
      </w:r>
      <w:r w:rsidRPr="00EF38A1">
        <w:rPr>
          <w:rStyle w:val="XMLRed"/>
          <w:sz w:val="20"/>
          <w:highlight w:val="white"/>
          <w:lang w:val="de-DE"/>
        </w:rPr>
        <w:t>classCode</w:t>
      </w:r>
      <w:r w:rsidRPr="00744A6D">
        <w:rPr>
          <w:rFonts w:ascii="Arial" w:hAnsi="Arial" w:cs="Arial"/>
          <w:sz w:val="20"/>
          <w:szCs w:val="20"/>
          <w:lang w:val="en-US"/>
        </w:rPr>
        <w:t xml:space="preserve">="SBADM" </w:t>
      </w:r>
      <w:r w:rsidRPr="00EF38A1">
        <w:rPr>
          <w:rStyle w:val="XMLRed"/>
          <w:sz w:val="20"/>
          <w:highlight w:val="white"/>
          <w:lang w:val="de-DE"/>
        </w:rPr>
        <w:t>moodCode</w:t>
      </w:r>
      <w:r w:rsidRPr="00744A6D">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44A6D">
        <w:rPr>
          <w:rFonts w:ascii="Arial" w:hAnsi="Arial" w:cs="Arial"/>
          <w:sz w:val="20"/>
          <w:szCs w:val="20"/>
          <w:lang w:val="en-US"/>
        </w:rPr>
        <w:tab/>
      </w:r>
      <w:r w:rsidRPr="00744A6D">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id</w:t>
      </w:r>
      <w:r w:rsidRPr="0040232F">
        <w:rPr>
          <w:rFonts w:ascii="Arial" w:hAnsi="Arial" w:cs="Arial"/>
          <w:sz w:val="20"/>
          <w:szCs w:val="20"/>
        </w:rPr>
        <w:t xml:space="preserve"> </w:t>
      </w:r>
      <w:r w:rsidRPr="00EF38A1">
        <w:rPr>
          <w:rStyle w:val="XMLRed"/>
          <w:sz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code</w:t>
      </w:r>
      <w:r w:rsidRPr="0040232F">
        <w:rPr>
          <w:rFonts w:ascii="Arial" w:hAnsi="Arial" w:cs="Arial"/>
          <w:sz w:val="20"/>
          <w:szCs w:val="20"/>
        </w:rPr>
        <w:t xml:space="preserve"> </w:t>
      </w:r>
      <w:r w:rsidRPr="00EF38A1">
        <w:rPr>
          <w:rStyle w:val="XMLRed"/>
          <w:sz w:val="20"/>
          <w:highlight w:val="white"/>
          <w:lang w:val="de-DE"/>
        </w:rPr>
        <w:t>code</w:t>
      </w:r>
      <w:r w:rsidRPr="0040232F">
        <w:rPr>
          <w:rFonts w:ascii="Arial" w:hAnsi="Arial" w:cs="Arial"/>
          <w:sz w:val="20"/>
          <w:szCs w:val="20"/>
        </w:rPr>
        <w:t xml:space="preserve">="230" </w:t>
      </w:r>
      <w:r w:rsidRPr="00EF38A1">
        <w:rPr>
          <w:rStyle w:val="XMLRed"/>
          <w:sz w:val="20"/>
          <w:highlight w:val="white"/>
          <w:lang w:val="de-DE"/>
        </w:rPr>
        <w:t>codeSystem</w:t>
      </w:r>
      <w:r w:rsidRPr="0040232F">
        <w:rPr>
          <w:rFonts w:ascii="Arial" w:hAnsi="Arial" w:cs="Arial"/>
          <w:sz w:val="20"/>
          <w:szCs w:val="20"/>
        </w:rPr>
        <w:t xml:space="preserve">="1.2.246.537.6.12.2002.126" </w:t>
      </w:r>
      <w:r w:rsidRPr="00EF38A1">
        <w:rPr>
          <w:rStyle w:val="XMLRed"/>
          <w:sz w:val="20"/>
          <w:highlight w:val="white"/>
          <w:lang w:val="de-DE"/>
        </w:rPr>
        <w:t>codeSystemName</w:t>
      </w:r>
      <w:r w:rsidRPr="0040232F">
        <w:rPr>
          <w:rFonts w:ascii="Arial" w:hAnsi="Arial" w:cs="Arial"/>
          <w:sz w:val="20"/>
          <w:szCs w:val="20"/>
        </w:rPr>
        <w:t xml:space="preserve">="Lääkityslista" </w:t>
      </w:r>
      <w:r w:rsidRPr="00EF38A1">
        <w:rPr>
          <w:rStyle w:val="XMLRed"/>
          <w:sz w:val="20"/>
          <w:highlight w:val="white"/>
          <w:lang w:val="de-DE"/>
        </w:rPr>
        <w:t>displayName</w:t>
      </w:r>
      <w:r w:rsidRPr="0040232F">
        <w:rPr>
          <w:rFonts w:ascii="Arial" w:hAnsi="Arial" w:cs="Arial"/>
          <w:sz w:val="20"/>
          <w:szCs w:val="20"/>
        </w:rPr>
        <w:t>="annostelukausi"/&gt;</w:t>
      </w:r>
    </w:p>
    <w:p w14:paraId="1EA852AE" w14:textId="77777777" w:rsidR="00A74989" w:rsidRPr="0016599E"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16599E">
        <w:rPr>
          <w:rFonts w:ascii="Arial" w:hAnsi="Arial" w:cs="Arial"/>
          <w:sz w:val="20"/>
          <w:szCs w:val="20"/>
          <w:lang w:val="en-US"/>
        </w:rPr>
        <w:t>&lt;</w:t>
      </w:r>
      <w:r w:rsidRPr="0016599E">
        <w:rPr>
          <w:rStyle w:val="XMLDarkRed"/>
          <w:sz w:val="20"/>
          <w:highlight w:val="white"/>
          <w:lang w:val="en-US"/>
        </w:rPr>
        <w:t>effectiveTime</w:t>
      </w:r>
      <w:r w:rsidRPr="0016599E">
        <w:rPr>
          <w:rFonts w:ascii="Arial" w:hAnsi="Arial" w:cs="Arial"/>
          <w:sz w:val="20"/>
          <w:szCs w:val="20"/>
          <w:lang w:val="en-US"/>
        </w:rPr>
        <w:t xml:space="preserve"> </w:t>
      </w:r>
      <w:r w:rsidRPr="00EF38A1">
        <w:rPr>
          <w:rStyle w:val="XMLRed"/>
          <w:sz w:val="20"/>
          <w:highlight w:val="white"/>
          <w:lang w:val="de-DE"/>
        </w:rPr>
        <w:t>xsi</w:t>
      </w:r>
      <w:proofErr w:type="gramStart"/>
      <w:r w:rsidRPr="00EF38A1">
        <w:rPr>
          <w:rStyle w:val="XMLRed"/>
          <w:sz w:val="20"/>
          <w:highlight w:val="white"/>
          <w:lang w:val="de-DE"/>
        </w:rPr>
        <w:t>:type</w:t>
      </w:r>
      <w:proofErr w:type="gramEnd"/>
      <w:r w:rsidRPr="0016599E">
        <w:rPr>
          <w:rFonts w:ascii="Arial" w:hAnsi="Arial" w:cs="Arial"/>
          <w:sz w:val="20"/>
          <w:szCs w:val="20"/>
          <w:lang w:val="en-US"/>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16599E">
        <w:rPr>
          <w:rFonts w:ascii="Arial" w:hAnsi="Arial" w:cs="Arial"/>
          <w:sz w:val="20"/>
          <w:szCs w:val="20"/>
          <w:lang w:val="en-US"/>
        </w:rPr>
        <w:tab/>
      </w:r>
      <w:r w:rsidRPr="0016599E">
        <w:rPr>
          <w:rFonts w:ascii="Arial" w:hAnsi="Arial" w:cs="Arial"/>
          <w:sz w:val="20"/>
          <w:szCs w:val="20"/>
          <w:lang w:val="en-US"/>
        </w:rPr>
        <w:tab/>
      </w:r>
      <w:r w:rsidRPr="0016599E">
        <w:rPr>
          <w:rFonts w:ascii="Arial" w:hAnsi="Arial" w:cs="Arial"/>
          <w:sz w:val="20"/>
          <w:szCs w:val="20"/>
          <w:lang w:val="en-US"/>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low</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päättymisaika --&gt;</w:t>
      </w:r>
    </w:p>
    <w:p w14:paraId="308E1726"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r w:rsidRPr="00921DF0">
        <w:rPr>
          <w:rFonts w:ascii="Arial" w:hAnsi="Arial" w:cs="Arial"/>
          <w:sz w:val="20"/>
          <w:szCs w:val="20"/>
          <w:lang w:val="en-US"/>
        </w:rPr>
        <w:t>&lt;</w:t>
      </w:r>
      <w:r w:rsidRPr="00921DF0">
        <w:rPr>
          <w:rStyle w:val="XMLDarkRed"/>
          <w:sz w:val="20"/>
          <w:highlight w:val="white"/>
          <w:lang w:val="en-US"/>
        </w:rPr>
        <w:t>high</w:t>
      </w:r>
      <w:r w:rsidRPr="00921DF0">
        <w:rPr>
          <w:rFonts w:ascii="Arial" w:hAnsi="Arial" w:cs="Arial"/>
          <w:sz w:val="20"/>
          <w:szCs w:val="20"/>
          <w:lang w:val="en-US"/>
        </w:rPr>
        <w:t xml:space="preserve"> </w:t>
      </w:r>
      <w:r w:rsidRPr="00EF38A1">
        <w:rPr>
          <w:rStyle w:val="XMLRed"/>
          <w:sz w:val="20"/>
          <w:highlight w:val="white"/>
          <w:lang w:val="de-DE"/>
        </w:rPr>
        <w:t>value</w:t>
      </w:r>
      <w:r w:rsidRPr="00921DF0">
        <w:rPr>
          <w:rFonts w:ascii="Arial" w:hAnsi="Arial" w:cs="Arial"/>
          <w:sz w:val="20"/>
          <w:szCs w:val="20"/>
          <w:lang w:val="en-US"/>
        </w:rPr>
        <w:t>="20191130"/&gt;</w:t>
      </w:r>
    </w:p>
    <w:p w14:paraId="561AE525"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t>&lt;/</w:t>
      </w:r>
      <w:r w:rsidRPr="00921DF0">
        <w:rPr>
          <w:rStyle w:val="XMLDarkRed"/>
          <w:sz w:val="20"/>
          <w:highlight w:val="white"/>
          <w:lang w:val="en-US"/>
        </w:rPr>
        <w:t>effectiveTime</w:t>
      </w:r>
      <w:r w:rsidRPr="00921DF0">
        <w:rPr>
          <w:rFonts w:ascii="Arial" w:hAnsi="Arial" w:cs="Arial"/>
          <w:sz w:val="20"/>
          <w:szCs w:val="20"/>
          <w:lang w:val="en-US"/>
        </w:rPr>
        <w:t>&gt;</w:t>
      </w:r>
    </w:p>
    <w:p w14:paraId="40EDB986" w14:textId="77777777" w:rsidR="00115F49" w:rsidRPr="00744A6D" w:rsidRDefault="00A74989" w:rsidP="00115F49">
      <w:pPr>
        <w:autoSpaceDE w:val="0"/>
        <w:autoSpaceDN w:val="0"/>
        <w:adjustRightInd w:val="0"/>
        <w:rPr>
          <w:rFonts w:ascii="Arial" w:hAnsi="Arial" w:cs="Arial"/>
          <w:color w:val="FF0000"/>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r>
    </w:p>
    <w:p w14:paraId="3D6C86CA"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77BD7A4"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350C636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74E426E"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505751E6"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775E5C91" w14:textId="77777777" w:rsidR="00927CD0" w:rsidRPr="00744A6D" w:rsidRDefault="00927CD0" w:rsidP="00FF54A2">
      <w:pPr>
        <w:pStyle w:val="Snt1"/>
        <w:rPr>
          <w:lang w:val="en-US"/>
        </w:rPr>
      </w:pPr>
    </w:p>
    <w:p w14:paraId="500F18CC" w14:textId="16F1CFCA" w:rsidR="003250D6" w:rsidRPr="00893219" w:rsidRDefault="00234C74" w:rsidP="003250D6">
      <w:pPr>
        <w:pStyle w:val="Snt1"/>
      </w:pPr>
      <w:r>
        <w:t>6</w:t>
      </w:r>
      <w:r w:rsidR="003250D6" w:rsidRPr="00893219">
        <w:t xml:space="preserve">. </w:t>
      </w:r>
      <w:r w:rsidR="003250D6">
        <w:t>VAPAAEHTOINEN nolla tai yksi [</w:t>
      </w:r>
      <w:proofErr w:type="gramStart"/>
      <w:r w:rsidR="003250D6">
        <w:t>0..</w:t>
      </w:r>
      <w:proofErr w:type="gramEnd"/>
      <w:r w:rsidR="003250D6">
        <w:t>1] entryRelationship</w:t>
      </w:r>
    </w:p>
    <w:p w14:paraId="517CDBC3" w14:textId="77777777" w:rsidR="003250D6" w:rsidRDefault="003250D6" w:rsidP="003250D6">
      <w:pPr>
        <w:pStyle w:val="Snt2"/>
      </w:pPr>
      <w:r>
        <w:t>a. PAKOLLINEN yksi [</w:t>
      </w:r>
      <w:proofErr w:type="gramStart"/>
      <w:r>
        <w:t>1..</w:t>
      </w:r>
      <w:proofErr w:type="gramEnd"/>
      <w:r>
        <w:t>1] @typeCode=”COMP”</w:t>
      </w:r>
    </w:p>
    <w:p w14:paraId="5DA64151" w14:textId="77777777" w:rsidR="003250D6" w:rsidRDefault="003250D6" w:rsidP="003250D6">
      <w:pPr>
        <w:pStyle w:val="Snt2"/>
      </w:pPr>
      <w:r>
        <w:t>b</w:t>
      </w:r>
      <w:r w:rsidRPr="00893219">
        <w:t xml:space="preserve">. PAKOLLINEN yksi [1..1] </w:t>
      </w:r>
      <w:hyperlink w:anchor="_annostelukauden_kesto_–" w:history="1">
        <w:r w:rsidRPr="00061731">
          <w:rPr>
            <w:rStyle w:val="Hyperlinkki"/>
          </w:rPr>
          <w:t>annostelukauden kesto</w:t>
        </w:r>
      </w:hyperlink>
      <w:r w:rsidRPr="00893219">
        <w:t xml:space="preserve"> (</w:t>
      </w:r>
      <w:r w:rsidR="00F8441D">
        <w:t>235</w:t>
      </w:r>
      <w:r w:rsidRPr="00893219">
        <w:t>) observation</w:t>
      </w:r>
    </w:p>
    <w:p w14:paraId="056D1B6A" w14:textId="4C901717" w:rsidR="003250D6" w:rsidRPr="00893219" w:rsidRDefault="00234C74" w:rsidP="003250D6">
      <w:pPr>
        <w:pStyle w:val="Snt1"/>
      </w:pPr>
      <w:r>
        <w:t>7</w:t>
      </w:r>
      <w:r w:rsidR="003250D6" w:rsidRPr="00893219">
        <w:t xml:space="preserve">. </w:t>
      </w:r>
      <w:r w:rsidR="003250D6">
        <w:t>VAPAAEHTOINEN nolla tai yksi [</w:t>
      </w:r>
      <w:proofErr w:type="gramStart"/>
      <w:r w:rsidR="003250D6">
        <w:t>0..</w:t>
      </w:r>
      <w:proofErr w:type="gramEnd"/>
      <w:r w:rsidR="003250D6">
        <w:t>1] entryRelationship</w:t>
      </w:r>
    </w:p>
    <w:p w14:paraId="37397047" w14:textId="77777777" w:rsidR="003250D6" w:rsidRDefault="003250D6" w:rsidP="003250D6">
      <w:pPr>
        <w:pStyle w:val="Snt2"/>
      </w:pPr>
      <w:r>
        <w:t>a. PAKOLLINEN yksi [</w:t>
      </w:r>
      <w:proofErr w:type="gramStart"/>
      <w:r>
        <w:t>1..</w:t>
      </w:r>
      <w:proofErr w:type="gramEnd"/>
      <w:r>
        <w:t>1] @typeCode=”COMP”</w:t>
      </w:r>
    </w:p>
    <w:p w14:paraId="59D88BBA" w14:textId="77777777" w:rsidR="003250D6" w:rsidRDefault="003250D6" w:rsidP="003250D6">
      <w:pPr>
        <w:pStyle w:val="Snt2"/>
      </w:pPr>
      <w:r>
        <w:t>b</w:t>
      </w:r>
      <w:r w:rsidRPr="00893219">
        <w:t xml:space="preserve">. PAKOLLINEN yksi [1..1] </w:t>
      </w:r>
      <w:hyperlink w:anchor="_lääke_tauolla_–" w:history="1">
        <w:r w:rsidRPr="00061731">
          <w:rPr>
            <w:rStyle w:val="Hyperlinkki"/>
          </w:rPr>
          <w:t>lääke tauolla</w:t>
        </w:r>
      </w:hyperlink>
      <w:r w:rsidRPr="00893219">
        <w:t xml:space="preserve"> (</w:t>
      </w:r>
      <w:r w:rsidR="00F8441D">
        <w:t>236</w:t>
      </w:r>
      <w:r w:rsidRPr="00893219">
        <w:t>) observation</w:t>
      </w:r>
    </w:p>
    <w:p w14:paraId="1998B3F3" w14:textId="04AB199C" w:rsidR="003250D6" w:rsidRPr="00893219" w:rsidRDefault="00234C74" w:rsidP="003250D6">
      <w:pPr>
        <w:pStyle w:val="Snt1"/>
      </w:pPr>
      <w:r>
        <w:t>8</w:t>
      </w:r>
      <w:r w:rsidR="003250D6" w:rsidRPr="00893219">
        <w:t xml:space="preserve">. </w:t>
      </w:r>
      <w:r w:rsidR="003250D6">
        <w:t>PAKOLLINEN yksi [</w:t>
      </w:r>
      <w:proofErr w:type="gramStart"/>
      <w:r w:rsidR="003250D6">
        <w:t>1..</w:t>
      </w:r>
      <w:proofErr w:type="gramEnd"/>
      <w:r w:rsidR="003250D6">
        <w:t>1] entryRelationship</w:t>
      </w:r>
    </w:p>
    <w:p w14:paraId="4EA88218" w14:textId="77777777" w:rsidR="003250D6" w:rsidRDefault="003250D6" w:rsidP="003250D6">
      <w:pPr>
        <w:pStyle w:val="Snt2"/>
      </w:pPr>
      <w:r>
        <w:t>a. PAKOLLINEN yksi [</w:t>
      </w:r>
      <w:proofErr w:type="gramStart"/>
      <w:r>
        <w:t>1..</w:t>
      </w:r>
      <w:proofErr w:type="gramEnd"/>
      <w:r>
        <w:t>1] @typeCode=”COMP”</w:t>
      </w:r>
    </w:p>
    <w:p w14:paraId="65518E0B" w14:textId="77777777" w:rsidR="003250D6" w:rsidRDefault="003250D6" w:rsidP="003250D6">
      <w:pPr>
        <w:pStyle w:val="Snt2"/>
      </w:pPr>
      <w:r>
        <w:t>b</w:t>
      </w:r>
      <w:r w:rsidRPr="00893219">
        <w:t xml:space="preserve">. PAKOLLINEN yksi [1..1] </w:t>
      </w:r>
      <w:hyperlink w:anchor="_annostus_tarvittaessa_–" w:history="1">
        <w:r w:rsidRPr="00061731">
          <w:rPr>
            <w:rStyle w:val="Hyperlinkki"/>
          </w:rPr>
          <w:t>annostus tarvittaessa</w:t>
        </w:r>
      </w:hyperlink>
      <w:r w:rsidRPr="00893219">
        <w:t xml:space="preserve"> (</w:t>
      </w:r>
      <w:r w:rsidR="00B91A61">
        <w:t>237</w:t>
      </w:r>
      <w:r w:rsidRPr="00893219">
        <w:t>) observation</w:t>
      </w:r>
    </w:p>
    <w:p w14:paraId="3E418D53" w14:textId="38745685" w:rsidR="003250D6" w:rsidRPr="00893219" w:rsidRDefault="00234C74" w:rsidP="003250D6">
      <w:pPr>
        <w:pStyle w:val="Snt1"/>
      </w:pPr>
      <w:r>
        <w:t>9</w:t>
      </w:r>
      <w:r w:rsidR="003250D6" w:rsidRPr="00893219">
        <w:t xml:space="preserve">. </w:t>
      </w:r>
      <w:r w:rsidR="003250D6">
        <w:t>PAKOLLINEN yksi [</w:t>
      </w:r>
      <w:proofErr w:type="gramStart"/>
      <w:r w:rsidR="003250D6">
        <w:t>1..</w:t>
      </w:r>
      <w:proofErr w:type="gramEnd"/>
      <w:r w:rsidR="003250D6">
        <w:t>1] entryRelationship</w:t>
      </w:r>
    </w:p>
    <w:p w14:paraId="6BFCB668" w14:textId="77777777" w:rsidR="003250D6" w:rsidRDefault="003250D6" w:rsidP="003250D6">
      <w:pPr>
        <w:pStyle w:val="Snt2"/>
      </w:pPr>
      <w:r>
        <w:t>a. PAKOLLINEN yksi [</w:t>
      </w:r>
      <w:proofErr w:type="gramStart"/>
      <w:r>
        <w:t>1..</w:t>
      </w:r>
      <w:proofErr w:type="gramEnd"/>
      <w:r>
        <w:t>1] @typeCode=”COMP”</w:t>
      </w:r>
    </w:p>
    <w:p w14:paraId="21E583F9" w14:textId="77777777" w:rsidR="003250D6" w:rsidRDefault="003250D6" w:rsidP="003250D6">
      <w:pPr>
        <w:pStyle w:val="Snt2"/>
      </w:pPr>
      <w:r>
        <w:t>b</w:t>
      </w:r>
      <w:r w:rsidRPr="00893219">
        <w:t xml:space="preserve">. PAKOLLINEN yksi [1..1] </w:t>
      </w:r>
      <w:hyperlink w:anchor="_annosjakson_pituus_–" w:history="1">
        <w:r w:rsidRPr="00061731">
          <w:rPr>
            <w:rStyle w:val="Hyperlinkki"/>
          </w:rPr>
          <w:t>annosjakson pituus</w:t>
        </w:r>
      </w:hyperlink>
      <w:r w:rsidRPr="00893219">
        <w:t xml:space="preserve"> (</w:t>
      </w:r>
      <w:r w:rsidR="00B91A61">
        <w:t>238</w:t>
      </w:r>
      <w:r w:rsidRPr="00893219">
        <w:t>) observation</w:t>
      </w:r>
    </w:p>
    <w:p w14:paraId="06B1EADB" w14:textId="1170CFC6" w:rsidR="003250D6" w:rsidRPr="00893219" w:rsidRDefault="003250D6" w:rsidP="003250D6">
      <w:pPr>
        <w:pStyle w:val="Snt1"/>
      </w:pPr>
      <w:r>
        <w:t>1</w:t>
      </w:r>
      <w:r w:rsidR="00234C74">
        <w:t>0</w:t>
      </w:r>
      <w:r w:rsidRPr="00893219">
        <w:t xml:space="preserve">. </w:t>
      </w:r>
      <w:r>
        <w:t>PAKOLLINEN yksi</w:t>
      </w:r>
      <w:r w:rsidR="001E4119">
        <w:t xml:space="preserve"> tai useampi</w:t>
      </w:r>
      <w:r>
        <w:t xml:space="preserve"> [</w:t>
      </w:r>
      <w:proofErr w:type="gramStart"/>
      <w:r>
        <w:t>1..</w:t>
      </w:r>
      <w:proofErr w:type="gramEnd"/>
      <w:r w:rsidR="001E4119">
        <w:t>*</w:t>
      </w:r>
      <w:r>
        <w:t>] entryRelationship</w:t>
      </w:r>
    </w:p>
    <w:p w14:paraId="7AC32558" w14:textId="77777777" w:rsidR="003250D6" w:rsidRDefault="003250D6" w:rsidP="003250D6">
      <w:pPr>
        <w:pStyle w:val="Snt2"/>
      </w:pPr>
      <w:r>
        <w:t>a. PAKOLLINEN yksi [</w:t>
      </w:r>
      <w:proofErr w:type="gramStart"/>
      <w:r>
        <w:t>1..</w:t>
      </w:r>
      <w:proofErr w:type="gramEnd"/>
      <w:r>
        <w:t>1] @typeCode=”COMP”</w:t>
      </w:r>
    </w:p>
    <w:p w14:paraId="723BD197" w14:textId="77777777" w:rsidR="003250D6" w:rsidRDefault="003250D6" w:rsidP="003250D6">
      <w:pPr>
        <w:pStyle w:val="Snt2"/>
      </w:pPr>
      <w:r>
        <w:t>b</w:t>
      </w:r>
      <w:r w:rsidRPr="00893219">
        <w:t xml:space="preserve">. PAKOLLINEN yksi [1..1]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r w:rsidR="001E4119">
        <w:t>substanceAdministration</w:t>
      </w:r>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 xml:space="preserve">toteutetaan toistamalla tätä </w:t>
      </w:r>
      <w:proofErr w:type="gramStart"/>
      <w:r w:rsidR="00000C9E">
        <w:t>eR.substanceAdministration</w:t>
      </w:r>
      <w:proofErr w:type="gramEnd"/>
      <w:r w:rsidR="00860FDC">
        <w:t xml:space="preserve"> -kokonaisuutta tarvittava määrä</w:t>
      </w:r>
    </w:p>
    <w:p w14:paraId="3A61848C" w14:textId="1DE8C61E"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bookmarkStart w:id="71" w:name="_käyttöohjeen_lisätieto_–"/>
      <w:bookmarkEnd w:id="71"/>
    </w:p>
    <w:p w14:paraId="06052BEB" w14:textId="77777777"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bookmarkStart w:id="72" w:name="_annostelukauden_kesto_–"/>
    <w:bookmarkEnd w:id="72"/>
    <w:p w14:paraId="0EC6AC62"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3" w:name="_Toc122512825"/>
      <w:r w:rsidR="001E4119" w:rsidRPr="00061731">
        <w:rPr>
          <w:rStyle w:val="Hyperlinkki"/>
        </w:rPr>
        <w:t>annostelukauden kesto</w:t>
      </w:r>
      <w:r>
        <w:fldChar w:fldCharType="end"/>
      </w:r>
      <w:r w:rsidR="001E4119">
        <w:t xml:space="preserve"> – observation</w:t>
      </w:r>
      <w:bookmarkEnd w:id="7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FD22A0" w14:paraId="119DAA89"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0EB2EB8"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w:t>
      </w:r>
      <w:proofErr w:type="gramStart"/>
      <w:r w:rsidRPr="00C72E18">
        <w:t>1..</w:t>
      </w:r>
      <w:proofErr w:type="gramEnd"/>
      <w:r w:rsidRPr="00C72E18">
        <w:t>1] @classCode="</w:t>
      </w:r>
      <w:r>
        <w:t>OBS</w:t>
      </w:r>
      <w:r w:rsidRPr="00C72E18">
        <w:t>" ja yksi [1..1] @moodCode="EVN"</w:t>
      </w:r>
    </w:p>
    <w:p w14:paraId="731962A0" w14:textId="77777777" w:rsidR="00044EC1" w:rsidRDefault="00044EC1" w:rsidP="00044EC1">
      <w:pPr>
        <w:pStyle w:val="Snt1"/>
      </w:pPr>
      <w:r w:rsidRPr="00C72E18">
        <w:t>2. PAKOLLINEN yksi [</w:t>
      </w:r>
      <w:proofErr w:type="gramStart"/>
      <w:r w:rsidRPr="00C72E18">
        <w:t>1..</w:t>
      </w:r>
      <w:proofErr w:type="gramEnd"/>
      <w:r w:rsidRPr="00C72E18">
        <w:t>1] code/@code="</w:t>
      </w:r>
      <w:r w:rsidR="00C841D4">
        <w:t>235</w:t>
      </w:r>
      <w:r>
        <w:t>” annostelukauden kesto</w:t>
      </w:r>
      <w:r w:rsidRPr="00C72E18">
        <w:t xml:space="preserve"> (codeSystem: </w:t>
      </w:r>
      <w:r w:rsidRPr="001A4C0B">
        <w:t>1.2.246.537.6.12.2002.126</w:t>
      </w:r>
      <w:r>
        <w:t xml:space="preserve"> Lääkityslista</w:t>
      </w:r>
      <w:r w:rsidRPr="00C72E18">
        <w:t>)</w:t>
      </w:r>
    </w:p>
    <w:p w14:paraId="6D85AE0D" w14:textId="77777777" w:rsidR="00044EC1" w:rsidRDefault="00044EC1" w:rsidP="00044EC1">
      <w:pPr>
        <w:pStyle w:val="Snt1"/>
      </w:pPr>
      <w:r w:rsidRPr="00AC3C96">
        <w:t>3. PAKOLLINEN yksi [</w:t>
      </w:r>
      <w:proofErr w:type="gramStart"/>
      <w:r w:rsidRPr="00AC3C96">
        <w:t>1..</w:t>
      </w:r>
      <w:proofErr w:type="gramEnd"/>
      <w:r w:rsidRPr="00AC3C96">
        <w:t xml:space="preserve">1] value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VAIHTOEHTOISESTI PAKOLLINEN nolla tai yksi [</w:t>
      </w:r>
      <w:proofErr w:type="gramStart"/>
      <w:r w:rsidR="00F40F9F">
        <w:t>0..</w:t>
      </w:r>
      <w:proofErr w:type="gramEnd"/>
      <w:r w:rsidR="00F40F9F">
        <w:t xml:space="preserve">1] </w:t>
      </w:r>
    </w:p>
    <w:p w14:paraId="6832FB40" w14:textId="5440978E" w:rsidR="00044EC1" w:rsidRPr="00AC3C96" w:rsidRDefault="00F40F9F" w:rsidP="00F40F9F">
      <w:pPr>
        <w:pStyle w:val="Snt3"/>
      </w:pPr>
      <w:r>
        <w:t>a. PAKOLLINEN yksi [</w:t>
      </w:r>
      <w:proofErr w:type="gramStart"/>
      <w:r>
        <w:t>1..</w:t>
      </w:r>
      <w:proofErr w:type="gramEnd"/>
      <w:r w:rsidR="00E3343F">
        <w:t>1</w:t>
      </w:r>
      <w:r>
        <w:t xml:space="preserve">] low@value ja low/@unit, arvo annetaan PQ-tietotyypillä </w:t>
      </w:r>
    </w:p>
    <w:p w14:paraId="44FCBECC" w14:textId="77777777" w:rsidR="001E4119" w:rsidRDefault="00F40F9F" w:rsidP="00F40F9F">
      <w:pPr>
        <w:pStyle w:val="Snt3"/>
      </w:pPr>
      <w:r>
        <w:t>b. PAKOLLINEN yksi [</w:t>
      </w:r>
      <w:proofErr w:type="gramStart"/>
      <w:r>
        <w:t>1..</w:t>
      </w:r>
      <w:proofErr w:type="gramEnd"/>
      <w:r>
        <w:t>] high@value ja high/@unit, arvo annetaan PQ-tietotyypillä</w:t>
      </w:r>
    </w:p>
    <w:p w14:paraId="284C7662" w14:textId="77777777" w:rsidR="00F40F9F" w:rsidRDefault="00F40F9F" w:rsidP="00F40F9F">
      <w:pPr>
        <w:pStyle w:val="Snt2"/>
      </w:pPr>
      <w:r>
        <w:t>a. VAIHTOEHTOISESTI PAKOLLINEN nolla tai yksi [</w:t>
      </w:r>
      <w:proofErr w:type="gramStart"/>
      <w:r>
        <w:t>0..</w:t>
      </w:r>
      <w:proofErr w:type="gramEnd"/>
      <w:r>
        <w:t xml:space="preserve">1] </w:t>
      </w:r>
    </w:p>
    <w:p w14:paraId="370A5A2E" w14:textId="77777777" w:rsidR="00F40F9F" w:rsidRPr="00AC3C96" w:rsidRDefault="00F40F9F" w:rsidP="00F40F9F">
      <w:pPr>
        <w:pStyle w:val="Snt3"/>
      </w:pPr>
      <w:r>
        <w:t>a. PAKOLLINEN yksi [</w:t>
      </w:r>
      <w:proofErr w:type="gramStart"/>
      <w:r>
        <w:t>1..</w:t>
      </w:r>
      <w:proofErr w:type="gramEnd"/>
      <w:r>
        <w:t xml:space="preserve">] width@value ja width/@unit,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00F40F9F">
        <w:rPr>
          <w:b/>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tarkkana kestona width elementissä tai välinä low/high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kestossa on vaihteluväli</w:t>
      </w:r>
      <w:r w:rsidRPr="004A55C4">
        <w:rPr>
          <w:rStyle w:val="XMLRed"/>
          <w:color w:val="auto"/>
          <w:sz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4A55C4">
        <w:rPr>
          <w:rStyle w:val="XMLDarkRed"/>
          <w:sz w:val="20"/>
          <w:highlight w:val="white"/>
          <w:lang w:val="en-GB"/>
        </w:rPr>
        <w:t>value</w:t>
      </w:r>
      <w:r w:rsidRPr="004A55C4">
        <w:rPr>
          <w:rStyle w:val="XMLRed"/>
          <w:color w:val="auto"/>
          <w:sz w:val="20"/>
          <w:highlight w:val="white"/>
          <w:lang w:val="de-DE"/>
        </w:rPr>
        <w:t xml:space="preserve"> </w:t>
      </w:r>
      <w:proofErr w:type="gramStart"/>
      <w:r w:rsidRPr="002D10B0">
        <w:rPr>
          <w:rStyle w:val="XMLRed"/>
          <w:sz w:val="20"/>
          <w:highlight w:val="white"/>
          <w:lang w:val="de-DE"/>
        </w:rPr>
        <w:t>xsi:type</w:t>
      </w:r>
      <w:proofErr w:type="gramEnd"/>
      <w:r w:rsidRPr="004A55C4">
        <w:rPr>
          <w:rStyle w:val="XMLRed"/>
          <w:color w:val="auto"/>
          <w:sz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low</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="25" </w:t>
      </w:r>
      <w:r w:rsidRPr="002D10B0">
        <w:rPr>
          <w:rStyle w:val="XMLRed"/>
          <w:sz w:val="20"/>
          <w:highlight w:val="white"/>
          <w:lang w:val="de-DE"/>
        </w:rPr>
        <w:t>unit</w:t>
      </w:r>
      <w:r w:rsidRPr="004A55C4">
        <w:rPr>
          <w:rStyle w:val="XMLRed"/>
          <w:color w:val="auto"/>
          <w:sz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high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6461E7">
        <w:rPr>
          <w:rStyle w:val="XMLDarkRed"/>
          <w:sz w:val="20"/>
          <w:highlight w:val="white"/>
        </w:rPr>
        <w:t>value</w:t>
      </w:r>
      <w:r w:rsidRPr="004A55C4">
        <w:rPr>
          <w:rStyle w:val="XMLRed"/>
          <w:color w:val="auto"/>
          <w:sz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 on vakio</w:t>
      </w:r>
      <w:r w:rsidRPr="004A55C4">
        <w:rPr>
          <w:rStyle w:val="XMLRed"/>
          <w:color w:val="auto"/>
          <w:sz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proofErr w:type="gramStart"/>
      <w:r w:rsidRPr="002D10B0">
        <w:rPr>
          <w:rStyle w:val="XMLDarkRed"/>
          <w:sz w:val="20"/>
          <w:highlight w:val="white"/>
          <w:lang w:val="en-GB"/>
        </w:rPr>
        <w:t>value</w:t>
      </w:r>
      <w:r w:rsidRPr="004A55C4">
        <w:rPr>
          <w:rStyle w:val="XMLRed"/>
          <w:color w:val="auto"/>
          <w:sz w:val="20"/>
          <w:highlight w:val="white"/>
          <w:lang w:val="de-DE"/>
        </w:rPr>
        <w:t xml:space="preserve">  </w:t>
      </w:r>
      <w:r w:rsidRPr="002D10B0">
        <w:rPr>
          <w:rStyle w:val="XMLRed"/>
          <w:sz w:val="20"/>
          <w:highlight w:val="white"/>
          <w:lang w:val="de-DE"/>
        </w:rPr>
        <w:t>xsi</w:t>
      </w:r>
      <w:proofErr w:type="gramEnd"/>
      <w:r w:rsidRPr="002D10B0">
        <w:rPr>
          <w:rStyle w:val="XMLRed"/>
          <w:sz w:val="20"/>
          <w:highlight w:val="white"/>
          <w:lang w:val="de-DE"/>
        </w:rPr>
        <w:t>:type</w:t>
      </w:r>
      <w:r w:rsidRPr="004A55C4">
        <w:rPr>
          <w:rStyle w:val="XMLRed"/>
          <w:color w:val="auto"/>
          <w:sz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width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2D10B0">
        <w:rPr>
          <w:rStyle w:val="XMLDarkRed"/>
          <w:sz w:val="20"/>
          <w:highlight w:val="white"/>
          <w:lang w:val="en-GB"/>
        </w:rPr>
        <w:t>value</w:t>
      </w:r>
      <w:r w:rsidRPr="004A55C4">
        <w:rPr>
          <w:rStyle w:val="XMLRed"/>
          <w:color w:val="auto"/>
          <w:sz w:val="20"/>
          <w:highlight w:val="white"/>
          <w:lang w:val="de-DE"/>
        </w:rPr>
        <w:t>&gt;</w:t>
      </w:r>
    </w:p>
    <w:bookmarkStart w:id="74" w:name="_lääke_tauolla_–"/>
    <w:bookmarkEnd w:id="74"/>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75" w:name="_Toc122512826"/>
      <w:r w:rsidR="001E4119" w:rsidRPr="00061731">
        <w:rPr>
          <w:rStyle w:val="Hyperlinkki"/>
        </w:rPr>
        <w:t>lääke tauolla</w:t>
      </w:r>
      <w:r>
        <w:fldChar w:fldCharType="end"/>
      </w:r>
      <w:r w:rsidR="001E4119">
        <w:t xml:space="preserve"> – observation</w:t>
      </w:r>
      <w:bookmarkEnd w:id="7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FD22A0" w14:paraId="66C9FF9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64E282EE"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01FF22F8"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236</w:t>
      </w:r>
      <w:r>
        <w:t>” lääke tauolla</w:t>
      </w:r>
      <w:r w:rsidRPr="00C72E18">
        <w:t xml:space="preserve"> (codeSystem: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proofErr w:type="gramStart"/>
      <w:r>
        <w:t>1</w:t>
      </w:r>
      <w:r w:rsidR="00072046" w:rsidRPr="001C7F58">
        <w:t>..</w:t>
      </w:r>
      <w:proofErr w:type="gramEnd"/>
      <w:r w:rsidR="00072046" w:rsidRPr="001C7F58">
        <w:t>1] effectiveTime</w:t>
      </w:r>
    </w:p>
    <w:p w14:paraId="4125D98D" w14:textId="77777777" w:rsidR="00502FAE" w:rsidRDefault="00072046" w:rsidP="00072046">
      <w:pPr>
        <w:pStyle w:val="Snt2"/>
      </w:pPr>
      <w:r>
        <w:t>a. PAKOLLINEN yksi [</w:t>
      </w:r>
      <w:proofErr w:type="gramStart"/>
      <w:r>
        <w:t>1..</w:t>
      </w:r>
      <w:proofErr w:type="gramEnd"/>
      <w:r>
        <w:t>1] low</w:t>
      </w:r>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proofErr w:type="gramStart"/>
      <w:r w:rsidR="00502FAE">
        <w:t>0</w:t>
      </w:r>
      <w:r>
        <w:t>..</w:t>
      </w:r>
      <w:proofErr w:type="gramEnd"/>
      <w:r>
        <w:t>1] high</w:t>
      </w:r>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00502FAE">
        <w:rPr>
          <w:b/>
        </w:rPr>
        <w:t>Toteutusohje:</w:t>
      </w:r>
      <w:r>
        <w:t xml:space="preserve"> High elementti jätetään kokonaan pois asetettaessa lääke taolle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r w:rsidRPr="0040232F">
        <w:rPr>
          <w:b/>
          <w:bCs/>
          <w:lang w:val="en-US"/>
        </w:rPr>
        <w:t>Esimerkki:</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254A6E">
        <w:rPr>
          <w:rFonts w:ascii="Arial" w:hAnsi="Arial" w:cs="Arial"/>
          <w:color w:val="808080"/>
          <w:sz w:val="20"/>
          <w:szCs w:val="20"/>
          <w:highlight w:val="white"/>
          <w:lang w:val="en-US"/>
        </w:rPr>
        <w:t>lääke tauolla</w:t>
      </w:r>
      <w:r w:rsidRPr="00254A6E">
        <w:rPr>
          <w:rStyle w:val="XMLRed"/>
          <w:color w:val="auto"/>
          <w:sz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 xml:space="preserve"> </w:t>
      </w:r>
      <w:r w:rsidRPr="00254A6E">
        <w:rPr>
          <w:rStyle w:val="XMLRed"/>
          <w:sz w:val="20"/>
          <w:highlight w:val="white"/>
          <w:lang w:val="de-DE"/>
        </w:rPr>
        <w:t>typeCode</w:t>
      </w:r>
      <w:r w:rsidRPr="00254A6E">
        <w:rPr>
          <w:rStyle w:val="XMLRed"/>
          <w:color w:val="auto"/>
          <w:sz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 xml:space="preserve"> </w:t>
      </w:r>
      <w:r w:rsidRPr="00254A6E">
        <w:rPr>
          <w:rStyle w:val="XMLRed"/>
          <w:sz w:val="20"/>
          <w:highlight w:val="white"/>
          <w:lang w:val="de-DE"/>
        </w:rPr>
        <w:t>classCode</w:t>
      </w:r>
      <w:r w:rsidRPr="00254A6E">
        <w:rPr>
          <w:rStyle w:val="XMLRed"/>
          <w:color w:val="auto"/>
          <w:sz w:val="20"/>
          <w:highlight w:val="white"/>
          <w:lang w:val="de-DE"/>
        </w:rPr>
        <w:t xml:space="preserve">="OBS" </w:t>
      </w:r>
      <w:r w:rsidRPr="00254A6E">
        <w:rPr>
          <w:rStyle w:val="XMLRed"/>
          <w:sz w:val="20"/>
          <w:highlight w:val="white"/>
          <w:lang w:val="de-DE"/>
        </w:rPr>
        <w:t>moodCode</w:t>
      </w:r>
      <w:r w:rsidRPr="00254A6E">
        <w:rPr>
          <w:rStyle w:val="XMLRed"/>
          <w:color w:val="auto"/>
          <w:sz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D32773">
        <w:rPr>
          <w:rStyle w:val="XMLDarkRed"/>
          <w:sz w:val="20"/>
          <w:highlight w:val="white"/>
          <w:lang w:val="de-DE"/>
        </w:rPr>
        <w:t>code</w:t>
      </w:r>
      <w:r w:rsidRPr="00254A6E">
        <w:rPr>
          <w:rStyle w:val="XMLRed"/>
          <w:color w:val="auto"/>
          <w:sz w:val="20"/>
          <w:highlight w:val="white"/>
          <w:lang w:val="de-DE"/>
        </w:rPr>
        <w:t xml:space="preserve"> </w:t>
      </w:r>
      <w:r w:rsidRPr="00254A6E">
        <w:rPr>
          <w:rStyle w:val="XMLRed"/>
          <w:sz w:val="20"/>
          <w:highlight w:val="white"/>
          <w:lang w:val="de-DE"/>
        </w:rPr>
        <w:t>code</w:t>
      </w:r>
      <w:r w:rsidRPr="00254A6E">
        <w:rPr>
          <w:rStyle w:val="XMLRed"/>
          <w:color w:val="auto"/>
          <w:sz w:val="20"/>
          <w:highlight w:val="white"/>
          <w:lang w:val="de-DE"/>
        </w:rPr>
        <w:t xml:space="preserve">="236" </w:t>
      </w:r>
      <w:r w:rsidRPr="00254A6E">
        <w:rPr>
          <w:rStyle w:val="XMLRed"/>
          <w:sz w:val="20"/>
          <w:highlight w:val="white"/>
          <w:lang w:val="de-DE"/>
        </w:rPr>
        <w:t>codeSystem</w:t>
      </w:r>
      <w:r w:rsidRPr="00254A6E">
        <w:rPr>
          <w:rStyle w:val="XMLRed"/>
          <w:color w:val="auto"/>
          <w:sz w:val="20"/>
          <w:highlight w:val="white"/>
          <w:lang w:val="de-DE"/>
        </w:rPr>
        <w:t xml:space="preserve">="1.2.246.537.6.12.2002.126" </w:t>
      </w:r>
      <w:r w:rsidRPr="00254A6E">
        <w:rPr>
          <w:rStyle w:val="XMLRed"/>
          <w:sz w:val="20"/>
          <w:highlight w:val="white"/>
          <w:lang w:val="de-DE"/>
        </w:rPr>
        <w:t>codeSystemName</w:t>
      </w:r>
      <w:r w:rsidRPr="00254A6E">
        <w:rPr>
          <w:rStyle w:val="XMLRed"/>
          <w:color w:val="auto"/>
          <w:sz w:val="20"/>
          <w:highlight w:val="white"/>
          <w:lang w:val="de-DE"/>
        </w:rPr>
        <w:t xml:space="preserve">="Lääkityslista" </w:t>
      </w:r>
      <w:r w:rsidRPr="00254A6E">
        <w:rPr>
          <w:rStyle w:val="XMLRed"/>
          <w:sz w:val="20"/>
          <w:highlight w:val="white"/>
          <w:lang w:val="de-DE"/>
        </w:rPr>
        <w:t>displayName</w:t>
      </w:r>
      <w:r w:rsidRPr="00254A6E">
        <w:rPr>
          <w:rStyle w:val="XMLRed"/>
          <w:color w:val="auto"/>
          <w:sz w:val="20"/>
          <w:highlight w:val="white"/>
          <w:lang w:val="de-DE"/>
        </w:rPr>
        <w:t>="lääke tauolla"/&gt;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effectiveTime</w:t>
      </w:r>
      <w:r w:rsidRPr="00254A6E">
        <w:rPr>
          <w:rStyle w:val="XMLRed"/>
          <w:color w:val="auto"/>
          <w:sz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low</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00254A6E">
        <w:rPr>
          <w:rStyle w:val="XMLRed"/>
          <w:color w:val="auto"/>
          <w:sz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high</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effectiveTime</w:t>
      </w:r>
      <w:r w:rsidRPr="00254A6E">
        <w:rPr>
          <w:rStyle w:val="XMLRed"/>
          <w:color w:val="auto"/>
          <w:sz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&gt;</w:t>
      </w:r>
    </w:p>
    <w:bookmarkStart w:id="76" w:name="_annostus_tarvittaessa_–"/>
    <w:bookmarkEnd w:id="76"/>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77" w:name="_Toc122512827"/>
      <w:r w:rsidR="001E4119" w:rsidRPr="00061731">
        <w:rPr>
          <w:rStyle w:val="Hyperlinkki"/>
        </w:rPr>
        <w:t>annostus tarvittaessa</w:t>
      </w:r>
      <w:r>
        <w:fldChar w:fldCharType="end"/>
      </w:r>
      <w:r w:rsidR="001E4119">
        <w:t xml:space="preserve"> – observation</w:t>
      </w:r>
      <w:bookmarkEnd w:id="7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FD22A0" w14:paraId="7DACA91C"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56EF913"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0ABB140"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237</w:t>
      </w:r>
      <w:r>
        <w:t xml:space="preserve">” annostus tarvittaessa </w:t>
      </w:r>
      <w:r w:rsidRPr="00C72E18">
        <w:t xml:space="preserve">(codeSystem: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3. PAKOLLINEN yksi [</w:t>
      </w:r>
      <w:proofErr w:type="gramStart"/>
      <w:r w:rsidRPr="00AC3C96">
        <w:t>1..</w:t>
      </w:r>
      <w:proofErr w:type="gramEnd"/>
      <w:r w:rsidRPr="00AC3C96">
        <w:t xml:space="preserve">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00502FAE">
        <w:rPr>
          <w:b/>
        </w:rPr>
        <w:t>Toteutusohje:</w:t>
      </w:r>
      <w:r>
        <w:t xml:space="preserve"> Oletusarvo on false,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9D3569">
        <w:rPr>
          <w:rStyle w:val="XMLRed"/>
          <w:color w:val="auto"/>
          <w:sz w:val="20"/>
          <w:highlight w:val="white"/>
          <w:lang w:val="de-DE"/>
        </w:rPr>
        <w:t>&lt;!--</w:t>
      </w:r>
      <w:proofErr w:type="gramEnd"/>
      <w:r w:rsidRPr="009D3569">
        <w:rPr>
          <w:rStyle w:val="XMLRed"/>
          <w:color w:val="auto"/>
          <w:sz w:val="20"/>
          <w:highlight w:val="white"/>
          <w:lang w:val="de-DE"/>
        </w:rPr>
        <w:t xml:space="preserve"> </w:t>
      </w:r>
      <w:r w:rsidRPr="0040232F">
        <w:rPr>
          <w:rFonts w:ascii="Arial" w:hAnsi="Arial" w:cs="Arial"/>
          <w:color w:val="808080"/>
          <w:sz w:val="20"/>
          <w:szCs w:val="20"/>
          <w:highlight w:val="white"/>
        </w:rPr>
        <w:t>annostus tarvittaessa</w:t>
      </w:r>
      <w:r w:rsidRPr="0040232F">
        <w:rPr>
          <w:rFonts w:cs="Arial"/>
          <w:color w:val="808080"/>
          <w:szCs w:val="2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16599E">
        <w:rPr>
          <w:rStyle w:val="XMLDarkRed"/>
          <w:sz w:val="20"/>
          <w:highlight w:val="white"/>
        </w:rPr>
        <w:t>entryRelationship</w:t>
      </w:r>
      <w:r w:rsidRPr="009D3569">
        <w:rPr>
          <w:rStyle w:val="XMLRed"/>
          <w:color w:val="auto"/>
          <w:sz w:val="20"/>
          <w:highlight w:val="white"/>
          <w:lang w:val="de-DE"/>
        </w:rPr>
        <w:t xml:space="preserve"> </w:t>
      </w:r>
      <w:r w:rsidRPr="009D3569">
        <w:rPr>
          <w:rStyle w:val="XMLRed"/>
          <w:sz w:val="20"/>
          <w:highlight w:val="white"/>
          <w:lang w:val="de-DE"/>
        </w:rPr>
        <w:t>typeCode</w:t>
      </w:r>
      <w:r w:rsidRPr="009D3569">
        <w:rPr>
          <w:rStyle w:val="XMLRed"/>
          <w:color w:val="auto"/>
          <w:sz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 xml:space="preserve"> </w:t>
      </w:r>
      <w:r w:rsidRPr="009D3569">
        <w:rPr>
          <w:rStyle w:val="XMLRed"/>
          <w:sz w:val="20"/>
          <w:highlight w:val="white"/>
          <w:lang w:val="de-DE"/>
        </w:rPr>
        <w:t>classCode</w:t>
      </w:r>
      <w:r w:rsidRPr="009D3569">
        <w:rPr>
          <w:rStyle w:val="XMLRed"/>
          <w:color w:val="auto"/>
          <w:sz w:val="20"/>
          <w:highlight w:val="white"/>
          <w:lang w:val="de-DE"/>
        </w:rPr>
        <w:t xml:space="preserve">="OBS" </w:t>
      </w:r>
      <w:r w:rsidRPr="009D3569">
        <w:rPr>
          <w:rStyle w:val="XMLRed"/>
          <w:sz w:val="20"/>
          <w:highlight w:val="white"/>
          <w:lang w:val="de-DE"/>
        </w:rPr>
        <w:t>moodCode</w:t>
      </w:r>
      <w:r w:rsidRPr="009D3569">
        <w:rPr>
          <w:rStyle w:val="XMLRed"/>
          <w:color w:val="auto"/>
          <w:sz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D32773">
        <w:rPr>
          <w:rStyle w:val="XMLDarkRed"/>
          <w:sz w:val="20"/>
          <w:highlight w:val="white"/>
        </w:rPr>
        <w:t>code</w:t>
      </w:r>
      <w:r w:rsidRPr="009D3569">
        <w:rPr>
          <w:rStyle w:val="XMLRed"/>
          <w:color w:val="auto"/>
          <w:sz w:val="20"/>
          <w:highlight w:val="white"/>
          <w:lang w:val="de-DE"/>
        </w:rPr>
        <w:t xml:space="preserve"> </w:t>
      </w:r>
      <w:r w:rsidRPr="009D3569">
        <w:rPr>
          <w:rStyle w:val="XMLRed"/>
          <w:sz w:val="20"/>
          <w:highlight w:val="white"/>
          <w:lang w:val="de-DE"/>
        </w:rPr>
        <w:t>code</w:t>
      </w:r>
      <w:r w:rsidRPr="009D3569">
        <w:rPr>
          <w:rStyle w:val="XMLRed"/>
          <w:color w:val="auto"/>
          <w:sz w:val="20"/>
          <w:highlight w:val="white"/>
          <w:lang w:val="de-DE"/>
        </w:rPr>
        <w:t xml:space="preserve">="237" </w:t>
      </w:r>
      <w:r w:rsidRPr="009D3569">
        <w:rPr>
          <w:rStyle w:val="XMLRed"/>
          <w:sz w:val="20"/>
          <w:highlight w:val="white"/>
          <w:lang w:val="de-DE"/>
        </w:rPr>
        <w:t>codeSystem</w:t>
      </w:r>
      <w:r w:rsidRPr="009D3569">
        <w:rPr>
          <w:rStyle w:val="XMLRed"/>
          <w:color w:val="auto"/>
          <w:sz w:val="20"/>
          <w:highlight w:val="white"/>
          <w:lang w:val="de-DE"/>
        </w:rPr>
        <w:t xml:space="preserve">="1.2.246.537.6.12.2002.126" </w:t>
      </w:r>
      <w:r w:rsidRPr="009D3569">
        <w:rPr>
          <w:rStyle w:val="XMLRed"/>
          <w:sz w:val="20"/>
          <w:highlight w:val="white"/>
          <w:lang w:val="de-DE"/>
        </w:rPr>
        <w:t>codeSystemName</w:t>
      </w:r>
      <w:r w:rsidRPr="009D3569">
        <w:rPr>
          <w:rStyle w:val="XMLRed"/>
          <w:color w:val="auto"/>
          <w:sz w:val="20"/>
          <w:highlight w:val="white"/>
          <w:lang w:val="de-DE"/>
        </w:rPr>
        <w:t>="Lääkityslista" displayName="annostus tarvittaessa"/&gt;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9D3569">
        <w:rPr>
          <w:rStyle w:val="XMLDarkRed"/>
          <w:sz w:val="20"/>
          <w:highlight w:val="white"/>
          <w:lang w:val="en-GB"/>
        </w:rPr>
        <w:t>value</w:t>
      </w:r>
      <w:r w:rsidRPr="009D3569">
        <w:rPr>
          <w:rStyle w:val="XMLRed"/>
          <w:color w:val="auto"/>
          <w:sz w:val="20"/>
          <w:highlight w:val="white"/>
          <w:lang w:val="de-DE"/>
        </w:rPr>
        <w:t xml:space="preserve"> </w:t>
      </w:r>
      <w:r w:rsidRPr="009D3569">
        <w:rPr>
          <w:rStyle w:val="XMLRed"/>
          <w:sz w:val="20"/>
          <w:highlight w:val="white"/>
          <w:lang w:val="de-DE"/>
        </w:rPr>
        <w:t>value</w:t>
      </w:r>
      <w:r w:rsidRPr="009D3569">
        <w:rPr>
          <w:rStyle w:val="XMLRed"/>
          <w:color w:val="auto"/>
          <w:sz w:val="20"/>
          <w:highlight w:val="white"/>
          <w:lang w:val="de-DE"/>
        </w:rPr>
        <w:t xml:space="preserve">="false" </w:t>
      </w:r>
      <w:proofErr w:type="gramStart"/>
      <w:r w:rsidRPr="009D3569">
        <w:rPr>
          <w:rStyle w:val="XMLRed"/>
          <w:sz w:val="20"/>
          <w:highlight w:val="white"/>
          <w:lang w:val="de-DE"/>
        </w:rPr>
        <w:t>xsi:type</w:t>
      </w:r>
      <w:proofErr w:type="gramEnd"/>
      <w:r w:rsidRPr="009D3569">
        <w:rPr>
          <w:rStyle w:val="XMLRed"/>
          <w:color w:val="auto"/>
          <w:sz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9D3569">
        <w:rPr>
          <w:rStyle w:val="XMLDarkRed"/>
          <w:sz w:val="20"/>
          <w:highlight w:val="white"/>
          <w:lang w:val="en-GB"/>
        </w:rPr>
        <w:t>entryRelationship</w:t>
      </w:r>
      <w:r w:rsidRPr="009D3569">
        <w:rPr>
          <w:rStyle w:val="XMLRed"/>
          <w:color w:val="auto"/>
          <w:sz w:val="20"/>
          <w:highlight w:val="white"/>
          <w:lang w:val="de-DE"/>
        </w:rPr>
        <w:t>&gt;</w:t>
      </w:r>
    </w:p>
    <w:bookmarkStart w:id="78" w:name="_annosjakson_pituus_–"/>
    <w:bookmarkEnd w:id="78"/>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9" w:name="_Toc122512828"/>
      <w:r w:rsidR="001E4119" w:rsidRPr="00061731">
        <w:rPr>
          <w:rStyle w:val="Hyperlinkki"/>
        </w:rPr>
        <w:t>annosjakson pituus</w:t>
      </w:r>
      <w:r>
        <w:fldChar w:fldCharType="end"/>
      </w:r>
      <w:r w:rsidR="001E4119">
        <w:t xml:space="preserve"> – observation</w:t>
      </w:r>
      <w:bookmarkEnd w:id="7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FD22A0" w14:paraId="73CF70E0"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64E418F"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B8F1F77"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238</w:t>
      </w:r>
      <w:r>
        <w:t>” annosjakson pituus</w:t>
      </w:r>
      <w:r w:rsidRPr="00C72E18">
        <w:t xml:space="preserve"> (codeSystem: </w:t>
      </w:r>
      <w:r w:rsidRPr="001A4C0B">
        <w:t>1.2.246.537.6.12.2002.126</w:t>
      </w:r>
      <w:r>
        <w:t xml:space="preserve"> Lääkityslista</w:t>
      </w:r>
      <w:r w:rsidRPr="00C72E18">
        <w:t>)</w:t>
      </w:r>
    </w:p>
    <w:p w14:paraId="77CBDFFD" w14:textId="77777777" w:rsidR="00502FAE" w:rsidRDefault="00502FAE" w:rsidP="00502FAE">
      <w:pPr>
        <w:pStyle w:val="Snt1"/>
      </w:pPr>
      <w:r w:rsidRPr="00AC3C96">
        <w:t>3. PAKOLLINEN yksi [</w:t>
      </w:r>
      <w:proofErr w:type="gramStart"/>
      <w:r w:rsidRPr="00AC3C96">
        <w:t>1..</w:t>
      </w:r>
      <w:proofErr w:type="gramEnd"/>
      <w:r w:rsidRPr="00AC3C96">
        <w:t xml:space="preserve">1] value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a. VAIHTOEHTOISESTI PAKOLLINEN nolla tai yksi [</w:t>
      </w:r>
      <w:proofErr w:type="gramStart"/>
      <w:r>
        <w:t>0..</w:t>
      </w:r>
      <w:proofErr w:type="gramEnd"/>
      <w:r>
        <w:t xml:space="preserve">1] </w:t>
      </w:r>
    </w:p>
    <w:p w14:paraId="03C9BB28" w14:textId="77777777" w:rsidR="00502FAE" w:rsidRPr="00AC3C96" w:rsidRDefault="00502FAE" w:rsidP="00502FAE">
      <w:pPr>
        <w:pStyle w:val="Snt3"/>
      </w:pPr>
      <w:r>
        <w:t>a. PAKOLLINEN yksi [</w:t>
      </w:r>
      <w:proofErr w:type="gramStart"/>
      <w:r>
        <w:t>1..</w:t>
      </w:r>
      <w:proofErr w:type="gramEnd"/>
      <w:r w:rsidR="00D203F2">
        <w:t>1</w:t>
      </w:r>
      <w:r>
        <w:t xml:space="preserve">] low@value ja low/@unit, arvo annetaan PQ-tietotyypillä </w:t>
      </w:r>
    </w:p>
    <w:p w14:paraId="5CE8C52C" w14:textId="77777777" w:rsidR="00502FAE" w:rsidRDefault="00502FAE" w:rsidP="00502FAE">
      <w:pPr>
        <w:pStyle w:val="Snt3"/>
      </w:pPr>
      <w:r>
        <w:t>b. PAKOLLINEN yksi [</w:t>
      </w:r>
      <w:proofErr w:type="gramStart"/>
      <w:r>
        <w:t>1..</w:t>
      </w:r>
      <w:proofErr w:type="gramEnd"/>
      <w:r w:rsidR="00D203F2">
        <w:t>1</w:t>
      </w:r>
      <w:r>
        <w:t>] high@value ja high/@unit, arvo annetaan PQ-tietotyypillä</w:t>
      </w:r>
    </w:p>
    <w:p w14:paraId="5E657478" w14:textId="77777777" w:rsidR="00502FAE" w:rsidRDefault="00502FAE" w:rsidP="00502FAE">
      <w:pPr>
        <w:pStyle w:val="Snt2"/>
      </w:pPr>
      <w:r>
        <w:t>a. VAIHTOEHTOISESTI PAKOLLINEN nolla tai yksi [</w:t>
      </w:r>
      <w:proofErr w:type="gramStart"/>
      <w:r>
        <w:t>0..</w:t>
      </w:r>
      <w:proofErr w:type="gramEnd"/>
      <w:r>
        <w:t xml:space="preserve">1] </w:t>
      </w:r>
    </w:p>
    <w:p w14:paraId="43B8CB2A" w14:textId="77777777" w:rsidR="00502FAE" w:rsidRPr="00AC3C96" w:rsidRDefault="00502FAE" w:rsidP="00502FAE">
      <w:pPr>
        <w:pStyle w:val="Snt3"/>
      </w:pPr>
      <w:r>
        <w:t>a. PAKOLLINEN yksi [</w:t>
      </w:r>
      <w:proofErr w:type="gramStart"/>
      <w:r>
        <w:t>1..</w:t>
      </w:r>
      <w:proofErr w:type="gramEnd"/>
      <w:r w:rsidR="00D203F2">
        <w:t>1</w:t>
      </w:r>
      <w:r>
        <w:t xml:space="preserve">] width@value ja width/@unit,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00F40F9F">
        <w:rPr>
          <w:b/>
        </w:rPr>
        <w:t xml:space="preserve">Toteutusohje: </w:t>
      </w:r>
      <w:r>
        <w:t>Annosjakson pituus annetaan joko tarkkana kestona width elementissä tai välinä low/high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40232F">
        <w:rPr>
          <w:rFonts w:ascii="Arial" w:hAnsi="Arial" w:cs="Arial"/>
          <w:color w:val="808080"/>
          <w:sz w:val="20"/>
          <w:szCs w:val="20"/>
          <w:highlight w:val="white"/>
        </w:rPr>
        <w:t>vaihteluväli</w:t>
      </w:r>
      <w:r w:rsidRPr="0036438D">
        <w:rPr>
          <w:rStyle w:val="XMLRed"/>
          <w:color w:val="auto"/>
          <w:sz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FD22A0">
        <w:rPr>
          <w:rStyle w:val="XMLDarkRed"/>
          <w:sz w:val="20"/>
          <w:highlight w:val="white"/>
        </w:rPr>
        <w:t>value</w:t>
      </w:r>
      <w:r w:rsidRPr="0036438D">
        <w:rPr>
          <w:rStyle w:val="XMLRed"/>
          <w:color w:val="auto"/>
          <w:sz w:val="20"/>
          <w:highlight w:val="white"/>
          <w:lang w:val="de-DE"/>
        </w:rPr>
        <w:t xml:space="preserve"> </w:t>
      </w:r>
      <w:proofErr w:type="gramStart"/>
      <w:r w:rsidRPr="001858C9">
        <w:rPr>
          <w:rStyle w:val="XMLRed"/>
          <w:sz w:val="20"/>
          <w:highlight w:val="white"/>
          <w:lang w:val="de-DE"/>
        </w:rPr>
        <w:t>xsi:type</w:t>
      </w:r>
      <w:proofErr w:type="gramEnd"/>
      <w:r w:rsidRPr="0036438D">
        <w:rPr>
          <w:rStyle w:val="XMLRed"/>
          <w:color w:val="auto"/>
          <w:sz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low</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="3" </w:t>
      </w:r>
      <w:r w:rsidRPr="001858C9">
        <w:rPr>
          <w:rStyle w:val="XMLRed"/>
          <w:sz w:val="20"/>
          <w:highlight w:val="white"/>
          <w:lang w:val="de-DE"/>
        </w:rPr>
        <w:t>unit</w:t>
      </w:r>
      <w:r w:rsidRPr="0036438D">
        <w:rPr>
          <w:rStyle w:val="XMLRed"/>
          <w:color w:val="auto"/>
          <w:sz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high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="4" </w:t>
      </w:r>
      <w:r w:rsidRPr="001858C9">
        <w:rPr>
          <w:rStyle w:val="XMLRed"/>
          <w:sz w:val="20"/>
          <w:highlight w:val="white"/>
          <w:lang w:val="de-DE"/>
        </w:rPr>
        <w:t>unit</w:t>
      </w:r>
      <w:r w:rsidRPr="0036438D">
        <w:rPr>
          <w:rStyle w:val="XMLRed"/>
          <w:color w:val="auto"/>
          <w:sz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6461E7">
        <w:rPr>
          <w:rStyle w:val="XMLDarkRed"/>
          <w:sz w:val="20"/>
          <w:highlight w:val="white"/>
        </w:rPr>
        <w:t>value</w:t>
      </w:r>
      <w:r w:rsidRPr="0036438D">
        <w:rPr>
          <w:rStyle w:val="XMLRed"/>
          <w:color w:val="auto"/>
          <w:sz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6461E7">
        <w:rPr>
          <w:rFonts w:ascii="Arial" w:hAnsi="Arial" w:cs="Arial"/>
          <w:color w:val="808080"/>
          <w:sz w:val="20"/>
          <w:szCs w:val="20"/>
          <w:highlight w:val="white"/>
        </w:rPr>
        <w:t>kesto, jos annosjakson pituus vakio</w:t>
      </w:r>
      <w:r w:rsidRPr="0036438D">
        <w:rPr>
          <w:rStyle w:val="XMLRed"/>
          <w:color w:val="auto"/>
          <w:sz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proofErr w:type="gramStart"/>
      <w:r w:rsidRPr="00410CB8">
        <w:rPr>
          <w:rStyle w:val="XMLDarkRed"/>
          <w:sz w:val="20"/>
          <w:highlight w:val="white"/>
          <w:lang w:val="en-GB"/>
        </w:rPr>
        <w:t>value</w:t>
      </w:r>
      <w:r w:rsidRPr="0036438D">
        <w:rPr>
          <w:rStyle w:val="XMLRed"/>
          <w:color w:val="auto"/>
          <w:sz w:val="20"/>
          <w:highlight w:val="white"/>
          <w:lang w:val="de-DE"/>
        </w:rPr>
        <w:t xml:space="preserve">  </w:t>
      </w:r>
      <w:r w:rsidRPr="001858C9">
        <w:rPr>
          <w:rStyle w:val="XMLRed"/>
          <w:sz w:val="20"/>
          <w:highlight w:val="white"/>
          <w:lang w:val="de-DE"/>
        </w:rPr>
        <w:t>xsi</w:t>
      </w:r>
      <w:proofErr w:type="gramEnd"/>
      <w:r w:rsidRPr="001858C9">
        <w:rPr>
          <w:rStyle w:val="XMLRed"/>
          <w:sz w:val="20"/>
          <w:highlight w:val="white"/>
          <w:lang w:val="de-DE"/>
        </w:rPr>
        <w:t>:type</w:t>
      </w:r>
      <w:r w:rsidRPr="0036438D">
        <w:rPr>
          <w:rStyle w:val="XMLRed"/>
          <w:color w:val="auto"/>
          <w:sz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width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="7" </w:t>
      </w:r>
      <w:r w:rsidRPr="001858C9">
        <w:rPr>
          <w:rStyle w:val="XMLRed"/>
          <w:sz w:val="20"/>
          <w:highlight w:val="white"/>
          <w:lang w:val="de-DE"/>
        </w:rPr>
        <w:t>unit</w:t>
      </w:r>
      <w:r w:rsidRPr="0036438D">
        <w:rPr>
          <w:rStyle w:val="XMLRed"/>
          <w:color w:val="auto"/>
          <w:sz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410CB8">
        <w:rPr>
          <w:rStyle w:val="XMLDarkRed"/>
          <w:sz w:val="20"/>
          <w:highlight w:val="white"/>
          <w:lang w:val="en-GB"/>
        </w:rPr>
        <w:t>value</w:t>
      </w:r>
      <w:r w:rsidRPr="0036438D">
        <w:rPr>
          <w:rStyle w:val="XMLRed"/>
          <w:color w:val="auto"/>
          <w:sz w:val="20"/>
          <w:highlight w:val="white"/>
          <w:lang w:val="de-DE"/>
        </w:rPr>
        <w:t>&gt;</w:t>
      </w:r>
    </w:p>
    <w:bookmarkStart w:id="80" w:name="_annokset_substanceAdministration"/>
    <w:bookmarkStart w:id="81" w:name="_annokset_-_substanceAdministration"/>
    <w:bookmarkEnd w:id="80"/>
    <w:bookmarkEnd w:id="81"/>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82" w:name="_Toc122512829"/>
      <w:r w:rsidR="001E4119" w:rsidRPr="00061731">
        <w:rPr>
          <w:rStyle w:val="Hyperlinkki"/>
        </w:rPr>
        <w:t>annokset</w:t>
      </w:r>
      <w:r>
        <w:fldChar w:fldCharType="end"/>
      </w:r>
      <w:r w:rsidR="001E4119">
        <w:t xml:space="preserve"> </w:t>
      </w:r>
      <w:r>
        <w:t xml:space="preserve">- </w:t>
      </w:r>
      <w:r w:rsidR="001E4119">
        <w:t>substanceAdministration</w:t>
      </w:r>
      <w:bookmarkEnd w:id="8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FD22A0" w14:paraId="3EE5216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75196410"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w:t>
      </w:r>
      <w:proofErr w:type="gramStart"/>
      <w:r w:rsidRPr="00C72E18">
        <w:t>1..</w:t>
      </w:r>
      <w:proofErr w:type="gramEnd"/>
      <w:r w:rsidRPr="00C72E18">
        <w:t>1] @classCode="</w:t>
      </w:r>
      <w:r>
        <w:t>SBADM</w:t>
      </w:r>
      <w:r w:rsidRPr="00C72E18">
        <w:t>" ja yksi [1..1] @moodCode="EVN"</w:t>
      </w:r>
    </w:p>
    <w:p w14:paraId="235EF5FE" w14:textId="77777777" w:rsidR="00B21098" w:rsidRDefault="00B21098" w:rsidP="00B21098">
      <w:pPr>
        <w:pStyle w:val="Snt1"/>
      </w:pPr>
      <w:r w:rsidRPr="00C72E18">
        <w:t>2. PAKOLLINEN yksi [</w:t>
      </w:r>
      <w:proofErr w:type="gramStart"/>
      <w:r w:rsidRPr="00C72E18">
        <w:t>1..</w:t>
      </w:r>
      <w:proofErr w:type="gramEnd"/>
      <w:r w:rsidRPr="00C72E18">
        <w:t xml:space="preserve">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00B21098">
        <w:rPr>
          <w:b/>
        </w:rPr>
        <w:t xml:space="preserve">Toteutusohje: </w:t>
      </w:r>
      <w:r>
        <w:t xml:space="preserve">annoksen substanceAdministration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w:t>
      </w:r>
      <w:proofErr w:type="gramStart"/>
      <w:r w:rsidRPr="00C72E18">
        <w:t>1..</w:t>
      </w:r>
      <w:proofErr w:type="gramEnd"/>
      <w:r w:rsidRPr="00C72E18">
        <w:t>1] code/@code="</w:t>
      </w:r>
      <w:r w:rsidR="00C841D4">
        <w:t>239</w:t>
      </w:r>
      <w:r>
        <w:t>” annokset</w:t>
      </w:r>
      <w:r w:rsidRPr="00C72E18">
        <w:t xml:space="preserve"> (codeSystem: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r w:rsidR="00DE2514">
        <w:t>0</w:t>
      </w:r>
      <w:r w:rsidR="00D203F2" w:rsidRPr="00AC3C96">
        <w:t xml:space="preserve">..1] </w:t>
      </w:r>
      <w:r w:rsidR="00D203F2">
        <w:t>doseQuantity</w:t>
      </w:r>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a. VAIHTOEHTOISESTI PAKOLLINEN nolla tai yksi [</w:t>
      </w:r>
      <w:proofErr w:type="gramStart"/>
      <w:r>
        <w:t>0..</w:t>
      </w:r>
      <w:proofErr w:type="gramEnd"/>
      <w:r>
        <w:t xml:space="preserve">1] </w:t>
      </w:r>
    </w:p>
    <w:p w14:paraId="5833C3D2" w14:textId="77777777" w:rsidR="00F70C09" w:rsidRDefault="00D203F2" w:rsidP="00D203F2">
      <w:pPr>
        <w:pStyle w:val="Snt3"/>
      </w:pPr>
      <w:r>
        <w:t>a. PAKOLLINEN yksi [</w:t>
      </w:r>
      <w:proofErr w:type="gramStart"/>
      <w:r>
        <w:t>1..</w:t>
      </w:r>
      <w:proofErr w:type="gramEnd"/>
      <w:r>
        <w:t>1] center</w:t>
      </w:r>
    </w:p>
    <w:p w14:paraId="74510D8B" w14:textId="1D26D191" w:rsidR="00E22679" w:rsidRDefault="00F70C09" w:rsidP="00F70C09">
      <w:pPr>
        <w:pStyle w:val="Snt4"/>
      </w:pPr>
      <w:r>
        <w:t xml:space="preserve">a. </w:t>
      </w:r>
      <w:r w:rsidR="009D529A">
        <w:t>PAKOLLINEN</w:t>
      </w:r>
      <w:r>
        <w:t xml:space="preserve"> </w:t>
      </w:r>
      <w:r w:rsidR="009D529A">
        <w:t>yksi</w:t>
      </w:r>
      <w:r>
        <w:t xml:space="preserve"> [</w:t>
      </w:r>
      <w:proofErr w:type="gramStart"/>
      <w:r w:rsidR="002B3419">
        <w:t>1</w:t>
      </w:r>
      <w:r>
        <w:t>..</w:t>
      </w:r>
      <w:proofErr w:type="gramEnd"/>
      <w:r>
        <w:t>1] center/</w:t>
      </w:r>
      <w:r w:rsidR="00D203F2">
        <w:t>@value ja center/@unit</w:t>
      </w:r>
      <w:r w:rsidR="00651E6B">
        <w:t>=1</w:t>
      </w:r>
      <w:r w:rsidR="00D203F2">
        <w:t>, arvo annetaan PQ-tietotyypillä</w:t>
      </w:r>
    </w:p>
    <w:p w14:paraId="5293A618" w14:textId="77777777" w:rsidR="00681CBD" w:rsidRDefault="00681CBD" w:rsidP="00F70C09">
      <w:pPr>
        <w:pStyle w:val="Snt4"/>
        <w:rPr>
          <w:b/>
        </w:rPr>
      </w:pPr>
    </w:p>
    <w:p w14:paraId="1BF829D7" w14:textId="5FDC5680" w:rsidR="002B3419" w:rsidRDefault="002B3419" w:rsidP="00F70C09">
      <w:pPr>
        <w:pStyle w:val="Snt4"/>
        <w:rPr>
          <w:bCs/>
        </w:rPr>
      </w:pPr>
      <w:r w:rsidRPr="00F70C09">
        <w:rPr>
          <w:b/>
        </w:rPr>
        <w:t>Toteutusohje:</w:t>
      </w:r>
      <w:r>
        <w:rPr>
          <w:b/>
        </w:rPr>
        <w:t xml:space="preserve"> </w:t>
      </w:r>
      <w:r w:rsidR="0083035D">
        <w:rPr>
          <w:bCs/>
        </w:rPr>
        <w:t xml:space="preserve">value ja unit </w:t>
      </w:r>
      <w:r w:rsidR="005964D1">
        <w:rPr>
          <w:bCs/>
        </w:rPr>
        <w:t xml:space="preserve">annosyksikkökoodiston mukaisella potilasystävällisellä arvolla, </w:t>
      </w:r>
      <w:r w:rsidR="001B6563">
        <w:rPr>
          <w:bCs/>
        </w:rPr>
        <w:t>valuessa annetaan annettavan yksikön määrä ja unit:ssa arvo ”1”</w:t>
      </w:r>
      <w:r w:rsidR="009D2DC6">
        <w:rPr>
          <w:bCs/>
        </w:rPr>
        <w:t>.</w:t>
      </w:r>
      <w:r w:rsidR="00883906">
        <w:rPr>
          <w:bCs/>
        </w:rPr>
        <w:t xml:space="preserve"> </w:t>
      </w:r>
      <w:r w:rsidR="009D2DC6">
        <w:rPr>
          <w:bCs/>
        </w:rPr>
        <w:t xml:space="preserve">Käytetty yksikkö tässä tapauksessa tarkennetaan </w:t>
      </w:r>
      <w:r w:rsidR="00FF0A54">
        <w:rPr>
          <w:bCs/>
        </w:rPr>
        <w:t>administrationUnit-</w:t>
      </w:r>
      <w:r w:rsidR="009D2DC6">
        <w:rPr>
          <w:bCs/>
        </w:rPr>
        <w:t>rakenteell</w:t>
      </w:r>
      <w:r w:rsidR="00A0297F">
        <w:rPr>
          <w:bCs/>
        </w:rPr>
        <w:t>a.</w:t>
      </w:r>
      <w:r w:rsidR="00283904">
        <w:rPr>
          <w:bCs/>
        </w:rPr>
        <w:t xml:space="preserve"> Huom! potilasystävällistä annosta annettaessa unitin arvo ”1” on pakollinen poiketen HL7 Finland V3 tietotyyppioppaan </w:t>
      </w:r>
      <w:r w:rsidR="00651E6B" w:rsidRPr="00651E6B">
        <w:t xml:space="preserve">defaul/fixed-arvojen </w:t>
      </w:r>
      <w:r w:rsidR="00283904">
        <w:rPr>
          <w:bCs/>
        </w:rPr>
        <w:t xml:space="preserve">ohjeistuksesta.  </w:t>
      </w:r>
    </w:p>
    <w:p w14:paraId="5FB93196" w14:textId="5C0188EF" w:rsidR="008A5B55" w:rsidRDefault="008A5B55" w:rsidP="008A5B55">
      <w:pPr>
        <w:pStyle w:val="Snt4"/>
        <w:rPr>
          <w:bCs/>
        </w:rPr>
      </w:pPr>
      <w:r>
        <w:rPr>
          <w:b/>
        </w:rPr>
        <w:t>Esimerkki</w:t>
      </w:r>
      <w:r w:rsidRPr="00F70C09">
        <w:rPr>
          <w:b/>
        </w:rPr>
        <w:t>:</w:t>
      </w:r>
      <w:r>
        <w:rPr>
          <w:b/>
        </w:rPr>
        <w:t xml:space="preserve"> </w:t>
      </w:r>
      <w:r w:rsidR="00554D5E" w:rsidRPr="00554D5E">
        <w:rPr>
          <w:bCs/>
        </w:rPr>
        <w:t>&lt;</w:t>
      </w:r>
      <w:r w:rsidR="00554D5E" w:rsidRPr="00D32773">
        <w:rPr>
          <w:rStyle w:val="XMLDarkRed"/>
          <w:rFonts w:ascii="Times New Roman" w:hAnsi="Times New Roman"/>
          <w:sz w:val="22"/>
          <w:highlight w:val="white"/>
        </w:rPr>
        <w:t>center</w:t>
      </w:r>
      <w:r w:rsidR="00554D5E" w:rsidRPr="00554D5E">
        <w:rPr>
          <w:bCs/>
        </w:rPr>
        <w:t xml:space="preserve"> </w:t>
      </w:r>
      <w:r w:rsidR="00554D5E" w:rsidRPr="00AB4ED0">
        <w:rPr>
          <w:rStyle w:val="XMLRed"/>
          <w:rFonts w:ascii="Times New Roman" w:hAnsi="Times New Roman"/>
          <w:sz w:val="22"/>
          <w:highlight w:val="white"/>
          <w:lang w:val="de-DE"/>
        </w:rPr>
        <w:t>value</w:t>
      </w:r>
      <w:r w:rsidR="00554D5E" w:rsidRPr="00554D5E">
        <w:rPr>
          <w:bCs/>
        </w:rPr>
        <w:t xml:space="preserve">="1" </w:t>
      </w:r>
      <w:r w:rsidR="00554D5E" w:rsidRPr="00AB4ED0">
        <w:rPr>
          <w:rStyle w:val="XMLRed"/>
          <w:rFonts w:ascii="Times New Roman" w:hAnsi="Times New Roman"/>
          <w:sz w:val="22"/>
          <w:highlight w:val="white"/>
          <w:lang w:val="de-DE"/>
        </w:rPr>
        <w:t>unit</w:t>
      </w:r>
      <w:r w:rsidR="00554D5E" w:rsidRPr="00554D5E">
        <w:rPr>
          <w:bCs/>
        </w:rPr>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VAIHTOEHTOISESTI PAKOLLINEN nolla tai yksi [</w:t>
      </w:r>
      <w:proofErr w:type="gramStart"/>
      <w:r w:rsidR="00D203F2">
        <w:t>0..</w:t>
      </w:r>
      <w:proofErr w:type="gramEnd"/>
      <w:r w:rsidR="00D203F2">
        <w:t xml:space="preserve">1] </w:t>
      </w:r>
    </w:p>
    <w:p w14:paraId="3D5C1E65" w14:textId="77777777" w:rsidR="00846AC1" w:rsidRDefault="00D203F2" w:rsidP="00D203F2">
      <w:pPr>
        <w:pStyle w:val="Snt3"/>
      </w:pPr>
      <w:r>
        <w:t>a. PAKOLLINEN yksi [</w:t>
      </w:r>
      <w:proofErr w:type="gramStart"/>
      <w:r>
        <w:t>1..</w:t>
      </w:r>
      <w:proofErr w:type="gramEnd"/>
      <w:r>
        <w:t>1] low</w:t>
      </w:r>
    </w:p>
    <w:p w14:paraId="18A96C16" w14:textId="59AB436E" w:rsidR="00D203F2" w:rsidRDefault="00846AC1" w:rsidP="00846AC1">
      <w:pPr>
        <w:pStyle w:val="Snt4"/>
      </w:pPr>
      <w:r>
        <w:t xml:space="preserve">a. </w:t>
      </w:r>
      <w:r w:rsidR="0037701D">
        <w:t>PAKOLLINEN yksi [</w:t>
      </w:r>
      <w:proofErr w:type="gramStart"/>
      <w:r w:rsidR="0037701D">
        <w:t>1..</w:t>
      </w:r>
      <w:proofErr w:type="gramEnd"/>
      <w:r w:rsidR="0037701D">
        <w:t xml:space="preserve">1] </w:t>
      </w:r>
      <w:r>
        <w:t>low/</w:t>
      </w:r>
      <w:r w:rsidR="00D203F2">
        <w:t>@value ja low/@unit</w:t>
      </w:r>
      <w:r w:rsidR="003C1070">
        <w:t>=1</w:t>
      </w:r>
      <w:r w:rsidR="00D203F2">
        <w:t xml:space="preserve">, arvo annetaan PQ-tietotyypillä </w:t>
      </w:r>
    </w:p>
    <w:p w14:paraId="6049349E" w14:textId="73746DB5" w:rsidR="00A3202E" w:rsidRDefault="00A3202E" w:rsidP="00846AC1">
      <w:pPr>
        <w:pStyle w:val="Snt4"/>
      </w:pPr>
    </w:p>
    <w:p w14:paraId="40A79391" w14:textId="0077EC08" w:rsidR="00A3202E" w:rsidRDefault="00A3202E" w:rsidP="00A3202E">
      <w:pPr>
        <w:pStyle w:val="Snt4"/>
        <w:rPr>
          <w:bCs/>
        </w:rPr>
      </w:pPr>
      <w:r w:rsidRPr="00F70C09">
        <w:rPr>
          <w:b/>
        </w:rPr>
        <w:t>Toteutusohje:</w:t>
      </w:r>
      <w:r>
        <w:rPr>
          <w:b/>
        </w:rPr>
        <w:t xml:space="preserve"> </w:t>
      </w:r>
      <w:r>
        <w:rPr>
          <w:bCs/>
        </w:rPr>
        <w:t xml:space="preserve">value ja unit </w:t>
      </w:r>
      <w:proofErr w:type="gramStart"/>
      <w:r>
        <w:rPr>
          <w:bCs/>
        </w:rPr>
        <w:t>annetaan annetaan</w:t>
      </w:r>
      <w:proofErr w:type="gramEnd"/>
      <w:r>
        <w:rPr>
          <w:bCs/>
        </w:rPr>
        <w:t xml:space="preserve"> annosyksikkökoodiston mukaisella potilasystävällisellä arvolla, valuessa annetaan annettavan yksikön määrä ja unit:ssa arvo ”1”. Käytetty yksikkö tässä tapauksessa tarkennetaan </w:t>
      </w:r>
      <w:r w:rsidR="00294602">
        <w:rPr>
          <w:bCs/>
        </w:rPr>
        <w:t>administrationUnit</w:t>
      </w:r>
      <w:r w:rsidR="00BB7B95">
        <w:rPr>
          <w:bCs/>
        </w:rPr>
        <w:t>Code</w:t>
      </w:r>
      <w:r w:rsidR="00294602">
        <w:rPr>
          <w:bCs/>
        </w:rPr>
        <w:t xml:space="preserve"> -</w:t>
      </w:r>
      <w:r>
        <w:rPr>
          <w:bCs/>
        </w:rPr>
        <w:t>rakenteella.</w:t>
      </w:r>
      <w:r w:rsidR="00283904">
        <w:rPr>
          <w:bCs/>
        </w:rPr>
        <w:t xml:space="preserve"> Huom! potilasystävällistä annosta annettaessa unitin arvo ”1” on pakollinen poiketen HL7 Finland V3 tietotyyppioppaan </w:t>
      </w:r>
      <w:r w:rsidR="003C1070" w:rsidRPr="00651E6B">
        <w:t xml:space="preserve">defaul/fixed-arvojen </w:t>
      </w:r>
      <w:r w:rsidR="00283904">
        <w:rPr>
          <w:bCs/>
        </w:rPr>
        <w:t xml:space="preserve">ohjeistuksesta.  </w:t>
      </w:r>
    </w:p>
    <w:p w14:paraId="63B7E77E" w14:textId="12840AFE" w:rsidR="00155F11" w:rsidRDefault="00155F11" w:rsidP="00155F11">
      <w:pPr>
        <w:pStyle w:val="Snt4"/>
        <w:rPr>
          <w:bCs/>
        </w:rPr>
      </w:pPr>
      <w:r>
        <w:rPr>
          <w:b/>
        </w:rPr>
        <w:t>Esimerkki</w:t>
      </w:r>
      <w:r w:rsidRPr="00F70C09">
        <w:rPr>
          <w:b/>
        </w:rPr>
        <w:t>:</w:t>
      </w:r>
      <w:r>
        <w:rPr>
          <w:b/>
        </w:rPr>
        <w:t xml:space="preserve"> </w:t>
      </w:r>
      <w:r w:rsidR="00D57249" w:rsidRPr="00D57249">
        <w:rPr>
          <w:bCs/>
        </w:rPr>
        <w:t>&lt;</w:t>
      </w:r>
      <w:r w:rsidR="00D57249" w:rsidRPr="00D32773">
        <w:rPr>
          <w:rStyle w:val="XMLDarkRed"/>
          <w:rFonts w:ascii="Times New Roman" w:hAnsi="Times New Roman"/>
          <w:sz w:val="22"/>
          <w:highlight w:val="white"/>
        </w:rPr>
        <w:t>low</w:t>
      </w:r>
      <w:r w:rsidR="00D57249" w:rsidRPr="00D57249">
        <w:rPr>
          <w:bCs/>
        </w:rPr>
        <w:t xml:space="preserve"> </w:t>
      </w:r>
      <w:r w:rsidR="00D57249" w:rsidRPr="000D1B8A">
        <w:rPr>
          <w:rStyle w:val="XMLRed"/>
          <w:rFonts w:ascii="Times New Roman" w:hAnsi="Times New Roman"/>
          <w:sz w:val="22"/>
          <w:highlight w:val="white"/>
          <w:lang w:val="de-DE"/>
        </w:rPr>
        <w:t>value</w:t>
      </w:r>
      <w:r w:rsidR="00D57249" w:rsidRPr="00D57249">
        <w:rPr>
          <w:bCs/>
        </w:rPr>
        <w:t xml:space="preserve">="1" </w:t>
      </w:r>
      <w:r w:rsidR="00D57249" w:rsidRPr="000D1B8A">
        <w:rPr>
          <w:rStyle w:val="XMLRed"/>
          <w:rFonts w:ascii="Times New Roman" w:hAnsi="Times New Roman"/>
          <w:sz w:val="22"/>
          <w:highlight w:val="white"/>
          <w:lang w:val="de-DE"/>
        </w:rPr>
        <w:t>unit</w:t>
      </w:r>
      <w:r w:rsidR="00D57249" w:rsidRPr="00D57249">
        <w:rPr>
          <w:bCs/>
        </w:rPr>
        <w:t>="1"&gt;</w:t>
      </w:r>
    </w:p>
    <w:p w14:paraId="235FD402" w14:textId="77777777" w:rsidR="00A74308" w:rsidRDefault="00A74308" w:rsidP="00D203F2">
      <w:pPr>
        <w:pStyle w:val="Snt3"/>
      </w:pPr>
    </w:p>
    <w:p w14:paraId="6C9CA143" w14:textId="38343829" w:rsidR="00846AC1" w:rsidRDefault="00D203F2" w:rsidP="00D203F2">
      <w:pPr>
        <w:pStyle w:val="Snt3"/>
      </w:pPr>
      <w:r>
        <w:t>b. PAKOLLINEN yksi [</w:t>
      </w:r>
      <w:proofErr w:type="gramStart"/>
      <w:r>
        <w:t>1..</w:t>
      </w:r>
      <w:proofErr w:type="gramEnd"/>
      <w:r>
        <w:t>1] high</w:t>
      </w:r>
    </w:p>
    <w:p w14:paraId="5F7C2ABE" w14:textId="5A64138E" w:rsidR="00D203F2" w:rsidRDefault="00846AC1" w:rsidP="00846AC1">
      <w:pPr>
        <w:pStyle w:val="Snt4"/>
      </w:pPr>
      <w:r>
        <w:t xml:space="preserve">a. </w:t>
      </w:r>
      <w:r w:rsidR="00686614">
        <w:t>PAKOLLINEN yksi [</w:t>
      </w:r>
      <w:proofErr w:type="gramStart"/>
      <w:r w:rsidR="00686614">
        <w:t>1..</w:t>
      </w:r>
      <w:proofErr w:type="gramEnd"/>
      <w:r w:rsidR="00686614">
        <w:t xml:space="preserve">1] </w:t>
      </w:r>
      <w:r>
        <w:t>high/</w:t>
      </w:r>
      <w:r w:rsidR="00D203F2">
        <w:t>@value ja high/@unit</w:t>
      </w:r>
      <w:r w:rsidR="003435E1">
        <w:t>=1</w:t>
      </w:r>
      <w:r w:rsidR="00D203F2">
        <w:t>, arvo annetaan PQ-tietotyypillä</w:t>
      </w:r>
    </w:p>
    <w:p w14:paraId="3F28949D" w14:textId="12DA1A03" w:rsidR="00686614" w:rsidRDefault="00686614" w:rsidP="00846AC1">
      <w:pPr>
        <w:pStyle w:val="Snt4"/>
      </w:pPr>
    </w:p>
    <w:p w14:paraId="14288D12" w14:textId="665BCA08" w:rsidR="00686614" w:rsidRDefault="00686614" w:rsidP="00686614">
      <w:pPr>
        <w:pStyle w:val="Snt4"/>
        <w:rPr>
          <w:bCs/>
        </w:rPr>
      </w:pPr>
      <w:r w:rsidRPr="00F70C09">
        <w:rPr>
          <w:b/>
        </w:rPr>
        <w:t>Toteutusohje:</w:t>
      </w:r>
      <w:r>
        <w:rPr>
          <w:b/>
        </w:rPr>
        <w:t xml:space="preserve"> </w:t>
      </w:r>
      <w:r>
        <w:rPr>
          <w:bCs/>
        </w:rPr>
        <w:t xml:space="preserve">value ja unit annetaan annosyksikkökoodiston mukaisella potilasystävällisellä arvolla, valuessa annetaan annettavan yksikön määrä ja unit:ssa arvo ”1”. Käytetty yksikkö tässä tapauksessa tarkennetaan </w:t>
      </w:r>
      <w:r w:rsidR="005021E3">
        <w:rPr>
          <w:bCs/>
        </w:rPr>
        <w:t>adminis</w:t>
      </w:r>
      <w:r w:rsidR="00B90126">
        <w:rPr>
          <w:bCs/>
        </w:rPr>
        <w:t>trationUnit</w:t>
      </w:r>
      <w:r w:rsidR="00BB7B95">
        <w:rPr>
          <w:bCs/>
        </w:rPr>
        <w:t>Code</w:t>
      </w:r>
      <w:r>
        <w:rPr>
          <w:bCs/>
        </w:rPr>
        <w:t xml:space="preserve"> </w:t>
      </w:r>
      <w:r w:rsidR="00B90126">
        <w:rPr>
          <w:bCs/>
        </w:rPr>
        <w:t>-</w:t>
      </w:r>
      <w:r>
        <w:rPr>
          <w:bCs/>
        </w:rPr>
        <w:t>rakenteella.</w:t>
      </w:r>
      <w:r w:rsidR="003435E1">
        <w:rPr>
          <w:bCs/>
        </w:rPr>
        <w:t xml:space="preserve"> Huom! potilasystävällistä annosta annettaessa unitin arvo ”1” on pakollinen poiketen HL7 Finland V3 tietotyyppioppaan </w:t>
      </w:r>
      <w:r w:rsidR="003435E1" w:rsidRPr="00651E6B">
        <w:t xml:space="preserve">defaul/fixed-arvojen </w:t>
      </w:r>
      <w:r w:rsidR="003435E1">
        <w:rPr>
          <w:bCs/>
        </w:rPr>
        <w:t xml:space="preserve">ohjeistuksesta.  </w:t>
      </w:r>
    </w:p>
    <w:p w14:paraId="498697AA" w14:textId="1EDA5315" w:rsidR="00102DEC" w:rsidRPr="000D1B8A" w:rsidRDefault="00102DEC" w:rsidP="000D1B8A">
      <w:pPr>
        <w:pStyle w:val="Snt4"/>
        <w:rPr>
          <w:bCs/>
        </w:rPr>
      </w:pPr>
      <w:r w:rsidRPr="000D1B8A">
        <w:rPr>
          <w:b/>
        </w:rPr>
        <w:t xml:space="preserve">Esimerkki: </w:t>
      </w:r>
      <w:r w:rsidRPr="000D1B8A">
        <w:rPr>
          <w:bCs/>
        </w:rPr>
        <w:t>&lt;</w:t>
      </w:r>
      <w:r w:rsidRPr="00D32773">
        <w:rPr>
          <w:rStyle w:val="XMLDarkRed"/>
          <w:rFonts w:ascii="Times New Roman" w:hAnsi="Times New Roman"/>
          <w:sz w:val="22"/>
          <w:highlight w:val="white"/>
        </w:rPr>
        <w:t>high</w:t>
      </w:r>
      <w:r w:rsidRPr="000D1B8A">
        <w:rPr>
          <w:bCs/>
        </w:rPr>
        <w:t xml:space="preserve"> </w:t>
      </w:r>
      <w:r w:rsidRPr="000D1B8A">
        <w:rPr>
          <w:rStyle w:val="XMLRed"/>
          <w:rFonts w:ascii="Times New Roman" w:hAnsi="Times New Roman"/>
          <w:sz w:val="22"/>
          <w:highlight w:val="white"/>
          <w:lang w:val="de-DE"/>
        </w:rPr>
        <w:t>value</w:t>
      </w:r>
      <w:r w:rsidRPr="000D1B8A">
        <w:rPr>
          <w:bCs/>
        </w:rPr>
        <w:t xml:space="preserve">="2" </w:t>
      </w:r>
      <w:r w:rsidRPr="000D1B8A">
        <w:rPr>
          <w:rStyle w:val="XMLRed"/>
          <w:rFonts w:ascii="Times New Roman" w:hAnsi="Times New Roman"/>
          <w:sz w:val="22"/>
          <w:highlight w:val="white"/>
          <w:lang w:val="de-DE"/>
        </w:rPr>
        <w:t>unit</w:t>
      </w:r>
      <w:r w:rsidRPr="000D1B8A">
        <w:rPr>
          <w:bCs/>
        </w:rPr>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[0..1]</w:t>
      </w:r>
      <w:r w:rsidR="000D3DCB">
        <w:t xml:space="preserve"> </w:t>
      </w:r>
      <w:r w:rsidR="000D3DCB" w:rsidRPr="000D3DCB">
        <w:t>administrationUnitCode</w:t>
      </w:r>
      <w:r w:rsidR="002D7193">
        <w:t xml:space="preserve"> annosyksikkö</w:t>
      </w:r>
      <w:r w:rsidR="004A44D8">
        <w:t xml:space="preserve"> (242)</w:t>
      </w:r>
      <w:r w:rsidR="00CE1FAC">
        <w:t>,</w:t>
      </w:r>
      <w:r w:rsidR="00CE1FAC" w:rsidRPr="00CE1FAC">
        <w:t xml:space="preserve"> arvo annetaan luokituksesta Sähköinen lääkemääräys - Annosyksikkö (codeSystem: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7C1BF7B5" w:rsidR="00402D64" w:rsidRPr="00264733" w:rsidRDefault="00402D64" w:rsidP="00023214">
      <w:pPr>
        <w:pStyle w:val="Snt1"/>
        <w:rPr>
          <w:b/>
        </w:rPr>
      </w:pPr>
      <w:r w:rsidRPr="00264733">
        <w:rPr>
          <w:b/>
        </w:rPr>
        <w:t>Esimerkki:</w:t>
      </w:r>
      <w:r w:rsidRPr="00264733">
        <w:t xml:space="preserve"> </w:t>
      </w:r>
      <w:r w:rsidR="00C00ED4" w:rsidRPr="00264733">
        <w:t xml:space="preserve">&lt; </w:t>
      </w:r>
      <w:r w:rsidR="00C00ED4" w:rsidRPr="00D32773">
        <w:rPr>
          <w:rStyle w:val="XMLDarkRed"/>
          <w:rFonts w:ascii="Times New Roman" w:hAnsi="Times New Roman"/>
          <w:sz w:val="22"/>
          <w:highlight w:val="white"/>
        </w:rPr>
        <w:t>administrationUnitCode</w:t>
      </w:r>
      <w:r w:rsidR="00C00ED4" w:rsidRPr="00264733">
        <w:t xml:space="preserve"> </w:t>
      </w:r>
      <w:r w:rsidR="00C00ED4" w:rsidRPr="00264733">
        <w:rPr>
          <w:rStyle w:val="XMLRed"/>
          <w:rFonts w:ascii="Times New Roman" w:hAnsi="Times New Roman"/>
          <w:sz w:val="22"/>
          <w:highlight w:val="white"/>
          <w:lang w:val="de-DE"/>
        </w:rPr>
        <w:t>code</w:t>
      </w:r>
      <w:r w:rsidR="00C00ED4" w:rsidRPr="00264733">
        <w:t>="</w:t>
      </w:r>
      <w:r w:rsidR="00873373">
        <w:t>18</w:t>
      </w:r>
      <w:r w:rsidR="00C00ED4" w:rsidRPr="00264733">
        <w:t xml:space="preserve">" </w:t>
      </w:r>
      <w:r w:rsidR="00C00ED4" w:rsidRPr="00264733">
        <w:rPr>
          <w:rStyle w:val="XMLRed"/>
          <w:rFonts w:ascii="Times New Roman" w:hAnsi="Times New Roman"/>
          <w:sz w:val="22"/>
          <w:highlight w:val="white"/>
          <w:lang w:val="de-DE"/>
        </w:rPr>
        <w:t>codeSystem</w:t>
      </w:r>
      <w:r w:rsidR="00C00ED4" w:rsidRPr="00264733">
        <w:t>="1.2.246.537.6.138</w:t>
      </w:r>
      <w:r w:rsidR="00584C4E" w:rsidRPr="00264733">
        <w:t>.</w:t>
      </w:r>
      <w:r w:rsidR="00F37ACA" w:rsidRPr="00264733">
        <w:t>202001</w:t>
      </w:r>
      <w:r w:rsidR="00C00ED4" w:rsidRPr="00264733">
        <w:t xml:space="preserve">" </w:t>
      </w:r>
      <w:r w:rsidR="00C00ED4" w:rsidRPr="00264733">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00264733">
        <w:rPr>
          <w:rStyle w:val="XMLRed"/>
          <w:rFonts w:ascii="Times New Roman" w:hAnsi="Times New Roman"/>
          <w:sz w:val="22"/>
          <w:highlight w:val="white"/>
          <w:lang w:val="de-DE"/>
        </w:rPr>
        <w:t>displayName</w:t>
      </w:r>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PAKOLLINEN yksi [</w:t>
      </w:r>
      <w:proofErr w:type="gramStart"/>
      <w:r w:rsidR="00E5404D" w:rsidRPr="00AC3C96">
        <w:t>1..</w:t>
      </w:r>
      <w:proofErr w:type="gramEnd"/>
      <w:r w:rsidR="00E5404D" w:rsidRPr="00AC3C96">
        <w:t xml:space="preserve">1] </w:t>
      </w:r>
      <w:r w:rsidR="00E5404D">
        <w:t>consumable</w:t>
      </w:r>
    </w:p>
    <w:p w14:paraId="2701A6CB" w14:textId="4D499314" w:rsidR="00E5404D" w:rsidRDefault="004F61EE" w:rsidP="00D4617F">
      <w:pPr>
        <w:pStyle w:val="Snt2"/>
      </w:pPr>
      <w:r>
        <w:t xml:space="preserve">a. </w:t>
      </w:r>
      <w:r w:rsidR="00AA1577">
        <w:t>PAKOLLINEN yksi [</w:t>
      </w:r>
      <w:proofErr w:type="gramStart"/>
      <w:r w:rsidR="00AA1577">
        <w:t>1..</w:t>
      </w:r>
      <w:proofErr w:type="gramEnd"/>
      <w:r w:rsidR="00AA1577">
        <w:t>1]</w:t>
      </w:r>
      <w:r w:rsidR="00DD0B04">
        <w:t xml:space="preserve"> </w:t>
      </w:r>
      <w:r w:rsidR="00DD0B04" w:rsidRPr="00DD0B04">
        <w:t>manufacturedProduct</w:t>
      </w:r>
    </w:p>
    <w:p w14:paraId="1A9C5097" w14:textId="1F1EFEFA" w:rsidR="00DD0B04" w:rsidRDefault="00DD0B04" w:rsidP="00D4617F">
      <w:pPr>
        <w:pStyle w:val="Snt3"/>
      </w:pPr>
      <w:r>
        <w:t>a. PAKOLLINEN yksi [</w:t>
      </w:r>
      <w:proofErr w:type="gramStart"/>
      <w:r>
        <w:t>1..</w:t>
      </w:r>
      <w:proofErr w:type="gramEnd"/>
      <w:r>
        <w:t>1]</w:t>
      </w:r>
      <w:r w:rsidR="00FE5162">
        <w:t xml:space="preserve"> </w:t>
      </w:r>
      <w:r w:rsidR="00FE5162" w:rsidRPr="00FE5162">
        <w:t>manufacturedLabeledDrug</w:t>
      </w:r>
      <w:r w:rsidR="00D4617F">
        <w:t>/@nullFlavor=”NI”</w:t>
      </w:r>
    </w:p>
    <w:p w14:paraId="03288834" w14:textId="77777777" w:rsidR="003B618C" w:rsidRDefault="003B618C" w:rsidP="00D4617F">
      <w:pPr>
        <w:pStyle w:val="Snt3"/>
      </w:pP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16599E"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16599E">
        <w:rPr>
          <w:rFonts w:ascii="Arial" w:hAnsi="Arial" w:cs="Arial"/>
          <w:sz w:val="20"/>
          <w:szCs w:val="20"/>
        </w:rPr>
        <w:t>&lt;</w:t>
      </w:r>
      <w:r w:rsidRPr="0016599E">
        <w:rPr>
          <w:rStyle w:val="XMLDarkRed"/>
          <w:rFonts w:cs="Arial"/>
          <w:sz w:val="20"/>
          <w:szCs w:val="20"/>
          <w:highlight w:val="white"/>
        </w:rPr>
        <w:t>entryRelationship</w:t>
      </w:r>
      <w:r w:rsidRPr="0016599E">
        <w:rPr>
          <w:rFonts w:ascii="Arial" w:hAnsi="Arial" w:cs="Arial"/>
          <w:sz w:val="20"/>
          <w:szCs w:val="20"/>
        </w:rPr>
        <w:t xml:space="preserve"> </w:t>
      </w:r>
      <w:r w:rsidRPr="0013709B">
        <w:rPr>
          <w:rStyle w:val="XMLRed"/>
          <w:sz w:val="20"/>
          <w:highlight w:val="white"/>
          <w:lang w:val="de-DE"/>
        </w:rPr>
        <w:t>typeCode</w:t>
      </w:r>
      <w:r w:rsidRPr="0016599E">
        <w:rPr>
          <w:rFonts w:ascii="Arial" w:hAnsi="Arial" w:cs="Arial"/>
          <w:sz w:val="20"/>
          <w:szCs w:val="20"/>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0013709B">
        <w:rPr>
          <w:rStyle w:val="XMLRed"/>
          <w:sz w:val="20"/>
          <w:highlight w:val="white"/>
          <w:lang w:val="de-DE"/>
        </w:rPr>
        <w:t>classCode</w:t>
      </w:r>
      <w:r w:rsidRPr="00D32773">
        <w:rPr>
          <w:rFonts w:ascii="Arial" w:hAnsi="Arial" w:cs="Arial"/>
          <w:sz w:val="20"/>
          <w:szCs w:val="20"/>
          <w:lang w:val="en-US"/>
        </w:rPr>
        <w:t xml:space="preserve">="SBADM" </w:t>
      </w:r>
      <w:r w:rsidRPr="0013709B">
        <w:rPr>
          <w:rStyle w:val="XMLRed"/>
          <w:sz w:val="20"/>
          <w:highlight w:val="white"/>
          <w:lang w:val="de-DE"/>
        </w:rPr>
        <w:t>moodCode</w:t>
      </w:r>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16599E"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3709B">
        <w:rPr>
          <w:rFonts w:ascii="Arial" w:hAnsi="Arial" w:cs="Arial"/>
          <w:sz w:val="20"/>
          <w:szCs w:val="20"/>
        </w:rPr>
        <w:tab/>
      </w:r>
      <w:r w:rsidRPr="0013709B">
        <w:rPr>
          <w:rFonts w:ascii="Arial" w:hAnsi="Arial" w:cs="Arial"/>
          <w:sz w:val="20"/>
          <w:szCs w:val="20"/>
        </w:rPr>
        <w:tab/>
      </w:r>
      <w:r w:rsidRPr="0016599E">
        <w:rPr>
          <w:rFonts w:ascii="Arial" w:hAnsi="Arial" w:cs="Arial"/>
          <w:sz w:val="20"/>
          <w:szCs w:val="20"/>
        </w:rPr>
        <w:t>&lt;</w:t>
      </w:r>
      <w:r w:rsidRPr="0016599E">
        <w:rPr>
          <w:rStyle w:val="XMLDarkRed"/>
          <w:sz w:val="20"/>
          <w:highlight w:val="white"/>
        </w:rPr>
        <w:t>id</w:t>
      </w:r>
      <w:r w:rsidRPr="0016599E">
        <w:rPr>
          <w:rFonts w:ascii="Arial" w:hAnsi="Arial" w:cs="Arial"/>
          <w:sz w:val="20"/>
          <w:szCs w:val="20"/>
        </w:rPr>
        <w:t xml:space="preserve"> </w:t>
      </w:r>
      <w:r w:rsidRPr="00CF7DD9">
        <w:rPr>
          <w:rStyle w:val="XMLRed"/>
          <w:sz w:val="20"/>
          <w:highlight w:val="white"/>
          <w:lang w:val="de-DE"/>
        </w:rPr>
        <w:t>root</w:t>
      </w:r>
      <w:r w:rsidRPr="0016599E">
        <w:rPr>
          <w:rFonts w:ascii="Arial" w:hAnsi="Arial" w:cs="Arial"/>
          <w:sz w:val="20"/>
          <w:szCs w:val="20"/>
        </w:rPr>
        <w:t>="1.2.246.10.1602257.14.2019.860.1.1.1"/&gt;</w:t>
      </w:r>
    </w:p>
    <w:p w14:paraId="54580B85" w14:textId="77777777" w:rsidR="00903C36" w:rsidRPr="002564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16599E">
        <w:rPr>
          <w:rFonts w:ascii="Arial" w:hAnsi="Arial" w:cs="Arial"/>
          <w:sz w:val="20"/>
          <w:szCs w:val="20"/>
        </w:rPr>
        <w:tab/>
      </w:r>
      <w:r w:rsidRPr="002564DB">
        <w:rPr>
          <w:rFonts w:ascii="Arial" w:hAnsi="Arial" w:cs="Arial"/>
          <w:sz w:val="20"/>
          <w:szCs w:val="20"/>
          <w:lang w:val="en-US"/>
        </w:rPr>
        <w:t>&lt;</w:t>
      </w:r>
      <w:r w:rsidRPr="002564DB">
        <w:rPr>
          <w:rStyle w:val="XMLDarkRed"/>
          <w:sz w:val="20"/>
          <w:highlight w:val="white"/>
          <w:lang w:val="en-US"/>
        </w:rPr>
        <w:t>code</w:t>
      </w:r>
      <w:r w:rsidRPr="002564DB">
        <w:rPr>
          <w:rFonts w:ascii="Arial" w:hAnsi="Arial" w:cs="Arial"/>
          <w:sz w:val="20"/>
          <w:szCs w:val="20"/>
          <w:lang w:val="en-US"/>
        </w:rPr>
        <w:t xml:space="preserve"> </w:t>
      </w:r>
      <w:r w:rsidRPr="00CF7DD9">
        <w:rPr>
          <w:rStyle w:val="XMLRed"/>
          <w:sz w:val="20"/>
          <w:highlight w:val="white"/>
          <w:lang w:val="de-DE"/>
        </w:rPr>
        <w:t>code</w:t>
      </w:r>
      <w:r w:rsidRPr="002564DB">
        <w:rPr>
          <w:rFonts w:ascii="Arial" w:hAnsi="Arial" w:cs="Arial"/>
          <w:sz w:val="20"/>
          <w:szCs w:val="20"/>
          <w:lang w:val="en-US"/>
        </w:rPr>
        <w:t xml:space="preserve">="239" </w:t>
      </w:r>
      <w:r w:rsidRPr="00CF7DD9">
        <w:rPr>
          <w:rStyle w:val="XMLRed"/>
          <w:sz w:val="20"/>
          <w:highlight w:val="white"/>
          <w:lang w:val="de-DE"/>
        </w:rPr>
        <w:t>codeSystem</w:t>
      </w:r>
      <w:r w:rsidRPr="002564DB">
        <w:rPr>
          <w:rFonts w:ascii="Arial" w:hAnsi="Arial" w:cs="Arial"/>
          <w:sz w:val="20"/>
          <w:szCs w:val="20"/>
          <w:lang w:val="en-US"/>
        </w:rPr>
        <w:t xml:space="preserve">="1.2.246.537.6.12.2002.126" </w:t>
      </w:r>
      <w:r w:rsidRPr="00CF7DD9">
        <w:rPr>
          <w:rStyle w:val="XMLRed"/>
          <w:sz w:val="20"/>
          <w:highlight w:val="white"/>
          <w:lang w:val="de-DE"/>
        </w:rPr>
        <w:t>codeSystemName</w:t>
      </w:r>
      <w:r w:rsidRPr="002564DB">
        <w:rPr>
          <w:rFonts w:ascii="Arial" w:hAnsi="Arial" w:cs="Arial"/>
          <w:sz w:val="20"/>
          <w:szCs w:val="20"/>
          <w:lang w:val="en-US"/>
        </w:rPr>
        <w:t xml:space="preserve">="Lääkityslista" </w:t>
      </w:r>
      <w:r w:rsidRPr="00CF7DD9">
        <w:rPr>
          <w:rStyle w:val="XMLRed"/>
          <w:sz w:val="20"/>
          <w:highlight w:val="white"/>
          <w:lang w:val="de-DE"/>
        </w:rPr>
        <w:t>displayName</w:t>
      </w:r>
      <w:r w:rsidRPr="002564DB">
        <w:rPr>
          <w:rFonts w:ascii="Arial" w:hAnsi="Arial" w:cs="Arial"/>
          <w:sz w:val="20"/>
          <w:szCs w:val="20"/>
          <w:lang w:val="en-US"/>
        </w:rPr>
        <w:t>="annokset"/&gt;</w:t>
      </w:r>
    </w:p>
    <w:p w14:paraId="50BEC8F4" w14:textId="4CC56600" w:rsidR="00903C36" w:rsidRPr="0013709B" w:rsidRDefault="00903C36" w:rsidP="00903C36">
      <w:pPr>
        <w:pStyle w:val="Snt1"/>
        <w:rPr>
          <w:rFonts w:ascii="Arial" w:hAnsi="Arial" w:cs="Arial"/>
          <w:sz w:val="20"/>
          <w:szCs w:val="20"/>
        </w:rPr>
      </w:pPr>
      <w:r w:rsidRPr="002564DB">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proofErr w:type="gramStart"/>
      <w:r w:rsidRPr="00771C15">
        <w:rPr>
          <w:rStyle w:val="XMLDarkRed"/>
          <w:sz w:val="20"/>
          <w:highlight w:val="white"/>
          <w:lang w:val="en-GB"/>
        </w:rPr>
        <w:t>doseQuantity</w:t>
      </w:r>
      <w:proofErr w:type="gramEnd"/>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low</w:t>
      </w:r>
      <w:r w:rsidRPr="00D32773">
        <w:rPr>
          <w:rFonts w:ascii="Arial" w:hAnsi="Arial" w:cs="Arial"/>
          <w:sz w:val="20"/>
          <w:szCs w:val="20"/>
          <w:lang w:val="en-US"/>
        </w:rPr>
        <w:t xml:space="preserve"> </w:t>
      </w:r>
      <w:r w:rsidRPr="00CF7DD9">
        <w:rPr>
          <w:rStyle w:val="XMLRed"/>
          <w:sz w:val="20"/>
          <w:highlight w:val="white"/>
          <w:lang w:val="de-DE"/>
        </w:rPr>
        <w:t>value</w:t>
      </w:r>
      <w:r w:rsidRPr="00D32773">
        <w:rPr>
          <w:rFonts w:ascii="Arial" w:hAnsi="Arial" w:cs="Arial"/>
          <w:sz w:val="20"/>
          <w:szCs w:val="20"/>
          <w:lang w:val="en-US"/>
        </w:rPr>
        <w:t xml:space="preserve">="1" </w:t>
      </w:r>
      <w:r w:rsidRPr="00E54FE3">
        <w:rPr>
          <w:rStyle w:val="XMLRed"/>
          <w:sz w:val="20"/>
          <w:highlight w:val="white"/>
          <w:lang w:val="de-DE"/>
        </w:rPr>
        <w:t>unit</w:t>
      </w:r>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high</w:t>
      </w:r>
      <w:r w:rsidRPr="00D32773">
        <w:rPr>
          <w:rFonts w:ascii="Arial" w:hAnsi="Arial" w:cs="Arial"/>
          <w:sz w:val="20"/>
          <w:szCs w:val="20"/>
          <w:lang w:val="en-US"/>
        </w:rPr>
        <w:t xml:space="preserve"> </w:t>
      </w:r>
      <w:r w:rsidRPr="00E54FE3">
        <w:rPr>
          <w:rStyle w:val="XMLRed"/>
          <w:sz w:val="20"/>
          <w:highlight w:val="white"/>
          <w:lang w:val="de-DE"/>
        </w:rPr>
        <w:t>value</w:t>
      </w:r>
      <w:r w:rsidRPr="00D32773">
        <w:rPr>
          <w:rFonts w:ascii="Arial" w:hAnsi="Arial" w:cs="Arial"/>
          <w:sz w:val="20"/>
          <w:szCs w:val="20"/>
          <w:lang w:val="en-US"/>
        </w:rPr>
        <w:t xml:space="preserve">="2" </w:t>
      </w:r>
      <w:r w:rsidRPr="00E54FE3">
        <w:rPr>
          <w:rStyle w:val="XMLRed"/>
          <w:sz w:val="20"/>
          <w:highlight w:val="white"/>
          <w:lang w:val="de-DE"/>
        </w:rPr>
        <w:t>unit</w:t>
      </w:r>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r w:rsidRPr="00771C15">
        <w:rPr>
          <w:rStyle w:val="XMLDarkRed"/>
          <w:sz w:val="20"/>
          <w:highlight w:val="white"/>
          <w:lang w:val="en-GB"/>
        </w:rPr>
        <w:t>doseQuantity</w:t>
      </w:r>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r>
      <w:proofErr w:type="gramStart"/>
      <w:r w:rsidRPr="0040232F">
        <w:rPr>
          <w:rFonts w:ascii="Arial" w:hAnsi="Arial" w:cs="Arial"/>
          <w:sz w:val="20"/>
          <w:szCs w:val="20"/>
          <w:lang w:val="en-US"/>
        </w:rPr>
        <w:t>&lt;!--</w:t>
      </w:r>
      <w:proofErr w:type="gramEnd"/>
      <w:r w:rsidRPr="0040232F">
        <w:rPr>
          <w:rFonts w:ascii="Arial" w:hAnsi="Arial" w:cs="Arial"/>
          <w:sz w:val="20"/>
          <w:szCs w:val="20"/>
          <w:lang w:val="en-US"/>
        </w:rPr>
        <w:t xml:space="preserve"> </w:t>
      </w:r>
      <w:r w:rsidRPr="00CF7DD9">
        <w:rPr>
          <w:rFonts w:ascii="Arial" w:eastAsia="Times New Roman" w:hAnsi="Arial" w:cs="Arial"/>
          <w:color w:val="808080"/>
          <w:sz w:val="20"/>
          <w:szCs w:val="20"/>
          <w:highlight w:val="white"/>
          <w:lang w:val="en-US" w:eastAsia="fi-FI"/>
        </w:rPr>
        <w:t>annosyksikkö</w:t>
      </w:r>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r w:rsidRPr="0040232F">
        <w:rPr>
          <w:rStyle w:val="XMLDarkRed"/>
          <w:sz w:val="20"/>
          <w:highlight w:val="white"/>
          <w:lang w:val="en-US"/>
        </w:rPr>
        <w:t>administrationUnitCode</w:t>
      </w:r>
      <w:r w:rsidRPr="0040232F">
        <w:rPr>
          <w:rFonts w:ascii="Arial" w:hAnsi="Arial" w:cs="Arial"/>
          <w:sz w:val="20"/>
          <w:szCs w:val="20"/>
          <w:lang w:val="en-US"/>
        </w:rPr>
        <w:t xml:space="preserve"> </w:t>
      </w:r>
      <w:r w:rsidRPr="00E54FE3">
        <w:rPr>
          <w:rStyle w:val="XMLRed"/>
          <w:sz w:val="20"/>
          <w:highlight w:val="white"/>
          <w:lang w:val="de-DE"/>
        </w:rPr>
        <w:t>code</w:t>
      </w:r>
      <w:r w:rsidRPr="0040232F">
        <w:rPr>
          <w:rFonts w:ascii="Arial" w:hAnsi="Arial" w:cs="Arial"/>
          <w:sz w:val="20"/>
          <w:szCs w:val="20"/>
          <w:lang w:val="en-US"/>
        </w:rPr>
        <w:t xml:space="preserve">="XX" </w:t>
      </w:r>
      <w:r w:rsidRPr="00E54FE3">
        <w:rPr>
          <w:rStyle w:val="XMLRed"/>
          <w:sz w:val="20"/>
          <w:highlight w:val="white"/>
          <w:lang w:val="de-DE"/>
        </w:rPr>
        <w:t>codeSystem</w:t>
      </w:r>
      <w:r w:rsidRPr="0040232F">
        <w:rPr>
          <w:rFonts w:ascii="Arial" w:hAnsi="Arial" w:cs="Arial"/>
          <w:sz w:val="20"/>
          <w:szCs w:val="20"/>
          <w:lang w:val="en-US"/>
        </w:rPr>
        <w:t xml:space="preserve">="1.2.246.537.6.138.202001" </w:t>
      </w:r>
      <w:r w:rsidRPr="00E54FE3">
        <w:rPr>
          <w:rStyle w:val="XMLRed"/>
          <w:sz w:val="20"/>
          <w:highlight w:val="white"/>
          <w:lang w:val="de-DE"/>
        </w:rPr>
        <w:t>codeSystemName</w:t>
      </w:r>
      <w:r w:rsidRPr="0040232F">
        <w:rPr>
          <w:rFonts w:ascii="Arial" w:hAnsi="Arial" w:cs="Arial"/>
          <w:sz w:val="20"/>
          <w:szCs w:val="20"/>
          <w:lang w:val="en-US"/>
        </w:rPr>
        <w:t xml:space="preserve">="Sähköinen lääkemääräys - Annosyksikkö" </w:t>
      </w:r>
      <w:r w:rsidRPr="00E54FE3">
        <w:rPr>
          <w:rStyle w:val="XMLRed"/>
          <w:sz w:val="20"/>
          <w:highlight w:val="white"/>
          <w:lang w:val="de-DE"/>
        </w:rPr>
        <w:t>displayName</w:t>
      </w:r>
      <w:r w:rsidRPr="0040232F">
        <w:rPr>
          <w:rFonts w:ascii="Arial" w:hAnsi="Arial" w:cs="Arial"/>
          <w:sz w:val="20"/>
          <w:szCs w:val="20"/>
          <w:lang w:val="en-US"/>
        </w:rPr>
        <w:t>="tabletti"/&gt;</w:t>
      </w:r>
    </w:p>
    <w:p w14:paraId="4F46B878" w14:textId="77777777" w:rsidR="00611D1D" w:rsidRPr="00115F49" w:rsidRDefault="00903C36" w:rsidP="00611D1D">
      <w:pPr>
        <w:autoSpaceDE w:val="0"/>
        <w:autoSpaceDN w:val="0"/>
        <w:adjustRightInd w:val="0"/>
        <w:rPr>
          <w:rFonts w:ascii="Arial" w:hAnsi="Arial" w:cs="Arial"/>
          <w:color w:val="FF0000"/>
          <w:sz w:val="20"/>
          <w:szCs w:val="20"/>
          <w:lang w:val="en-US"/>
        </w:rPr>
      </w:pPr>
      <w:r w:rsidRPr="0040232F">
        <w:rPr>
          <w:rFonts w:ascii="Arial" w:hAnsi="Arial" w:cs="Arial"/>
          <w:sz w:val="20"/>
          <w:szCs w:val="20"/>
          <w:lang w:val="en-US"/>
        </w:rPr>
        <w:tab/>
      </w:r>
    </w:p>
    <w:p w14:paraId="6A673366" w14:textId="77777777" w:rsidR="00611D1D" w:rsidRPr="00921DF0" w:rsidRDefault="00611D1D" w:rsidP="00611D1D">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142BB403"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BA59667"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4A87D9EA"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2564DB">
        <w:rPr>
          <w:rFonts w:ascii="Arial" w:hAnsi="Arial" w:cs="Arial"/>
          <w:color w:val="FF0000"/>
          <w:sz w:val="20"/>
          <w:szCs w:val="20"/>
          <w:highlight w:val="white"/>
          <w:lang w:val="en-US"/>
        </w:rPr>
        <w:t xml:space="preserve">               </w:t>
      </w:r>
      <w:r w:rsidRPr="00744A6D">
        <w:rPr>
          <w:rFonts w:ascii="Arial" w:hAnsi="Arial" w:cs="Arial"/>
          <w:color w:val="FF0000"/>
          <w:sz w:val="20"/>
          <w:szCs w:val="20"/>
          <w:highlight w:val="white"/>
        </w:rPr>
        <w:t>&lt;/manufacturedProduct&gt;</w:t>
      </w:r>
    </w:p>
    <w:p w14:paraId="58BFC072"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744A6D">
        <w:rPr>
          <w:rFonts w:ascii="Arial" w:hAnsi="Arial" w:cs="Arial"/>
          <w:color w:val="FF0000"/>
          <w:sz w:val="20"/>
          <w:szCs w:val="20"/>
          <w:highlight w:val="white"/>
        </w:rPr>
        <w:t xml:space="preserve">          &lt;/consumable&gt;</w:t>
      </w:r>
    </w:p>
    <w:p w14:paraId="4E164C71" w14:textId="77777777" w:rsidR="00574910" w:rsidRPr="00744A6D" w:rsidRDefault="00574910" w:rsidP="00E5404D">
      <w:pPr>
        <w:pStyle w:val="Snt2"/>
      </w:pPr>
    </w:p>
    <w:p w14:paraId="1DE507FE" w14:textId="0EF0E24D" w:rsidR="008D27F2" w:rsidRDefault="008D27F2" w:rsidP="008D27F2">
      <w:pPr>
        <w:pStyle w:val="Snt1"/>
      </w:pPr>
      <w:r>
        <w:t>7</w:t>
      </w:r>
      <w:r w:rsidRPr="00893219">
        <w:t xml:space="preserve">. </w:t>
      </w:r>
      <w:r w:rsidR="005C5716">
        <w:t>VAIHTOEHTOISESTI</w:t>
      </w:r>
      <w:r>
        <w:t xml:space="preserve"> PAKOLLINEN nolla tai yksi [0..1] entryRelationship</w:t>
      </w:r>
      <w:r w:rsidR="009A6BF5">
        <w:br/>
      </w:r>
      <w:bookmarkStart w:id="83"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83"/>
    <w:p w14:paraId="3FDC52B2" w14:textId="77777777" w:rsidR="00997491" w:rsidRDefault="00997491" w:rsidP="00997491">
      <w:pPr>
        <w:pStyle w:val="Snt2"/>
      </w:pPr>
      <w:r>
        <w:t>a. PAKOLLINEN yksi [</w:t>
      </w:r>
      <w:proofErr w:type="gramStart"/>
      <w:r>
        <w:t>1..</w:t>
      </w:r>
      <w:proofErr w:type="gramEnd"/>
      <w:r>
        <w:t>1] @typeCode=”COMP”</w:t>
      </w:r>
    </w:p>
    <w:p w14:paraId="025D590D" w14:textId="5E7CDB0E" w:rsidR="00997491" w:rsidRDefault="00997491" w:rsidP="00997491">
      <w:pPr>
        <w:pStyle w:val="Snt2"/>
      </w:pPr>
      <w:r>
        <w:t>b</w:t>
      </w:r>
      <w:r w:rsidRPr="00893219">
        <w:t xml:space="preserve">. PAKOLLINEN yksi [1..1]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r>
        <w:t>substanceAdministration</w:t>
      </w:r>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w:t>
      </w:r>
      <w:proofErr w:type="gramStart"/>
      <w:r w:rsidR="005A4AE6">
        <w:t>1..</w:t>
      </w:r>
      <w:proofErr w:type="gramEnd"/>
      <w:r w:rsidR="005A4AE6">
        <w:t>1] entryRelationship</w:t>
      </w:r>
    </w:p>
    <w:p w14:paraId="013EC21B" w14:textId="77777777" w:rsidR="00E5404D" w:rsidRDefault="00E5404D" w:rsidP="00E5404D">
      <w:pPr>
        <w:pStyle w:val="Snt2"/>
      </w:pPr>
      <w:r>
        <w:t>a. PAKOLLINEN yksi [</w:t>
      </w:r>
      <w:proofErr w:type="gramStart"/>
      <w:r>
        <w:t>1..</w:t>
      </w:r>
      <w:proofErr w:type="gramEnd"/>
      <w:r>
        <w:t>1] @typeCode=”COMP”</w:t>
      </w:r>
    </w:p>
    <w:p w14:paraId="57C3F79A" w14:textId="77777777" w:rsidR="00E5404D" w:rsidRDefault="00E5404D" w:rsidP="00E5404D">
      <w:pPr>
        <w:pStyle w:val="Snt2"/>
      </w:pPr>
      <w:r>
        <w:t>b</w:t>
      </w:r>
      <w:r w:rsidRPr="00893219">
        <w:t xml:space="preserve">. PAKOLLINEN yksi [1..1] </w:t>
      </w:r>
      <w:hyperlink w:anchor="_annos_tarvittaessa_–" w:history="1">
        <w:r w:rsidR="005A4AE6" w:rsidRPr="005A4AE6">
          <w:rPr>
            <w:rStyle w:val="Hyperlinkki"/>
          </w:rPr>
          <w:t>annos tarvittaessa</w:t>
        </w:r>
      </w:hyperlink>
      <w:r w:rsidRPr="00893219">
        <w:t xml:space="preserve"> (</w:t>
      </w:r>
      <w:r w:rsidR="00C841D4">
        <w:t>243</w:t>
      </w:r>
      <w:r w:rsidRPr="00893219">
        <w:t>) observation</w:t>
      </w:r>
    </w:p>
    <w:p w14:paraId="3C374C2A" w14:textId="179C24DD" w:rsidR="00E5404D" w:rsidRPr="00893219" w:rsidRDefault="009A7630" w:rsidP="00E5404D">
      <w:pPr>
        <w:pStyle w:val="Snt1"/>
      </w:pPr>
      <w:r>
        <w:t>9</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2FE7722A" w14:textId="77777777" w:rsidR="00E5404D" w:rsidRDefault="00E5404D" w:rsidP="00E5404D">
      <w:pPr>
        <w:pStyle w:val="Snt2"/>
      </w:pPr>
      <w:r>
        <w:t>a. PAKOLLINEN yksi [</w:t>
      </w:r>
      <w:proofErr w:type="gramStart"/>
      <w:r>
        <w:t>1..</w:t>
      </w:r>
      <w:proofErr w:type="gramEnd"/>
      <w:r>
        <w:t>1] @typeCode=”COMP”</w:t>
      </w:r>
    </w:p>
    <w:p w14:paraId="4B206E7E" w14:textId="77777777" w:rsidR="00E5404D" w:rsidRDefault="00E5404D" w:rsidP="00E5404D">
      <w:pPr>
        <w:pStyle w:val="Snt2"/>
      </w:pPr>
      <w:r>
        <w:t>b</w:t>
      </w:r>
      <w:r w:rsidRPr="00893219">
        <w:t xml:space="preserve">. PAKOLLINEN yksi [1..1]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observation</w:t>
      </w:r>
    </w:p>
    <w:p w14:paraId="2E4A4C65" w14:textId="2108AB5A" w:rsidR="00BA43E6" w:rsidRPr="00893219" w:rsidRDefault="00177C58" w:rsidP="00BA43E6">
      <w:pPr>
        <w:pStyle w:val="Snt1"/>
      </w:pPr>
      <w:r>
        <w:t>10</w:t>
      </w:r>
      <w:r w:rsidR="00BA43E6" w:rsidRPr="00893219">
        <w:t xml:space="preserve">. </w:t>
      </w:r>
      <w:r w:rsidR="00BA43E6">
        <w:t>VAPAAEHTOINEN nolla tai yksi [</w:t>
      </w:r>
      <w:proofErr w:type="gramStart"/>
      <w:r w:rsidR="00BA43E6">
        <w:t>0..</w:t>
      </w:r>
      <w:proofErr w:type="gramEnd"/>
      <w:r w:rsidR="00BA43E6">
        <w:t>1] entryRelationship</w:t>
      </w:r>
    </w:p>
    <w:p w14:paraId="73618EC9" w14:textId="77777777" w:rsidR="00BA43E6" w:rsidRDefault="00BA43E6" w:rsidP="00BA43E6">
      <w:pPr>
        <w:pStyle w:val="Snt2"/>
      </w:pPr>
      <w:r>
        <w:t>a. PAKOLLINEN yksi [</w:t>
      </w:r>
      <w:proofErr w:type="gramStart"/>
      <w:r>
        <w:t>1..</w:t>
      </w:r>
      <w:proofErr w:type="gramEnd"/>
      <w:r>
        <w:t>1] @typeCode=”COMP”</w:t>
      </w:r>
    </w:p>
    <w:p w14:paraId="4C10744B" w14:textId="5D59A0C4" w:rsidR="00BA43E6" w:rsidRDefault="00BA43E6" w:rsidP="00BA43E6">
      <w:pPr>
        <w:pStyle w:val="Snt2"/>
      </w:pPr>
      <w:r>
        <w:t>b</w:t>
      </w:r>
      <w:r w:rsidRPr="00893219">
        <w:t xml:space="preserve">. PAKOLLINEN yksi [1..1] </w:t>
      </w:r>
      <w:hyperlink w:anchor="_annosaika_–_observation" w:history="1">
        <w:r w:rsidR="00CD4918" w:rsidRPr="006376DB">
          <w:rPr>
            <w:rStyle w:val="Hyperlinkki"/>
          </w:rPr>
          <w:t>annosaika</w:t>
        </w:r>
      </w:hyperlink>
      <w:r w:rsidRPr="00893219">
        <w:t xml:space="preserve"> (</w:t>
      </w:r>
      <w:r w:rsidR="00CD4918">
        <w:t>240</w:t>
      </w:r>
      <w:r w:rsidRPr="00893219">
        <w:t>) observation</w:t>
      </w:r>
    </w:p>
    <w:p w14:paraId="662265F3" w14:textId="2AE2700A" w:rsidR="00E5404D" w:rsidRPr="00893219" w:rsidRDefault="00177C58" w:rsidP="00E5404D">
      <w:pPr>
        <w:pStyle w:val="Snt1"/>
      </w:pPr>
      <w:r>
        <w:t>11</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3FB52B03" w14:textId="77777777" w:rsidR="00E5404D" w:rsidRDefault="00E5404D" w:rsidP="00E5404D">
      <w:pPr>
        <w:pStyle w:val="Snt2"/>
      </w:pPr>
      <w:r>
        <w:t>a. PAKOLLINEN yksi [</w:t>
      </w:r>
      <w:proofErr w:type="gramStart"/>
      <w:r>
        <w:t>1..</w:t>
      </w:r>
      <w:proofErr w:type="gramEnd"/>
      <w:r>
        <w:t>1] @typeCode=”COMP”</w:t>
      </w:r>
    </w:p>
    <w:p w14:paraId="07D5C64A" w14:textId="77777777" w:rsidR="00E5404D" w:rsidRDefault="00E5404D" w:rsidP="00E5404D">
      <w:pPr>
        <w:pStyle w:val="Snt2"/>
      </w:pPr>
      <w:r>
        <w:t>b</w:t>
      </w:r>
      <w:r w:rsidRPr="00893219">
        <w:t xml:space="preserve">. PAKOLLINEN yksi [1..1]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observation</w:t>
      </w:r>
    </w:p>
    <w:p w14:paraId="2B95F755" w14:textId="77777777" w:rsidR="00E5404D" w:rsidRDefault="00E5404D" w:rsidP="00E5404D">
      <w:pPr>
        <w:pStyle w:val="Snt2"/>
      </w:pPr>
    </w:p>
    <w:bookmarkStart w:id="84" w:name="_annos_(fysikaalinen)_-"/>
    <w:bookmarkEnd w:id="84"/>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85" w:name="_Toc122512830"/>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substanceAdministration</w:t>
      </w:r>
      <w:bookmarkEnd w:id="8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FD22A0" w14:paraId="57391C20"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3E582967" w14:textId="1F74E139" w:rsidR="0020126E" w:rsidRPr="004C3F3B" w:rsidRDefault="0020126E"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r w:rsidR="00BC2D79">
              <w:rPr>
                <w:sz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w:t>
      </w:r>
      <w:proofErr w:type="gramStart"/>
      <w:r w:rsidRPr="00C72E18">
        <w:t>1..</w:t>
      </w:r>
      <w:proofErr w:type="gramEnd"/>
      <w:r w:rsidRPr="00C72E18">
        <w:t>1] @classCode="</w:t>
      </w:r>
      <w:r>
        <w:t>SBADM</w:t>
      </w:r>
      <w:r w:rsidRPr="00C72E18">
        <w:t>" ja yksi [1..1] @moodCode="EVN"</w:t>
      </w:r>
    </w:p>
    <w:p w14:paraId="6515DF6D" w14:textId="511F2DB8" w:rsidR="0020126E" w:rsidRDefault="0066745E" w:rsidP="0020126E">
      <w:pPr>
        <w:pStyle w:val="Snt1"/>
      </w:pPr>
      <w:r>
        <w:t>2</w:t>
      </w:r>
      <w:r w:rsidR="0020126E" w:rsidRPr="00C72E18">
        <w:t>. PAKOLLINEN yksi [</w:t>
      </w:r>
      <w:proofErr w:type="gramStart"/>
      <w:r w:rsidR="0020126E" w:rsidRPr="00C72E18">
        <w:t>1..</w:t>
      </w:r>
      <w:proofErr w:type="gramEnd"/>
      <w:r w:rsidR="0020126E" w:rsidRPr="00C72E18">
        <w:t>1] code/@code="</w:t>
      </w:r>
      <w:r w:rsidR="0020126E">
        <w:t>2</w:t>
      </w:r>
      <w:r>
        <w:t>41</w:t>
      </w:r>
      <w:r w:rsidR="0020126E">
        <w:t>” annos</w:t>
      </w:r>
      <w:r>
        <w:t xml:space="preserve"> (fysikaalinen) </w:t>
      </w:r>
      <w:r w:rsidR="0020126E" w:rsidRPr="00C72E18">
        <w:t xml:space="preserve">(codeSystem: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PAKOLLINEN yksi [</w:t>
      </w:r>
      <w:proofErr w:type="gramStart"/>
      <w:r w:rsidR="00016709" w:rsidRPr="00AC3C96">
        <w:t>1..</w:t>
      </w:r>
      <w:proofErr w:type="gramEnd"/>
      <w:r w:rsidR="00016709" w:rsidRPr="00AC3C96">
        <w:t xml:space="preserve">1] </w:t>
      </w:r>
      <w:r w:rsidR="00016709">
        <w:t>doseQuantity</w:t>
      </w:r>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a. VAIHTOEHTOISESTI PAKOLLINEN nolla tai yksi [</w:t>
      </w:r>
      <w:proofErr w:type="gramStart"/>
      <w:r>
        <w:t>0..</w:t>
      </w:r>
      <w:proofErr w:type="gramEnd"/>
      <w:r>
        <w:t xml:space="preserve">1] </w:t>
      </w:r>
    </w:p>
    <w:p w14:paraId="4DB01463" w14:textId="77777777" w:rsidR="00016709" w:rsidRDefault="00016709" w:rsidP="00016709">
      <w:pPr>
        <w:pStyle w:val="Snt3"/>
      </w:pPr>
      <w:r>
        <w:t>a. PAKOLLINEN yksi [</w:t>
      </w:r>
      <w:proofErr w:type="gramStart"/>
      <w:r>
        <w:t>1..</w:t>
      </w:r>
      <w:proofErr w:type="gramEnd"/>
      <w:r>
        <w:t>1] center</w:t>
      </w:r>
    </w:p>
    <w:p w14:paraId="770AEB69" w14:textId="77777777" w:rsidR="00016709" w:rsidRDefault="00016709" w:rsidP="00016709">
      <w:pPr>
        <w:pStyle w:val="Snt4"/>
      </w:pPr>
      <w:r>
        <w:t>a. PAKOLLINEN yksi [</w:t>
      </w:r>
      <w:proofErr w:type="gramStart"/>
      <w:r>
        <w:t>1..</w:t>
      </w:r>
      <w:proofErr w:type="gramEnd"/>
      <w:r>
        <w:t>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614997BA" w14:textId="77777777" w:rsidR="00016709" w:rsidRDefault="00016709" w:rsidP="00016709">
      <w:pPr>
        <w:pStyle w:val="Snt4"/>
        <w:rPr>
          <w:bCs/>
        </w:rPr>
      </w:pPr>
      <w:r>
        <w:rPr>
          <w:b/>
        </w:rPr>
        <w:t>Esimerkki</w:t>
      </w:r>
      <w:r w:rsidRPr="00F70C09">
        <w:rPr>
          <w:b/>
        </w:rPr>
        <w:t>:</w:t>
      </w:r>
      <w:r>
        <w:rPr>
          <w:b/>
        </w:rPr>
        <w:t xml:space="preserve"> </w:t>
      </w:r>
      <w:r w:rsidRPr="008A5B55">
        <w:rPr>
          <w:bCs/>
        </w:rPr>
        <w:t>&lt;</w:t>
      </w:r>
      <w:r w:rsidRPr="00D32773">
        <w:rPr>
          <w:rStyle w:val="XMLDarkRed"/>
          <w:rFonts w:ascii="Times New Roman" w:hAnsi="Times New Roman"/>
          <w:sz w:val="22"/>
          <w:highlight w:val="white"/>
        </w:rPr>
        <w:t>center</w:t>
      </w:r>
      <w:r w:rsidRPr="008A5B55">
        <w:rPr>
          <w:bCs/>
        </w:rPr>
        <w:t xml:space="preserve"> </w:t>
      </w:r>
      <w:r w:rsidRPr="009B76B0">
        <w:rPr>
          <w:rStyle w:val="XMLRed"/>
          <w:rFonts w:ascii="Times New Roman" w:hAnsi="Times New Roman"/>
          <w:sz w:val="22"/>
          <w:highlight w:val="white"/>
          <w:lang w:val="de-DE"/>
        </w:rPr>
        <w:t>value</w:t>
      </w:r>
      <w:r w:rsidRPr="008A5B55">
        <w:rPr>
          <w:bCs/>
        </w:rPr>
        <w:t xml:space="preserve">="50" </w:t>
      </w:r>
      <w:r w:rsidRPr="009B76B0">
        <w:rPr>
          <w:rStyle w:val="XMLRed"/>
          <w:rFonts w:ascii="Times New Roman" w:hAnsi="Times New Roman"/>
          <w:sz w:val="22"/>
          <w:highlight w:val="white"/>
          <w:lang w:val="de-DE"/>
        </w:rPr>
        <w:t>unit</w:t>
      </w:r>
      <w:r w:rsidRPr="008A5B55">
        <w:rPr>
          <w:bCs/>
        </w:rPr>
        <w:t>="mg"/&gt;</w:t>
      </w:r>
    </w:p>
    <w:p w14:paraId="69B0B77D" w14:textId="77777777" w:rsidR="00016709" w:rsidRDefault="00016709" w:rsidP="00016709">
      <w:pPr>
        <w:pStyle w:val="Snt4"/>
        <w:rPr>
          <w:bCs/>
        </w:rPr>
      </w:pPr>
    </w:p>
    <w:p w14:paraId="1D3E6C65" w14:textId="77777777" w:rsidR="00016709" w:rsidRDefault="00016709" w:rsidP="00016709">
      <w:pPr>
        <w:pStyle w:val="Snt2"/>
      </w:pPr>
      <w:r>
        <w:t>b. VAIHTOEHTOISESTI PAKOLLINEN nolla tai yksi [</w:t>
      </w:r>
      <w:proofErr w:type="gramStart"/>
      <w:r>
        <w:t>0..</w:t>
      </w:r>
      <w:proofErr w:type="gramEnd"/>
      <w:r>
        <w:t xml:space="preserve">1] </w:t>
      </w:r>
    </w:p>
    <w:p w14:paraId="7ED11084" w14:textId="77777777" w:rsidR="00016709" w:rsidRDefault="00016709" w:rsidP="00016709">
      <w:pPr>
        <w:pStyle w:val="Snt3"/>
      </w:pPr>
      <w:r>
        <w:t>a. PAKOLLINEN yksi [</w:t>
      </w:r>
      <w:proofErr w:type="gramStart"/>
      <w:r>
        <w:t>1..</w:t>
      </w:r>
      <w:proofErr w:type="gramEnd"/>
      <w:r>
        <w:t>1] low</w:t>
      </w:r>
    </w:p>
    <w:p w14:paraId="35739024" w14:textId="77777777" w:rsidR="00016709" w:rsidRDefault="00016709" w:rsidP="00016709">
      <w:pPr>
        <w:pStyle w:val="Snt4"/>
      </w:pPr>
      <w:r>
        <w:t>a. PAKOLLINEN yksi [</w:t>
      </w:r>
      <w:proofErr w:type="gramStart"/>
      <w:r>
        <w:t>1..</w:t>
      </w:r>
      <w:proofErr w:type="gramEnd"/>
      <w:r>
        <w:t xml:space="preserve">1] low/@value ja low/@unit, arvo annetaan PQ-tietotyypillä </w:t>
      </w:r>
    </w:p>
    <w:p w14:paraId="2D6D760B" w14:textId="77777777" w:rsidR="00016709" w:rsidRDefault="00016709" w:rsidP="00016709">
      <w:pPr>
        <w:pStyle w:val="Snt4"/>
      </w:pPr>
    </w:p>
    <w:p w14:paraId="5B5649FA" w14:textId="0CA41422"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1860EEB0"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low</w:t>
      </w:r>
      <w:r w:rsidRPr="00D57249">
        <w:rPr>
          <w:bCs/>
        </w:rPr>
        <w:t xml:space="preserve"> </w:t>
      </w:r>
      <w:r w:rsidRPr="009B76B0">
        <w:rPr>
          <w:rStyle w:val="XMLRed"/>
          <w:rFonts w:ascii="Times New Roman" w:hAnsi="Times New Roman"/>
          <w:sz w:val="22"/>
          <w:highlight w:val="white"/>
          <w:lang w:val="de-DE"/>
        </w:rPr>
        <w:t>value</w:t>
      </w:r>
      <w:r w:rsidRPr="00D57249">
        <w:rPr>
          <w:bCs/>
        </w:rPr>
        <w:t xml:space="preserve">="50" </w:t>
      </w:r>
      <w:r w:rsidRPr="009B76B0">
        <w:rPr>
          <w:rStyle w:val="XMLRed"/>
          <w:rFonts w:ascii="Times New Roman" w:hAnsi="Times New Roman"/>
          <w:sz w:val="22"/>
          <w:highlight w:val="white"/>
          <w:lang w:val="de-DE"/>
        </w:rPr>
        <w:t>unit</w:t>
      </w:r>
      <w:r w:rsidRPr="00D57249">
        <w:rPr>
          <w:bCs/>
        </w:rPr>
        <w:t>="mg"/&gt;</w:t>
      </w:r>
    </w:p>
    <w:p w14:paraId="4AD913A0" w14:textId="77777777" w:rsidR="00016709" w:rsidRDefault="00016709" w:rsidP="00016709">
      <w:pPr>
        <w:pStyle w:val="Snt4"/>
      </w:pPr>
    </w:p>
    <w:p w14:paraId="0FC47797" w14:textId="77777777" w:rsidR="00016709" w:rsidRDefault="00016709" w:rsidP="00016709">
      <w:pPr>
        <w:pStyle w:val="Snt3"/>
      </w:pPr>
      <w:r>
        <w:t>b. PAKOLLINEN yksi [</w:t>
      </w:r>
      <w:proofErr w:type="gramStart"/>
      <w:r>
        <w:t>1..</w:t>
      </w:r>
      <w:proofErr w:type="gramEnd"/>
      <w:r>
        <w:t>1] high</w:t>
      </w:r>
    </w:p>
    <w:p w14:paraId="7F2C8C55" w14:textId="77777777" w:rsidR="00016709" w:rsidRDefault="00016709" w:rsidP="00016709">
      <w:pPr>
        <w:pStyle w:val="Snt4"/>
      </w:pPr>
      <w:r>
        <w:t>a. PAKOLLINEN yksi [</w:t>
      </w:r>
      <w:proofErr w:type="gramStart"/>
      <w:r>
        <w:t>1..</w:t>
      </w:r>
      <w:proofErr w:type="gramEnd"/>
      <w:r>
        <w:t>1] high/@value ja high/@unit, arvo annetaan PQ-tietotyypillä</w:t>
      </w:r>
    </w:p>
    <w:p w14:paraId="6B1086B9" w14:textId="77777777" w:rsidR="00016709" w:rsidRDefault="00016709" w:rsidP="00016709">
      <w:pPr>
        <w:pStyle w:val="Snt4"/>
      </w:pPr>
    </w:p>
    <w:p w14:paraId="740D4C22" w14:textId="050D564C"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3D2EA7F7"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high</w:t>
      </w:r>
      <w:r w:rsidRPr="00D57249">
        <w:rPr>
          <w:bCs/>
        </w:rPr>
        <w:t xml:space="preserve"> </w:t>
      </w:r>
      <w:r w:rsidRPr="009174D4">
        <w:rPr>
          <w:rStyle w:val="XMLRed"/>
          <w:rFonts w:ascii="Times New Roman" w:hAnsi="Times New Roman"/>
          <w:sz w:val="22"/>
          <w:highlight w:val="white"/>
          <w:lang w:val="de-DE"/>
        </w:rPr>
        <w:t>value</w:t>
      </w:r>
      <w:r w:rsidRPr="00D57249">
        <w:rPr>
          <w:bCs/>
        </w:rPr>
        <w:t>="</w:t>
      </w:r>
      <w:r>
        <w:rPr>
          <w:bCs/>
        </w:rPr>
        <w:t>100</w:t>
      </w:r>
      <w:r w:rsidRPr="00D57249">
        <w:rPr>
          <w:bCs/>
        </w:rPr>
        <w:t xml:space="preserve">" </w:t>
      </w:r>
      <w:r w:rsidRPr="009174D4">
        <w:rPr>
          <w:rStyle w:val="XMLRed"/>
          <w:rFonts w:ascii="Times New Roman" w:hAnsi="Times New Roman"/>
          <w:sz w:val="22"/>
          <w:highlight w:val="white"/>
          <w:lang w:val="de-DE"/>
        </w:rPr>
        <w:t>unit</w:t>
      </w:r>
      <w:r w:rsidRPr="00D57249">
        <w:rPr>
          <w:bCs/>
        </w:rPr>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PAKOLLINEN yksi [</w:t>
      </w:r>
      <w:proofErr w:type="gramStart"/>
      <w:r w:rsidR="0020126E" w:rsidRPr="00AC3C96">
        <w:t>1..</w:t>
      </w:r>
      <w:proofErr w:type="gramEnd"/>
      <w:r w:rsidR="0020126E" w:rsidRPr="00AC3C96">
        <w:t xml:space="preserve">1] </w:t>
      </w:r>
      <w:r w:rsidR="0020126E">
        <w:t>consumable</w:t>
      </w:r>
    </w:p>
    <w:p w14:paraId="196E456A" w14:textId="77777777" w:rsidR="0020126E" w:rsidRDefault="0020126E" w:rsidP="0020126E">
      <w:pPr>
        <w:pStyle w:val="Snt2"/>
      </w:pPr>
      <w:r>
        <w:t>a. PAKOLLINEN yksi [</w:t>
      </w:r>
      <w:proofErr w:type="gramStart"/>
      <w:r>
        <w:t>1..</w:t>
      </w:r>
      <w:proofErr w:type="gramEnd"/>
      <w:r>
        <w:t xml:space="preserve">1] </w:t>
      </w:r>
      <w:r w:rsidRPr="00DD0B04">
        <w:t>manufacturedProduct</w:t>
      </w:r>
    </w:p>
    <w:p w14:paraId="3669A5DC" w14:textId="77777777" w:rsidR="0020126E" w:rsidRDefault="0020126E" w:rsidP="0020126E">
      <w:pPr>
        <w:pStyle w:val="Snt3"/>
      </w:pPr>
      <w:r>
        <w:t>a. PAKOLLINEN yksi [</w:t>
      </w:r>
      <w:proofErr w:type="gramStart"/>
      <w:r>
        <w:t>1..</w:t>
      </w:r>
      <w:proofErr w:type="gramEnd"/>
      <w:r>
        <w:t xml:space="preserve">1] </w:t>
      </w:r>
      <w:r w:rsidRPr="00FE5162">
        <w:t>manufacturedLabeledDrug</w:t>
      </w:r>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roofErr w:type="gramStart"/>
      <w:r w:rsidRPr="00F84B82">
        <w:rPr>
          <w:rFonts w:ascii="Arial" w:hAnsi="Arial" w:cs="Arial"/>
          <w:sz w:val="20"/>
          <w:szCs w:val="20"/>
        </w:rPr>
        <w:t>&lt;!--</w:t>
      </w:r>
      <w:proofErr w:type="gramEnd"/>
      <w:r w:rsidRPr="00F84B82">
        <w:rPr>
          <w:rFonts w:ascii="Arial" w:hAnsi="Arial" w:cs="Arial"/>
          <w:sz w:val="20"/>
          <w:szCs w:val="20"/>
        </w:rPr>
        <w:t xml:space="preserve">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proofErr w:type="gramStart"/>
      <w:r w:rsidR="00A25F9A" w:rsidRPr="006461E7">
        <w:rPr>
          <w:rFonts w:ascii="Arial" w:hAnsi="Arial" w:cs="Arial"/>
          <w:sz w:val="20"/>
          <w:szCs w:val="20"/>
          <w:lang w:val="en-US"/>
        </w:rPr>
        <w:t>&lt;!--</w:t>
      </w:r>
      <w:proofErr w:type="gramEnd"/>
      <w:r w:rsidR="00A25F9A" w:rsidRPr="006461E7">
        <w:rPr>
          <w:rFonts w:ascii="Arial" w:hAnsi="Arial" w:cs="Arial"/>
          <w:sz w:val="20"/>
          <w:szCs w:val="20"/>
          <w:lang w:val="en-US"/>
        </w:rPr>
        <w:t xml:space="preserve">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proofErr w:type="gramStart"/>
      <w:r w:rsidRPr="00F84B82">
        <w:rPr>
          <w:rStyle w:val="XMLDarkRed"/>
          <w:rFonts w:cs="Arial"/>
          <w:sz w:val="20"/>
          <w:szCs w:val="20"/>
          <w:highlight w:val="white"/>
          <w:lang w:val="en-GB"/>
        </w:rPr>
        <w:t>doseQuantity</w:t>
      </w:r>
      <w:proofErr w:type="gramEnd"/>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3539F499" w14:textId="77777777" w:rsidR="001137EB" w:rsidRPr="00921DF0" w:rsidRDefault="001137EB" w:rsidP="001137EB">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B6954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2D587BD"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4C53A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5C3643"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p>
    <w:p w14:paraId="277212CF" w14:textId="77777777" w:rsidR="00A25F9A" w:rsidRDefault="00A25F9A" w:rsidP="00A25F9A">
      <w:pPr>
        <w:pStyle w:val="Snt1"/>
      </w:pPr>
    </w:p>
    <w:bookmarkStart w:id="86" w:name="_annos_tarvittaessa_–"/>
    <w:bookmarkEnd w:id="86"/>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87" w:name="_Toc122512831"/>
      <w:r w:rsidR="006C14F2" w:rsidRPr="008A774F">
        <w:rPr>
          <w:rStyle w:val="Hyperlinkki"/>
          <w:b/>
          <w:sz w:val="24"/>
        </w:rPr>
        <w:t>annos tarvittaessa</w:t>
      </w:r>
      <w:r w:rsidRPr="008A774F">
        <w:rPr>
          <w:b/>
          <w:sz w:val="24"/>
        </w:rPr>
        <w:fldChar w:fldCharType="end"/>
      </w:r>
      <w:r w:rsidR="006C14F2" w:rsidRPr="008A774F">
        <w:rPr>
          <w:b/>
          <w:sz w:val="24"/>
        </w:rPr>
        <w:t xml:space="preserve"> – observation</w:t>
      </w:r>
      <w:bookmarkEnd w:id="8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FD22A0" w14:paraId="45C1C9F3"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7B0C14D4"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7ACD388A"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243</w:t>
      </w:r>
      <w:r>
        <w:t xml:space="preserve">” annos tarvittaessa </w:t>
      </w:r>
      <w:r w:rsidRPr="00C72E18">
        <w:t xml:space="preserve">(codeSystem: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3. PAKOLLINEN yksi [</w:t>
      </w:r>
      <w:proofErr w:type="gramStart"/>
      <w:r w:rsidRPr="00AC3C96">
        <w:t>1..</w:t>
      </w:r>
      <w:proofErr w:type="gramEnd"/>
      <w:r w:rsidRPr="00AC3C96">
        <w:t xml:space="preserve">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00502FAE">
        <w:rPr>
          <w:b/>
        </w:rPr>
        <w:t>Toteutusohje:</w:t>
      </w:r>
      <w:r>
        <w:t xml:space="preserve"> Oletusarvo on false,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16599E"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highlight w:val="white"/>
        </w:rPr>
        <w:t>entryRelationship</w:t>
      </w:r>
      <w:r w:rsidRPr="0016599E">
        <w:rPr>
          <w:rFonts w:ascii="Arial" w:hAnsi="Arial" w:cs="Arial"/>
          <w:sz w:val="20"/>
          <w:szCs w:val="20"/>
        </w:rPr>
        <w:t xml:space="preserve"> </w:t>
      </w:r>
      <w:r w:rsidRPr="004A78C1">
        <w:rPr>
          <w:rStyle w:val="XMLRed"/>
          <w:sz w:val="20"/>
          <w:highlight w:val="white"/>
          <w:lang w:val="de-DE"/>
        </w:rPr>
        <w:t>typeCode</w:t>
      </w:r>
      <w:r w:rsidRPr="0016599E">
        <w:rPr>
          <w:rFonts w:ascii="Arial" w:hAnsi="Arial" w:cs="Arial"/>
          <w:sz w:val="20"/>
          <w:szCs w:val="20"/>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4A78C1">
        <w:rPr>
          <w:rStyle w:val="XMLDarkRed"/>
          <w:sz w:val="20"/>
          <w:szCs w:val="22"/>
          <w:highlight w:val="white"/>
          <w:lang w:val="en-GB"/>
        </w:rPr>
        <w:t>observation</w:t>
      </w:r>
      <w:r w:rsidRPr="00D32773">
        <w:rPr>
          <w:rFonts w:ascii="Arial" w:hAnsi="Arial" w:cs="Arial"/>
          <w:sz w:val="20"/>
          <w:szCs w:val="20"/>
          <w:lang w:val="en-US"/>
        </w:rPr>
        <w:t xml:space="preserve"> </w:t>
      </w:r>
      <w:r w:rsidRPr="004A78C1">
        <w:rPr>
          <w:rStyle w:val="XMLRed"/>
          <w:sz w:val="20"/>
          <w:highlight w:val="white"/>
          <w:lang w:val="de-DE"/>
        </w:rPr>
        <w:t>classCode</w:t>
      </w:r>
      <w:r w:rsidRPr="00D32773">
        <w:rPr>
          <w:rFonts w:ascii="Arial" w:hAnsi="Arial" w:cs="Arial"/>
          <w:sz w:val="20"/>
          <w:szCs w:val="20"/>
          <w:lang w:val="en-US"/>
        </w:rPr>
        <w:t xml:space="preserve">="OBS" </w:t>
      </w:r>
      <w:r w:rsidRPr="004A78C1">
        <w:rPr>
          <w:rStyle w:val="XMLRed"/>
          <w:sz w:val="20"/>
          <w:highlight w:val="white"/>
          <w:lang w:val="de-DE"/>
        </w:rPr>
        <w:t>moodCode</w:t>
      </w:r>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2"/>
          <w:highlight w:val="white"/>
        </w:rPr>
        <w:t>code</w:t>
      </w:r>
      <w:r w:rsidR="007E5631" w:rsidRPr="004A78C1">
        <w:rPr>
          <w:rFonts w:ascii="Arial" w:hAnsi="Arial" w:cs="Arial"/>
          <w:sz w:val="20"/>
          <w:szCs w:val="20"/>
        </w:rPr>
        <w:t xml:space="preserve"> </w:t>
      </w:r>
      <w:r w:rsidR="007E5631" w:rsidRPr="00507F6A">
        <w:rPr>
          <w:rStyle w:val="XMLRed"/>
          <w:sz w:val="20"/>
          <w:highlight w:val="white"/>
          <w:lang w:val="de-DE"/>
        </w:rPr>
        <w:t>code</w:t>
      </w:r>
      <w:r w:rsidR="007E5631" w:rsidRPr="004A78C1">
        <w:rPr>
          <w:rFonts w:ascii="Arial" w:hAnsi="Arial" w:cs="Arial"/>
          <w:sz w:val="20"/>
          <w:szCs w:val="20"/>
        </w:rPr>
        <w:t xml:space="preserve">="243" </w:t>
      </w:r>
      <w:r w:rsidR="007E5631" w:rsidRPr="00507F6A">
        <w:rPr>
          <w:rStyle w:val="XMLRed"/>
          <w:sz w:val="20"/>
          <w:highlight w:val="white"/>
          <w:lang w:val="de-DE"/>
        </w:rPr>
        <w:t>codeSystem</w:t>
      </w:r>
      <w:r w:rsidR="007E5631" w:rsidRPr="004A78C1">
        <w:rPr>
          <w:rFonts w:ascii="Arial" w:hAnsi="Arial" w:cs="Arial"/>
          <w:sz w:val="20"/>
          <w:szCs w:val="20"/>
        </w:rPr>
        <w:t xml:space="preserve">="1.2.246.537.6.12.2002.126" </w:t>
      </w:r>
      <w:r w:rsidR="007E5631" w:rsidRPr="004A78C1">
        <w:rPr>
          <w:rStyle w:val="XMLRed"/>
          <w:sz w:val="20"/>
          <w:highlight w:val="white"/>
          <w:lang w:val="de-DE"/>
        </w:rPr>
        <w:t>codeSystemName</w:t>
      </w:r>
      <w:r w:rsidR="007E5631" w:rsidRPr="004A78C1">
        <w:rPr>
          <w:rFonts w:ascii="Arial" w:hAnsi="Arial" w:cs="Arial"/>
          <w:sz w:val="20"/>
          <w:szCs w:val="20"/>
        </w:rPr>
        <w:t xml:space="preserve">="Lääkityslista" </w:t>
      </w:r>
      <w:r w:rsidR="007E5631" w:rsidRPr="004A78C1">
        <w:rPr>
          <w:rStyle w:val="XMLRed"/>
          <w:sz w:val="20"/>
          <w:highlight w:val="white"/>
          <w:lang w:val="de-DE"/>
        </w:rPr>
        <w:t>displayName</w:t>
      </w:r>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2"/>
          <w:highlight w:val="white"/>
          <w:lang w:val="en-GB"/>
        </w:rPr>
        <w:t>value</w:t>
      </w:r>
      <w:r w:rsidR="007E5631" w:rsidRPr="00D32773">
        <w:rPr>
          <w:rFonts w:ascii="Arial" w:hAnsi="Arial" w:cs="Arial"/>
          <w:sz w:val="20"/>
          <w:szCs w:val="20"/>
          <w:lang w:val="en-US"/>
        </w:rPr>
        <w:t xml:space="preserve"> </w:t>
      </w:r>
      <w:r w:rsidR="007E5631" w:rsidRPr="004A78C1">
        <w:rPr>
          <w:rStyle w:val="XMLRed"/>
          <w:sz w:val="20"/>
          <w:highlight w:val="white"/>
          <w:lang w:val="de-DE"/>
        </w:rPr>
        <w:t>value</w:t>
      </w:r>
      <w:r w:rsidR="007E5631" w:rsidRPr="00D32773">
        <w:rPr>
          <w:rFonts w:ascii="Arial" w:hAnsi="Arial" w:cs="Arial"/>
          <w:sz w:val="20"/>
          <w:szCs w:val="20"/>
          <w:lang w:val="en-US"/>
        </w:rPr>
        <w:t xml:space="preserve">="true" </w:t>
      </w:r>
      <w:r w:rsidR="007E5631" w:rsidRPr="004A78C1">
        <w:rPr>
          <w:rStyle w:val="XMLRed"/>
          <w:sz w:val="20"/>
          <w:highlight w:val="white"/>
          <w:lang w:val="de-DE"/>
        </w:rPr>
        <w:t>xsi</w:t>
      </w:r>
      <w:proofErr w:type="gramStart"/>
      <w:r w:rsidR="007E5631" w:rsidRPr="004A78C1">
        <w:rPr>
          <w:rStyle w:val="XMLRed"/>
          <w:sz w:val="20"/>
          <w:highlight w:val="white"/>
          <w:lang w:val="de-DE"/>
        </w:rPr>
        <w:t>:type</w:t>
      </w:r>
      <w:proofErr w:type="gramEnd"/>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4A78C1">
        <w:rPr>
          <w:rStyle w:val="XMLDarkRed"/>
          <w:rFonts w:eastAsia="Times New Roman"/>
          <w:sz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r w:rsidRPr="004A78C1">
        <w:rPr>
          <w:rStyle w:val="XMLDarkRed"/>
          <w:rFonts w:eastAsia="Times New Roman"/>
          <w:sz w:val="20"/>
          <w:highlight w:val="white"/>
          <w:lang w:val="en-GB" w:eastAsia="fi-FI"/>
        </w:rPr>
        <w:t>entryRelationship</w:t>
      </w:r>
      <w:r w:rsidRPr="004A78C1">
        <w:rPr>
          <w:rFonts w:ascii="Arial" w:hAnsi="Arial" w:cs="Arial"/>
          <w:sz w:val="20"/>
          <w:szCs w:val="20"/>
        </w:rPr>
        <w:t>&gt;</w:t>
      </w:r>
    </w:p>
    <w:p w14:paraId="2F374AAC" w14:textId="77777777" w:rsidR="007E5631" w:rsidRDefault="007E5631" w:rsidP="00893219">
      <w:pPr>
        <w:pStyle w:val="Snt1"/>
      </w:pPr>
    </w:p>
    <w:bookmarkStart w:id="88" w:name="_annosajankohta_–_observation"/>
    <w:bookmarkEnd w:id="88"/>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89" w:name="_Toc122512832"/>
      <w:r w:rsidR="006C14F2" w:rsidRPr="008A774F">
        <w:rPr>
          <w:rStyle w:val="Hyperlinkki"/>
          <w:b/>
          <w:sz w:val="24"/>
        </w:rPr>
        <w:t>annosajankohta</w:t>
      </w:r>
      <w:r w:rsidRPr="008A774F">
        <w:rPr>
          <w:b/>
          <w:sz w:val="24"/>
        </w:rPr>
        <w:fldChar w:fldCharType="end"/>
      </w:r>
      <w:r w:rsidR="006C14F2" w:rsidRPr="008A774F">
        <w:rPr>
          <w:b/>
          <w:sz w:val="24"/>
        </w:rPr>
        <w:t xml:space="preserve"> – observation</w:t>
      </w:r>
      <w:bookmarkEnd w:id="8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FD22A0" w14:paraId="1044B46F"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03620D30"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18078AB2"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244</w:t>
      </w:r>
      <w:r>
        <w:t>” annosajankohta</w:t>
      </w:r>
      <w:r w:rsidRPr="00C72E18">
        <w:t xml:space="preserve"> (codeSystem: </w:t>
      </w:r>
      <w:r w:rsidRPr="001A4C0B">
        <w:t>1.2.246.537.6.12.2002.126</w:t>
      </w:r>
      <w:r>
        <w:t xml:space="preserve"> Lääkityslista</w:t>
      </w:r>
      <w:r w:rsidRPr="00C72E18">
        <w:t>)</w:t>
      </w:r>
    </w:p>
    <w:p w14:paraId="4E919B67" w14:textId="000B66E9" w:rsidR="00061731" w:rsidRDefault="005A4AE6" w:rsidP="00893219">
      <w:pPr>
        <w:pStyle w:val="Snt1"/>
      </w:pPr>
      <w:r w:rsidRPr="00AC3C96">
        <w:t>3. PAKOLLINEN yksi [</w:t>
      </w:r>
      <w:proofErr w:type="gramStart"/>
      <w:r w:rsidRPr="00AC3C96">
        <w:t>1..</w:t>
      </w:r>
      <w:proofErr w:type="gramEnd"/>
      <w:r w:rsidRPr="00AC3C96">
        <w:t xml:space="preserve">1] value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 xml:space="preserve">(codeSystem: </w:t>
      </w:r>
      <w:r w:rsidR="00107A5B" w:rsidRPr="00107A5B">
        <w:t>1.2.246.537.6.137</w:t>
      </w:r>
      <w:r w:rsidR="00F37ACA">
        <w:t>.202001</w:t>
      </w:r>
      <w:r w:rsidRPr="00086A37">
        <w:t>) C</w:t>
      </w:r>
      <w:r>
        <w:t>E</w:t>
      </w:r>
      <w:r w:rsidRPr="00086A37">
        <w:t>-tietotyypillä</w:t>
      </w:r>
    </w:p>
    <w:p w14:paraId="5077B436" w14:textId="77777777" w:rsidR="003F403A" w:rsidRDefault="003F403A" w:rsidP="00893219">
      <w:pPr>
        <w:pStyle w:val="Snt1"/>
      </w:pPr>
    </w:p>
    <w:p w14:paraId="6E2AF9B9" w14:textId="295AEEAD" w:rsidR="00630E2D" w:rsidRDefault="003F403A" w:rsidP="00893219">
      <w:pPr>
        <w:pStyle w:val="Snt1"/>
        <w:rPr>
          <w:b/>
          <w:bCs/>
        </w:rPr>
      </w:pPr>
      <w:r w:rsidRPr="00493FBB">
        <w:rPr>
          <w:b/>
          <w:bCs/>
        </w:rPr>
        <w:t>Toteutusohje:</w:t>
      </w:r>
      <w:r>
        <w:rPr>
          <w:b/>
          <w:bCs/>
        </w:rPr>
        <w:t xml:space="preserve"> </w:t>
      </w:r>
      <w:r w:rsidRPr="003F403A">
        <w:rPr>
          <w:bCs/>
        </w:rPr>
        <w:t>Annosajankohtaa ei saa antaa samanaikaisesti annosajan</w:t>
      </w:r>
      <w:r>
        <w:rPr>
          <w:bCs/>
        </w:rPr>
        <w:t xml:space="preserve"> (240)</w:t>
      </w:r>
      <w:r w:rsidRPr="003F403A">
        <w:rPr>
          <w:bCs/>
        </w:rPr>
        <w:t xml:space="preserve"> kanssa. Yksittäiselle annokselle voi antaa vain toisen kerrallaan.</w:t>
      </w:r>
    </w:p>
    <w:p w14:paraId="748266B6" w14:textId="77777777" w:rsidR="003F403A" w:rsidRDefault="003F403A" w:rsidP="00893219">
      <w:pPr>
        <w:pStyle w:val="Snt1"/>
      </w:pPr>
    </w:p>
    <w:p w14:paraId="5C7B4FED" w14:textId="5CB18234" w:rsidR="001A76D6" w:rsidRDefault="001A76D6" w:rsidP="00893219">
      <w:pPr>
        <w:pStyle w:val="Snt1"/>
        <w:rPr>
          <w:b/>
          <w:bCs/>
        </w:rPr>
      </w:pPr>
      <w:r w:rsidRPr="001A76D6">
        <w:rPr>
          <w:b/>
          <w:bCs/>
        </w:rPr>
        <w:t>Esimerkki:</w:t>
      </w:r>
    </w:p>
    <w:p w14:paraId="162D631E" w14:textId="51097FB2" w:rsidR="004A2E4A" w:rsidRPr="004A78C1" w:rsidRDefault="004A2E4A" w:rsidP="004A2E4A">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annosajankohta--&gt;</w:t>
      </w:r>
    </w:p>
    <w:p w14:paraId="66403CB4" w14:textId="77777777" w:rsidR="004A2E4A" w:rsidRPr="0016599E"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szCs w:val="22"/>
          <w:highlight w:val="white"/>
        </w:rPr>
        <w:t>entryRelationship</w:t>
      </w:r>
      <w:r w:rsidRPr="0016599E">
        <w:rPr>
          <w:rFonts w:ascii="Arial" w:hAnsi="Arial" w:cs="Arial"/>
          <w:sz w:val="20"/>
          <w:szCs w:val="20"/>
        </w:rPr>
        <w:t xml:space="preserve"> </w:t>
      </w:r>
      <w:r w:rsidRPr="00507F6A">
        <w:rPr>
          <w:rStyle w:val="XMLRed"/>
          <w:sz w:val="20"/>
          <w:highlight w:val="white"/>
          <w:lang w:val="de-DE"/>
        </w:rPr>
        <w:t>typeCode</w:t>
      </w:r>
      <w:r w:rsidRPr="0016599E">
        <w:rPr>
          <w:rFonts w:ascii="Arial" w:hAnsi="Arial" w:cs="Arial"/>
          <w:sz w:val="20"/>
          <w:szCs w:val="20"/>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507F6A">
        <w:rPr>
          <w:rStyle w:val="XMLDarkRed"/>
          <w:sz w:val="20"/>
          <w:szCs w:val="22"/>
          <w:highlight w:val="white"/>
          <w:lang w:val="en-GB"/>
        </w:rPr>
        <w:t>observation</w:t>
      </w:r>
      <w:r w:rsidRPr="00D32773">
        <w:rPr>
          <w:rFonts w:ascii="Arial" w:hAnsi="Arial" w:cs="Arial"/>
          <w:sz w:val="20"/>
          <w:szCs w:val="20"/>
          <w:lang w:val="en-US"/>
        </w:rPr>
        <w:t xml:space="preserve"> </w:t>
      </w:r>
      <w:r w:rsidRPr="00507F6A">
        <w:rPr>
          <w:rStyle w:val="XMLRed"/>
          <w:sz w:val="20"/>
          <w:highlight w:val="white"/>
          <w:lang w:val="de-DE"/>
        </w:rPr>
        <w:t>classCode</w:t>
      </w:r>
      <w:r w:rsidRPr="00D32773">
        <w:rPr>
          <w:rFonts w:ascii="Arial" w:hAnsi="Arial" w:cs="Arial"/>
          <w:sz w:val="20"/>
          <w:szCs w:val="20"/>
          <w:lang w:val="en-US"/>
        </w:rPr>
        <w:t xml:space="preserve">="OBS" </w:t>
      </w:r>
      <w:r w:rsidRPr="00984A61">
        <w:rPr>
          <w:rStyle w:val="XMLRed"/>
          <w:sz w:val="20"/>
          <w:highlight w:val="white"/>
          <w:lang w:val="de-DE"/>
        </w:rPr>
        <w:t>moodCode</w:t>
      </w:r>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code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="244"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="1.2.246.537.6.12.2002.126" </w:t>
      </w:r>
      <w:r w:rsidR="004A2E4A" w:rsidRPr="00507F6A">
        <w:rPr>
          <w:rStyle w:val="XMLRed"/>
          <w:sz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00507F6A">
        <w:rPr>
          <w:rStyle w:val="XMLRed"/>
          <w:sz w:val="20"/>
          <w:highlight w:val="white"/>
          <w:lang w:val="de-DE"/>
        </w:rPr>
        <w:t>displayName</w:t>
      </w:r>
      <w:r w:rsidR="004A2E4A" w:rsidRPr="00D32773">
        <w:rPr>
          <w:rFonts w:ascii="Arial" w:hAnsi="Arial" w:cs="Arial"/>
          <w:sz w:val="20"/>
          <w:szCs w:val="20"/>
          <w:lang w:val="en-US"/>
        </w:rPr>
        <w:t>="annosajankohta"/&gt;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value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="X"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="1.2.246.537.6.137.202001" </w:t>
      </w:r>
      <w:r w:rsidR="004A2E4A" w:rsidRPr="00507F6A">
        <w:rPr>
          <w:rStyle w:val="XMLRed"/>
          <w:sz w:val="20"/>
          <w:highlight w:val="white"/>
          <w:lang w:val="de-DE"/>
        </w:rPr>
        <w:t>codeSystemName</w:t>
      </w:r>
      <w:r w:rsidR="004A2E4A" w:rsidRPr="00D32773">
        <w:rPr>
          <w:rFonts w:ascii="Arial" w:hAnsi="Arial" w:cs="Arial"/>
          <w:sz w:val="20"/>
          <w:szCs w:val="20"/>
          <w:lang w:val="en-US"/>
        </w:rPr>
        <w:t xml:space="preserve">="THL - Vuorokaudenaika" </w:t>
      </w:r>
      <w:r w:rsidR="004A2E4A" w:rsidRPr="00507F6A">
        <w:rPr>
          <w:rStyle w:val="XMLRed"/>
          <w:sz w:val="20"/>
          <w:highlight w:val="white"/>
          <w:lang w:val="de-DE"/>
        </w:rPr>
        <w:t>displayName</w:t>
      </w:r>
      <w:r w:rsidR="004A2E4A" w:rsidRPr="00D32773">
        <w:rPr>
          <w:rFonts w:ascii="Arial" w:hAnsi="Arial" w:cs="Arial"/>
          <w:sz w:val="20"/>
          <w:szCs w:val="20"/>
          <w:lang w:val="en-US"/>
        </w:rPr>
        <w:t xml:space="preserve">="aamu" </w:t>
      </w:r>
      <w:r w:rsidR="004A2E4A" w:rsidRPr="00507F6A">
        <w:rPr>
          <w:rStyle w:val="XMLRed"/>
          <w:sz w:val="20"/>
          <w:highlight w:val="white"/>
          <w:lang w:val="de-DE"/>
        </w:rPr>
        <w:t>xsi</w:t>
      </w:r>
      <w:proofErr w:type="gramStart"/>
      <w:r w:rsidR="004A2E4A" w:rsidRPr="00507F6A">
        <w:rPr>
          <w:rStyle w:val="XMLRed"/>
          <w:sz w:val="20"/>
          <w:highlight w:val="white"/>
          <w:lang w:val="de-DE"/>
        </w:rPr>
        <w:t>:type</w:t>
      </w:r>
      <w:proofErr w:type="gramEnd"/>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507F6A">
        <w:rPr>
          <w:rStyle w:val="XMLDarkRed"/>
          <w:rFonts w:eastAsia="Times New Roman"/>
          <w:sz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r w:rsidRPr="00507F6A">
        <w:rPr>
          <w:rStyle w:val="XMLDarkRed"/>
          <w:rFonts w:eastAsia="Times New Roman"/>
          <w:sz w:val="20"/>
          <w:highlight w:val="white"/>
          <w:lang w:val="en-GB" w:eastAsia="fi-FI"/>
        </w:rPr>
        <w:t>entryRelationship</w:t>
      </w:r>
      <w:r w:rsidRPr="004A78C1">
        <w:rPr>
          <w:rFonts w:ascii="Arial" w:hAnsi="Arial" w:cs="Arial"/>
          <w:sz w:val="20"/>
          <w:szCs w:val="20"/>
        </w:rPr>
        <w:t>&gt;</w:t>
      </w:r>
    </w:p>
    <w:p w14:paraId="4B28DE25" w14:textId="77777777" w:rsidR="0012143B" w:rsidRDefault="0012143B" w:rsidP="00893219">
      <w:pPr>
        <w:pStyle w:val="Snt1"/>
      </w:pPr>
    </w:p>
    <w:bookmarkStart w:id="90" w:name="_annosaika_–_observation"/>
    <w:bookmarkEnd w:id="90"/>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91" w:name="_Toc122512833"/>
      <w:r w:rsidRPr="005378FF">
        <w:rPr>
          <w:rStyle w:val="Hyperlinkki"/>
          <w:b/>
          <w:sz w:val="24"/>
        </w:rPr>
        <w:t>annosaika</w:t>
      </w:r>
      <w:r>
        <w:rPr>
          <w:b/>
          <w:sz w:val="24"/>
        </w:rPr>
        <w:fldChar w:fldCharType="end"/>
      </w:r>
      <w:r w:rsidR="00630E2D" w:rsidRPr="008A774F">
        <w:rPr>
          <w:b/>
          <w:sz w:val="24"/>
        </w:rPr>
        <w:t xml:space="preserve"> – observation</w:t>
      </w:r>
      <w:bookmarkEnd w:id="9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FD22A0" w14:paraId="010F3225"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069E46CF" w14:textId="77777777" w:rsidR="00630E2D" w:rsidRPr="004C3F3B" w:rsidRDefault="00630E2D"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w:t>
      </w:r>
      <w:proofErr w:type="gramStart"/>
      <w:r w:rsidRPr="00C72E18">
        <w:t>1..</w:t>
      </w:r>
      <w:proofErr w:type="gramEnd"/>
      <w:r w:rsidRPr="00C72E18">
        <w:t>1] @classCode="</w:t>
      </w:r>
      <w:r>
        <w:t>OBS</w:t>
      </w:r>
      <w:r w:rsidRPr="00C72E18">
        <w:t>" ja yksi [1..1] @moodCode="EVN"</w:t>
      </w:r>
    </w:p>
    <w:p w14:paraId="26E31F78" w14:textId="370EF582" w:rsidR="00630E2D" w:rsidRDefault="00630E2D" w:rsidP="00630E2D">
      <w:pPr>
        <w:pStyle w:val="Snt1"/>
      </w:pPr>
      <w:r w:rsidRPr="00C72E18">
        <w:t>2. PAKOLLINEN yksi [</w:t>
      </w:r>
      <w:proofErr w:type="gramStart"/>
      <w:r w:rsidRPr="00C72E18">
        <w:t>1..</w:t>
      </w:r>
      <w:proofErr w:type="gramEnd"/>
      <w:r w:rsidRPr="00C72E18">
        <w:t>1] code/@code="</w:t>
      </w:r>
      <w:r>
        <w:t>24</w:t>
      </w:r>
      <w:r w:rsidR="00FA05E0">
        <w:t>0</w:t>
      </w:r>
      <w:r>
        <w:t>” annosa</w:t>
      </w:r>
      <w:r w:rsidR="00FA05E0">
        <w:t>ika</w:t>
      </w:r>
      <w:r w:rsidRPr="00C72E18">
        <w:t xml:space="preserve"> (codeSystem: </w:t>
      </w:r>
      <w:r w:rsidRPr="001A4C0B">
        <w:t>1.2.246.537.6.12.2002.126</w:t>
      </w:r>
      <w:r>
        <w:t xml:space="preserve"> Lääkityslista</w:t>
      </w:r>
      <w:r w:rsidRPr="00C72E18">
        <w:t>)</w:t>
      </w:r>
    </w:p>
    <w:p w14:paraId="723B00C1" w14:textId="07EFF5FD" w:rsidR="00630E2D" w:rsidRDefault="00630E2D" w:rsidP="00630E2D">
      <w:pPr>
        <w:pStyle w:val="Snt1"/>
      </w:pPr>
      <w:r w:rsidRPr="00AC3C96">
        <w:t>3. PAKOLLINEN yksi [</w:t>
      </w:r>
      <w:proofErr w:type="gramStart"/>
      <w:r w:rsidRPr="00AC3C96">
        <w:t>1..</w:t>
      </w:r>
      <w:proofErr w:type="gramEnd"/>
      <w:r w:rsidRPr="00AC3C96">
        <w:t xml:space="preserve">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FDB9AE9" w14:textId="363B17CC" w:rsidR="003F403A" w:rsidRDefault="00493FBB" w:rsidP="003F403A">
      <w:pPr>
        <w:pStyle w:val="Snt1"/>
        <w:rPr>
          <w:b/>
          <w:bCs/>
        </w:rPr>
      </w:pPr>
      <w:r w:rsidRPr="00493FBB">
        <w:rPr>
          <w:b/>
          <w:bCs/>
        </w:rPr>
        <w:t>Toteutusohje:</w:t>
      </w:r>
      <w:r>
        <w:t xml:space="preserve"> Annosaika tallennetaan muodossa </w:t>
      </w:r>
      <w:r w:rsidRPr="00493FBB">
        <w:t xml:space="preserve">hhmm </w:t>
      </w:r>
      <w:r w:rsidR="00FC7199">
        <w:t>neljällä merkillä, esimerkiksi 0800.</w:t>
      </w:r>
      <w:r w:rsidR="003F403A">
        <w:t xml:space="preserve"> </w:t>
      </w:r>
      <w:r w:rsidR="003F403A" w:rsidRPr="003F403A">
        <w:rPr>
          <w:bCs/>
        </w:rPr>
        <w:t>Annos</w:t>
      </w:r>
      <w:r w:rsidR="003F403A">
        <w:rPr>
          <w:bCs/>
        </w:rPr>
        <w:t>aikaa</w:t>
      </w:r>
      <w:r w:rsidR="003F403A" w:rsidRPr="003F403A">
        <w:rPr>
          <w:bCs/>
        </w:rPr>
        <w:t xml:space="preserve"> ei saa antaa samanaikaisesti annosajan</w:t>
      </w:r>
      <w:r w:rsidR="003F403A">
        <w:rPr>
          <w:bCs/>
        </w:rPr>
        <w:t>kohdan (244)</w:t>
      </w:r>
      <w:r w:rsidR="003F403A" w:rsidRPr="003F403A">
        <w:rPr>
          <w:bCs/>
        </w:rPr>
        <w:t xml:space="preserve"> kanssa. Yksittäiselle annokselle voi antaa vain toisen </w:t>
      </w:r>
      <w:r w:rsidR="003F403A">
        <w:rPr>
          <w:bCs/>
        </w:rPr>
        <w:t xml:space="preserve">tiedon </w:t>
      </w:r>
      <w:r w:rsidR="003F403A" w:rsidRPr="003F403A">
        <w:rPr>
          <w:bCs/>
        </w:rPr>
        <w:t>kerrallaan.</w:t>
      </w:r>
    </w:p>
    <w:p w14:paraId="3A0F658E" w14:textId="27A0D739" w:rsidR="00493FBB" w:rsidRDefault="00493FBB" w:rsidP="00893219">
      <w:pPr>
        <w:pStyle w:val="Snt1"/>
      </w:pP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r w:rsidRPr="0040232F">
        <w:rPr>
          <w:b/>
          <w:bCs/>
          <w:lang w:val="en-US"/>
        </w:rPr>
        <w:t>Esimerkki:</w:t>
      </w:r>
    </w:p>
    <w:p w14:paraId="4316845F" w14:textId="039D49B8" w:rsidR="00700D0F" w:rsidRPr="0040232F" w:rsidRDefault="00700D0F" w:rsidP="00700D0F">
      <w:pPr>
        <w:pStyle w:val="Snt1"/>
        <w:rPr>
          <w:rFonts w:ascii="Arial" w:hAnsi="Arial" w:cs="Arial"/>
          <w:sz w:val="20"/>
          <w:szCs w:val="20"/>
          <w:lang w:val="en-US"/>
        </w:rPr>
      </w:pPr>
      <w:proofErr w:type="gramStart"/>
      <w:r w:rsidRPr="0040232F">
        <w:rPr>
          <w:rFonts w:ascii="Arial" w:hAnsi="Arial" w:cs="Arial"/>
          <w:sz w:val="20"/>
          <w:szCs w:val="20"/>
          <w:lang w:val="en-US"/>
        </w:rPr>
        <w:t>&lt;!--</w:t>
      </w:r>
      <w:proofErr w:type="gramEnd"/>
      <w:r w:rsidRPr="0040232F">
        <w:rPr>
          <w:rFonts w:ascii="Arial" w:hAnsi="Arial" w:cs="Arial"/>
          <w:color w:val="808080" w:themeColor="background1" w:themeShade="80"/>
          <w:sz w:val="20"/>
          <w:szCs w:val="20"/>
          <w:lang w:val="en-US"/>
        </w:rPr>
        <w:t xml:space="preserve"> annosaika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00947E70">
        <w:rPr>
          <w:rStyle w:val="XMLRed"/>
          <w:sz w:val="20"/>
          <w:highlight w:val="white"/>
          <w:lang w:val="de-DE"/>
        </w:rPr>
        <w:t>typeCode</w:t>
      </w:r>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00947E70">
        <w:rPr>
          <w:rStyle w:val="XMLRed"/>
          <w:sz w:val="20"/>
          <w:highlight w:val="white"/>
          <w:lang w:val="de-DE"/>
        </w:rPr>
        <w:t>classCode</w:t>
      </w:r>
      <w:r w:rsidRPr="00D32773">
        <w:rPr>
          <w:rFonts w:ascii="Arial" w:hAnsi="Arial" w:cs="Arial"/>
          <w:sz w:val="20"/>
          <w:szCs w:val="20"/>
          <w:lang w:val="en-US"/>
        </w:rPr>
        <w:t xml:space="preserve">="OBS" </w:t>
      </w:r>
      <w:r w:rsidRPr="00947E70">
        <w:rPr>
          <w:rStyle w:val="XMLRed"/>
          <w:sz w:val="20"/>
          <w:highlight w:val="white"/>
          <w:lang w:val="de-DE"/>
        </w:rPr>
        <w:t>moodCode</w:t>
      </w:r>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proofErr w:type="gramStart"/>
      <w:r w:rsidRPr="00A62529">
        <w:rPr>
          <w:rFonts w:ascii="Arial" w:hAnsi="Arial" w:cs="Arial"/>
          <w:sz w:val="20"/>
          <w:szCs w:val="20"/>
        </w:rPr>
        <w:t>&lt;!--</w:t>
      </w:r>
      <w:proofErr w:type="gramEnd"/>
      <w:r w:rsidRPr="00A62529">
        <w:rPr>
          <w:rFonts w:ascii="Arial" w:hAnsi="Arial" w:cs="Arial"/>
          <w:sz w:val="20"/>
          <w:szCs w:val="20"/>
        </w:rPr>
        <w:t xml:space="preserve">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w:t>
      </w:r>
      <w:proofErr w:type="gramStart"/>
      <w:r w:rsidRPr="00A62529">
        <w:rPr>
          <w:rStyle w:val="XMLRed"/>
          <w:rFonts w:cs="Arial"/>
          <w:sz w:val="20"/>
          <w:szCs w:val="20"/>
          <w:highlight w:val="white"/>
          <w:lang w:val="de-DE"/>
        </w:rPr>
        <w:t>:type</w:t>
      </w:r>
      <w:proofErr w:type="gramEnd"/>
      <w:r w:rsidRPr="00D32773">
        <w:rPr>
          <w:rFonts w:ascii="Arial" w:hAnsi="Arial" w:cs="Arial"/>
          <w:sz w:val="20"/>
          <w:szCs w:val="20"/>
          <w:lang w:val="en-US"/>
        </w:rPr>
        <w:t>="ST"&gt;0800&lt;/</w:t>
      </w:r>
      <w:r w:rsidRPr="00947E70">
        <w:rPr>
          <w:rStyle w:val="XMLDarkRed"/>
          <w:sz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p>
    <w:p w14:paraId="61A1BE3D" w14:textId="77777777" w:rsidR="00700D0F" w:rsidRDefault="00700D0F" w:rsidP="00893219">
      <w:pPr>
        <w:pStyle w:val="Snt1"/>
      </w:pPr>
    </w:p>
    <w:bookmarkStart w:id="92" w:name="_annosjakson_päivä_–"/>
    <w:bookmarkEnd w:id="92"/>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93" w:name="_Toc122512834"/>
      <w:r w:rsidR="006C14F2" w:rsidRPr="008A774F">
        <w:rPr>
          <w:rStyle w:val="Hyperlinkki"/>
          <w:b/>
          <w:sz w:val="24"/>
        </w:rPr>
        <w:t>annosjakson päivä</w:t>
      </w:r>
      <w:r w:rsidRPr="008A774F">
        <w:rPr>
          <w:b/>
          <w:sz w:val="24"/>
        </w:rPr>
        <w:fldChar w:fldCharType="end"/>
      </w:r>
      <w:r w:rsidR="006C14F2" w:rsidRPr="008A774F">
        <w:rPr>
          <w:b/>
          <w:sz w:val="24"/>
        </w:rPr>
        <w:t xml:space="preserve"> – observation</w:t>
      </w:r>
      <w:bookmarkEnd w:id="9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FD22A0" w14:paraId="0719ADD2"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18BEC05C"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3AE90A38"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245</w:t>
      </w:r>
      <w:r>
        <w:t>” annosjakson päivä</w:t>
      </w:r>
      <w:r w:rsidRPr="00C72E18">
        <w:t xml:space="preserve"> (codeSystem: </w:t>
      </w:r>
      <w:r w:rsidRPr="001A4C0B">
        <w:t>1.2.246.537.6.12.2002.126</w:t>
      </w:r>
      <w:r>
        <w:t xml:space="preserve"> Lääkityslista</w:t>
      </w:r>
      <w:r w:rsidRPr="00C72E18">
        <w:t>)</w:t>
      </w:r>
    </w:p>
    <w:p w14:paraId="3120C09D" w14:textId="66CD6383" w:rsidR="005A4AE6" w:rsidRDefault="005A4AE6" w:rsidP="005A4AE6">
      <w:pPr>
        <w:pStyle w:val="Snt1"/>
      </w:pPr>
      <w:r w:rsidRPr="00AC3C96">
        <w:t>3. PAKOLLINEN yksi [</w:t>
      </w:r>
      <w:proofErr w:type="gramStart"/>
      <w:r w:rsidRPr="00AC3C96">
        <w:t>1..</w:t>
      </w:r>
      <w:proofErr w:type="gramEnd"/>
      <w:r w:rsidRPr="00AC3C96">
        <w:t xml:space="preserve">1] value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proofErr w:type="gramStart"/>
      <w:r w:rsidRPr="00F0600E">
        <w:rPr>
          <w:rFonts w:ascii="Arial" w:hAnsi="Arial" w:cs="Arial"/>
          <w:sz w:val="20"/>
          <w:szCs w:val="20"/>
        </w:rPr>
        <w:t>&lt;!--</w:t>
      </w:r>
      <w:proofErr w:type="gramEnd"/>
      <w:r w:rsidRPr="00F0600E">
        <w:rPr>
          <w:rFonts w:ascii="Arial" w:hAnsi="Arial" w:cs="Arial"/>
          <w:sz w:val="20"/>
          <w:szCs w:val="20"/>
        </w:rPr>
        <w:t xml:space="preserve">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16599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highlight w:val="white"/>
        </w:rPr>
        <w:t>entryRelationship</w:t>
      </w:r>
      <w:r w:rsidRPr="0016599E">
        <w:rPr>
          <w:rFonts w:ascii="Arial" w:hAnsi="Arial" w:cs="Arial"/>
          <w:sz w:val="20"/>
          <w:szCs w:val="20"/>
        </w:rPr>
        <w:t xml:space="preserve"> </w:t>
      </w:r>
      <w:r w:rsidRPr="00F0600E">
        <w:rPr>
          <w:rStyle w:val="XMLRed"/>
          <w:sz w:val="20"/>
          <w:highlight w:val="white"/>
          <w:lang w:val="de-DE"/>
        </w:rPr>
        <w:t>typeCode</w:t>
      </w:r>
      <w:r w:rsidRPr="0016599E">
        <w:rPr>
          <w:rFonts w:ascii="Arial" w:hAnsi="Arial" w:cs="Arial"/>
          <w:sz w:val="20"/>
          <w:szCs w:val="20"/>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F0600E">
        <w:rPr>
          <w:rStyle w:val="XMLDarkRed"/>
          <w:sz w:val="20"/>
          <w:highlight w:val="white"/>
          <w:lang w:val="en-GB"/>
        </w:rPr>
        <w:t>observation</w:t>
      </w:r>
      <w:r w:rsidRPr="00D32773">
        <w:rPr>
          <w:rFonts w:ascii="Arial" w:hAnsi="Arial" w:cs="Arial"/>
          <w:sz w:val="20"/>
          <w:szCs w:val="20"/>
          <w:lang w:val="en-US"/>
        </w:rPr>
        <w:t xml:space="preserve"> </w:t>
      </w:r>
      <w:r w:rsidRPr="00F0600E">
        <w:rPr>
          <w:rStyle w:val="XMLRed"/>
          <w:sz w:val="20"/>
          <w:highlight w:val="white"/>
          <w:lang w:val="de-DE"/>
        </w:rPr>
        <w:t>classCode</w:t>
      </w:r>
      <w:r w:rsidRPr="00D32773">
        <w:rPr>
          <w:rFonts w:ascii="Arial" w:hAnsi="Arial" w:cs="Arial"/>
          <w:sz w:val="20"/>
          <w:szCs w:val="20"/>
          <w:lang w:val="en-US"/>
        </w:rPr>
        <w:t xml:space="preserve">="OBS" </w:t>
      </w:r>
      <w:r w:rsidRPr="00F0600E">
        <w:rPr>
          <w:rStyle w:val="XMLRed"/>
          <w:sz w:val="20"/>
          <w:highlight w:val="white"/>
          <w:lang w:val="de-DE"/>
        </w:rPr>
        <w:t>moodCode</w:t>
      </w:r>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code</w:t>
      </w:r>
      <w:r w:rsidRPr="00D32773">
        <w:rPr>
          <w:rFonts w:ascii="Arial" w:hAnsi="Arial" w:cs="Arial"/>
          <w:sz w:val="20"/>
          <w:szCs w:val="20"/>
          <w:lang w:val="en-US"/>
        </w:rPr>
        <w:t xml:space="preserve"> </w:t>
      </w:r>
      <w:r w:rsidRPr="00F0600E">
        <w:rPr>
          <w:rStyle w:val="XMLRed"/>
          <w:sz w:val="20"/>
          <w:highlight w:val="white"/>
          <w:lang w:val="de-DE"/>
        </w:rPr>
        <w:t>code</w:t>
      </w:r>
      <w:r w:rsidRPr="00D32773">
        <w:rPr>
          <w:rFonts w:ascii="Arial" w:hAnsi="Arial" w:cs="Arial"/>
          <w:sz w:val="20"/>
          <w:szCs w:val="20"/>
          <w:lang w:val="en-US"/>
        </w:rPr>
        <w:t xml:space="preserve">="245" </w:t>
      </w:r>
      <w:r w:rsidRPr="00F0600E">
        <w:rPr>
          <w:rStyle w:val="XMLRed"/>
          <w:sz w:val="20"/>
          <w:highlight w:val="white"/>
          <w:lang w:val="de-DE"/>
        </w:rPr>
        <w:t>codeSystem</w:t>
      </w:r>
      <w:r w:rsidRPr="00D32773">
        <w:rPr>
          <w:rFonts w:ascii="Arial" w:hAnsi="Arial" w:cs="Arial"/>
          <w:sz w:val="20"/>
          <w:szCs w:val="20"/>
          <w:lang w:val="en-US"/>
        </w:rPr>
        <w:t xml:space="preserve">="1.2.246.537.6.12.2002.126" </w:t>
      </w:r>
      <w:r w:rsidRPr="00F0600E">
        <w:rPr>
          <w:rStyle w:val="XMLRed"/>
          <w:sz w:val="20"/>
          <w:highlight w:val="white"/>
          <w:lang w:val="de-DE"/>
        </w:rPr>
        <w:t>codeSystemName</w:t>
      </w:r>
      <w:r w:rsidRPr="00D32773">
        <w:rPr>
          <w:rFonts w:ascii="Arial" w:hAnsi="Arial" w:cs="Arial"/>
          <w:sz w:val="20"/>
          <w:szCs w:val="20"/>
          <w:lang w:val="en-US"/>
        </w:rPr>
        <w:t xml:space="preserve">="Lääkityslista" </w:t>
      </w:r>
      <w:r w:rsidRPr="00F0600E">
        <w:rPr>
          <w:rStyle w:val="XMLRed"/>
          <w:sz w:val="20"/>
          <w:highlight w:val="white"/>
          <w:lang w:val="de-DE"/>
        </w:rPr>
        <w:t>displayName</w:t>
      </w:r>
      <w:r w:rsidRPr="00D32773">
        <w:rPr>
          <w:rFonts w:ascii="Arial" w:hAnsi="Arial" w:cs="Arial"/>
          <w:sz w:val="20"/>
          <w:szCs w:val="20"/>
          <w:lang w:val="en-US"/>
        </w:rPr>
        <w:t>="annosjakson päivä"/&gt;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value</w:t>
      </w:r>
      <w:r w:rsidRPr="00D32773">
        <w:rPr>
          <w:rFonts w:ascii="Arial" w:hAnsi="Arial" w:cs="Arial"/>
          <w:sz w:val="20"/>
          <w:szCs w:val="20"/>
          <w:lang w:val="en-US"/>
        </w:rPr>
        <w:t xml:space="preserve"> code="X" </w:t>
      </w:r>
      <w:r w:rsidRPr="00F0600E">
        <w:rPr>
          <w:rStyle w:val="XMLRed"/>
          <w:sz w:val="20"/>
          <w:highlight w:val="white"/>
          <w:lang w:val="de-DE"/>
        </w:rPr>
        <w:t>codeSystem</w:t>
      </w:r>
      <w:r w:rsidRPr="00D32773">
        <w:rPr>
          <w:rFonts w:ascii="Arial" w:hAnsi="Arial" w:cs="Arial"/>
          <w:sz w:val="20"/>
          <w:szCs w:val="20"/>
          <w:lang w:val="en-US"/>
        </w:rPr>
        <w:t xml:space="preserve">="1.2.246.537.6.136.202001" </w:t>
      </w:r>
      <w:r w:rsidRPr="00F0600E">
        <w:rPr>
          <w:rStyle w:val="XMLRed"/>
          <w:sz w:val="20"/>
          <w:highlight w:val="white"/>
          <w:lang w:val="de-DE"/>
        </w:rPr>
        <w:t>codeSystemName</w:t>
      </w:r>
      <w:r w:rsidRPr="00D32773">
        <w:rPr>
          <w:rFonts w:ascii="Arial" w:hAnsi="Arial" w:cs="Arial"/>
          <w:sz w:val="20"/>
          <w:szCs w:val="20"/>
          <w:lang w:val="en-US"/>
        </w:rPr>
        <w:t xml:space="preserve">="THL - Viikonpäivä" </w:t>
      </w:r>
      <w:r w:rsidRPr="00F0600E">
        <w:rPr>
          <w:rStyle w:val="XMLRed"/>
          <w:sz w:val="20"/>
          <w:highlight w:val="white"/>
          <w:lang w:val="de-DE"/>
        </w:rPr>
        <w:t>displayName</w:t>
      </w:r>
      <w:r w:rsidRPr="00D32773">
        <w:rPr>
          <w:rFonts w:ascii="Arial" w:hAnsi="Arial" w:cs="Arial"/>
          <w:sz w:val="20"/>
          <w:szCs w:val="20"/>
          <w:lang w:val="en-US"/>
        </w:rPr>
        <w:t xml:space="preserve">="maanantai" </w:t>
      </w:r>
      <w:r w:rsidRPr="00F0600E">
        <w:rPr>
          <w:rStyle w:val="XMLRed"/>
          <w:sz w:val="20"/>
          <w:highlight w:val="white"/>
          <w:lang w:val="de-DE"/>
        </w:rPr>
        <w:t>xsi</w:t>
      </w:r>
      <w:proofErr w:type="gramStart"/>
      <w:r w:rsidRPr="00F0600E">
        <w:rPr>
          <w:rStyle w:val="XMLRed"/>
          <w:sz w:val="20"/>
          <w:highlight w:val="white"/>
          <w:lang w:val="de-DE"/>
        </w:rPr>
        <w:t>:type</w:t>
      </w:r>
      <w:proofErr w:type="gramEnd"/>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00F0600E">
        <w:rPr>
          <w:rStyle w:val="XMLDarkRed"/>
          <w:sz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r w:rsidRPr="00F0600E">
        <w:rPr>
          <w:rStyle w:val="XMLDarkRed"/>
          <w:sz w:val="20"/>
          <w:highlight w:val="white"/>
          <w:lang w:val="en-GB"/>
        </w:rPr>
        <w:t>entryRelationship</w:t>
      </w:r>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94" w:name="_Toc36404388"/>
      <w:bookmarkStart w:id="95" w:name="_Toc36460575"/>
      <w:bookmarkStart w:id="96" w:name="_Toc36404389"/>
      <w:bookmarkStart w:id="97" w:name="_Toc36460576"/>
      <w:bookmarkStart w:id="98" w:name="_Toc36404390"/>
      <w:bookmarkStart w:id="99" w:name="_Toc36460577"/>
      <w:bookmarkStart w:id="100" w:name="_Toc36404391"/>
      <w:bookmarkStart w:id="101" w:name="_Toc36460578"/>
      <w:bookmarkStart w:id="102" w:name="_Toc36404392"/>
      <w:bookmarkStart w:id="103" w:name="_Toc36460579"/>
      <w:bookmarkStart w:id="104" w:name="_Toc36404393"/>
      <w:bookmarkStart w:id="105" w:name="_Toc36460580"/>
      <w:bookmarkStart w:id="106" w:name="_Toc36404394"/>
      <w:bookmarkStart w:id="107" w:name="_Toc36460581"/>
      <w:bookmarkStart w:id="108" w:name="_Toc36404395"/>
      <w:bookmarkStart w:id="109" w:name="_Toc36460582"/>
      <w:bookmarkStart w:id="110" w:name="_Toc36404396"/>
      <w:bookmarkStart w:id="111" w:name="_Toc36460583"/>
      <w:bookmarkStart w:id="112" w:name="_Toc36404397"/>
      <w:bookmarkStart w:id="113" w:name="_Toc36460584"/>
      <w:bookmarkStart w:id="114" w:name="_Toc36404398"/>
      <w:bookmarkStart w:id="115" w:name="_Toc36460585"/>
      <w:bookmarkStart w:id="116" w:name="_Toc36404399"/>
      <w:bookmarkStart w:id="117" w:name="_Toc36460586"/>
      <w:bookmarkStart w:id="118" w:name="_Toc36404400"/>
      <w:bookmarkStart w:id="119" w:name="_Toc36460587"/>
      <w:bookmarkStart w:id="120" w:name="_Toc36404401"/>
      <w:bookmarkStart w:id="121" w:name="_Toc36460588"/>
      <w:bookmarkStart w:id="122" w:name="_Toc36404402"/>
      <w:bookmarkStart w:id="123" w:name="_Toc36460589"/>
      <w:bookmarkStart w:id="124" w:name="_Toc36404403"/>
      <w:bookmarkStart w:id="125" w:name="_Toc36460590"/>
      <w:bookmarkStart w:id="126" w:name="_Toc36404404"/>
      <w:bookmarkStart w:id="127" w:name="_Toc36460591"/>
      <w:bookmarkStart w:id="128" w:name="_Toc36404405"/>
      <w:bookmarkStart w:id="129" w:name="_Toc36460592"/>
      <w:bookmarkStart w:id="130" w:name="_Toc36404406"/>
      <w:bookmarkStart w:id="131" w:name="_Toc36460593"/>
      <w:bookmarkStart w:id="132" w:name="_Toc36404407"/>
      <w:bookmarkStart w:id="133" w:name="_Toc36460594"/>
      <w:bookmarkStart w:id="134" w:name="_Toc36404408"/>
      <w:bookmarkStart w:id="135" w:name="_Toc36460595"/>
      <w:bookmarkStart w:id="136" w:name="_Toc36404409"/>
      <w:bookmarkStart w:id="137" w:name="_Toc36460596"/>
      <w:bookmarkStart w:id="138" w:name="_Toc36404410"/>
      <w:bookmarkStart w:id="139" w:name="_Toc36460597"/>
      <w:bookmarkStart w:id="140" w:name="_Toc36404411"/>
      <w:bookmarkStart w:id="141" w:name="_Toc36460598"/>
      <w:bookmarkStart w:id="142" w:name="_Toc36404412"/>
      <w:bookmarkStart w:id="143" w:name="_Toc36460599"/>
      <w:bookmarkStart w:id="144" w:name="_Toc36404413"/>
      <w:bookmarkStart w:id="145" w:name="_Toc36460600"/>
      <w:bookmarkStart w:id="146" w:name="_Toc36404414"/>
      <w:bookmarkStart w:id="147" w:name="_Toc36460601"/>
      <w:bookmarkStart w:id="148" w:name="_Toc36404415"/>
      <w:bookmarkStart w:id="149" w:name="_Toc36460602"/>
      <w:bookmarkStart w:id="150" w:name="_Toc36404416"/>
      <w:bookmarkStart w:id="151" w:name="_Toc36460603"/>
      <w:bookmarkStart w:id="152" w:name="_Toc36404417"/>
      <w:bookmarkStart w:id="153" w:name="_Toc36460604"/>
      <w:bookmarkStart w:id="154" w:name="_Toc36404418"/>
      <w:bookmarkStart w:id="155" w:name="_Toc36460605"/>
      <w:bookmarkStart w:id="156" w:name="_Toc36404419"/>
      <w:bookmarkStart w:id="157" w:name="_Toc36460606"/>
      <w:bookmarkStart w:id="158" w:name="_Toc36404420"/>
      <w:bookmarkStart w:id="159" w:name="_Toc36460607"/>
      <w:bookmarkStart w:id="160" w:name="_Toc36404421"/>
      <w:bookmarkStart w:id="161" w:name="_Toc36460608"/>
      <w:bookmarkStart w:id="162" w:name="_Toc36404422"/>
      <w:bookmarkStart w:id="163" w:name="_Toc36460609"/>
      <w:bookmarkStart w:id="164" w:name="_Toc36404423"/>
      <w:bookmarkStart w:id="165" w:name="_Toc36460610"/>
      <w:bookmarkStart w:id="166" w:name="_Toc36404424"/>
      <w:bookmarkStart w:id="167" w:name="_Toc36460611"/>
      <w:bookmarkStart w:id="168" w:name="_Toc36404425"/>
      <w:bookmarkStart w:id="169" w:name="_Toc36460612"/>
      <w:bookmarkStart w:id="170" w:name="_Toc36404426"/>
      <w:bookmarkStart w:id="171" w:name="_Toc36460613"/>
      <w:bookmarkStart w:id="172" w:name="_Toc36404427"/>
      <w:bookmarkStart w:id="173" w:name="_Toc36460614"/>
      <w:bookmarkStart w:id="174" w:name="_Toc36404428"/>
      <w:bookmarkStart w:id="175" w:name="_Toc36460615"/>
      <w:bookmarkStart w:id="176" w:name="_Toc36404429"/>
      <w:bookmarkStart w:id="177" w:name="_Toc36460616"/>
      <w:bookmarkStart w:id="178" w:name="_Toc36404430"/>
      <w:bookmarkStart w:id="179" w:name="_Toc36460617"/>
      <w:bookmarkStart w:id="180" w:name="_Toc36404431"/>
      <w:bookmarkStart w:id="181" w:name="_Toc36460618"/>
      <w:bookmarkStart w:id="182" w:name="_Toc36404432"/>
      <w:bookmarkStart w:id="183" w:name="_Toc36460619"/>
      <w:bookmarkStart w:id="184" w:name="_Toc36404433"/>
      <w:bookmarkStart w:id="185" w:name="_Toc36460620"/>
      <w:bookmarkStart w:id="186" w:name="_Toc36404434"/>
      <w:bookmarkStart w:id="187" w:name="_Toc36460621"/>
      <w:bookmarkStart w:id="188" w:name="_Toc36404435"/>
      <w:bookmarkStart w:id="189" w:name="_Toc36460622"/>
      <w:bookmarkStart w:id="190" w:name="_Toc36404436"/>
      <w:bookmarkStart w:id="191" w:name="_Toc36460623"/>
      <w:bookmarkStart w:id="192" w:name="_Toc36404437"/>
      <w:bookmarkStart w:id="193" w:name="_Toc36460624"/>
      <w:bookmarkStart w:id="194" w:name="_Toc36404438"/>
      <w:bookmarkStart w:id="195" w:name="_Toc36460625"/>
      <w:bookmarkStart w:id="196" w:name="_Toc36404439"/>
      <w:bookmarkStart w:id="197" w:name="_Toc36460626"/>
      <w:bookmarkStart w:id="198" w:name="_Toc36404440"/>
      <w:bookmarkStart w:id="199" w:name="_Toc36460627"/>
      <w:bookmarkStart w:id="200" w:name="_Toc36404441"/>
      <w:bookmarkStart w:id="201" w:name="_Toc36460628"/>
      <w:bookmarkStart w:id="202" w:name="_Toc36404442"/>
      <w:bookmarkStart w:id="203" w:name="_Toc36460629"/>
      <w:bookmarkStart w:id="204" w:name="_Toc36404443"/>
      <w:bookmarkStart w:id="205" w:name="_Toc36460630"/>
      <w:bookmarkStart w:id="206" w:name="_Toc36404444"/>
      <w:bookmarkStart w:id="207" w:name="_Toc36460631"/>
      <w:bookmarkStart w:id="208" w:name="_Toc36404445"/>
      <w:bookmarkStart w:id="209" w:name="_Toc36460632"/>
      <w:bookmarkStart w:id="210" w:name="_Toc36404446"/>
      <w:bookmarkStart w:id="211" w:name="_Toc36460633"/>
      <w:bookmarkStart w:id="212" w:name="_Toc36404447"/>
      <w:bookmarkStart w:id="213" w:name="_Toc36460634"/>
      <w:bookmarkStart w:id="214" w:name="_Toc36404448"/>
      <w:bookmarkStart w:id="215" w:name="_Toc36460635"/>
      <w:bookmarkStart w:id="216" w:name="_Toc36404449"/>
      <w:bookmarkStart w:id="217" w:name="_Toc36460636"/>
      <w:bookmarkStart w:id="218" w:name="_Toc36404450"/>
      <w:bookmarkStart w:id="219" w:name="_Toc36460637"/>
      <w:bookmarkStart w:id="220" w:name="_Toc36404451"/>
      <w:bookmarkStart w:id="221" w:name="_Toc36460638"/>
      <w:bookmarkStart w:id="222" w:name="_Toc36404452"/>
      <w:bookmarkStart w:id="223" w:name="_Toc36460639"/>
      <w:bookmarkStart w:id="224" w:name="_Toc36404453"/>
      <w:bookmarkStart w:id="225" w:name="_Toc36460640"/>
      <w:bookmarkStart w:id="226" w:name="_Toc36404454"/>
      <w:bookmarkStart w:id="227" w:name="_Toc36460641"/>
      <w:bookmarkStart w:id="228" w:name="_Toc36404455"/>
      <w:bookmarkStart w:id="229" w:name="_Toc36460642"/>
      <w:bookmarkStart w:id="230" w:name="_Toc36404456"/>
      <w:bookmarkStart w:id="231" w:name="_Toc36460643"/>
      <w:bookmarkStart w:id="232" w:name="_Toc36404457"/>
      <w:bookmarkStart w:id="233" w:name="_Toc36460644"/>
      <w:bookmarkStart w:id="234" w:name="_Toc36404458"/>
      <w:bookmarkStart w:id="235" w:name="_Toc36460645"/>
      <w:bookmarkStart w:id="236" w:name="_Toc36404459"/>
      <w:bookmarkStart w:id="237" w:name="_Toc36460646"/>
      <w:bookmarkStart w:id="238" w:name="_Toc36404460"/>
      <w:bookmarkStart w:id="239" w:name="_Toc36460647"/>
      <w:bookmarkStart w:id="240" w:name="_Toc36404461"/>
      <w:bookmarkStart w:id="241" w:name="_Toc36460648"/>
      <w:bookmarkStart w:id="242" w:name="_Toc36404462"/>
      <w:bookmarkStart w:id="243" w:name="_Toc36460649"/>
      <w:bookmarkStart w:id="244" w:name="_Toc36404463"/>
      <w:bookmarkStart w:id="245" w:name="_Toc36460650"/>
      <w:bookmarkStart w:id="246" w:name="_Toc36404464"/>
      <w:bookmarkStart w:id="247" w:name="_Toc36460651"/>
      <w:bookmarkStart w:id="248" w:name="_Toc36404465"/>
      <w:bookmarkStart w:id="249" w:name="_Toc36460652"/>
      <w:bookmarkStart w:id="250" w:name="_Toc36404466"/>
      <w:bookmarkStart w:id="251" w:name="_Toc36460653"/>
      <w:bookmarkStart w:id="252" w:name="_Toc36404467"/>
      <w:bookmarkStart w:id="253" w:name="_Toc36460654"/>
      <w:bookmarkStart w:id="254" w:name="_Toc36404468"/>
      <w:bookmarkStart w:id="255" w:name="_Toc36460655"/>
      <w:bookmarkStart w:id="256" w:name="_Toc36404469"/>
      <w:bookmarkStart w:id="257" w:name="_Toc36460656"/>
      <w:bookmarkStart w:id="258" w:name="_Toc36404470"/>
      <w:bookmarkStart w:id="259" w:name="_Toc36460657"/>
      <w:bookmarkStart w:id="260" w:name="_Toc36404471"/>
      <w:bookmarkStart w:id="261" w:name="_Toc36460658"/>
      <w:bookmarkStart w:id="262" w:name="_Toc36404472"/>
      <w:bookmarkStart w:id="263" w:name="_Toc36460659"/>
      <w:bookmarkStart w:id="264" w:name="_Toc36404473"/>
      <w:bookmarkStart w:id="265" w:name="_Toc36460660"/>
      <w:bookmarkStart w:id="266" w:name="_Toc36404474"/>
      <w:bookmarkStart w:id="267" w:name="_Toc36460661"/>
      <w:bookmarkStart w:id="268" w:name="_Toc36404475"/>
      <w:bookmarkStart w:id="269" w:name="_Toc36460662"/>
      <w:bookmarkStart w:id="270" w:name="_Toc36404476"/>
      <w:bookmarkStart w:id="271" w:name="_Toc36460663"/>
      <w:bookmarkStart w:id="272" w:name="_Toc36404477"/>
      <w:bookmarkStart w:id="273" w:name="_Toc36460664"/>
      <w:bookmarkStart w:id="274" w:name="_Toc36404478"/>
      <w:bookmarkStart w:id="275" w:name="_Toc36460665"/>
      <w:bookmarkStart w:id="276" w:name="_Toc36404479"/>
      <w:bookmarkStart w:id="277" w:name="_Toc36460666"/>
      <w:bookmarkStart w:id="278" w:name="_Toc36404480"/>
      <w:bookmarkStart w:id="279" w:name="_Toc36460667"/>
      <w:bookmarkStart w:id="280" w:name="_Toc36404481"/>
      <w:bookmarkStart w:id="281" w:name="_Toc36460668"/>
      <w:bookmarkStart w:id="282" w:name="_Toc36404482"/>
      <w:bookmarkStart w:id="283" w:name="_Toc36460669"/>
      <w:bookmarkStart w:id="284" w:name="_Toc36404483"/>
      <w:bookmarkStart w:id="285" w:name="_Toc36460670"/>
      <w:bookmarkStart w:id="286" w:name="_Toc36404484"/>
      <w:bookmarkStart w:id="287" w:name="_Toc36460671"/>
      <w:bookmarkStart w:id="288" w:name="_Toc36404485"/>
      <w:bookmarkStart w:id="289" w:name="_Toc36460672"/>
      <w:bookmarkStart w:id="290" w:name="_Toc36404486"/>
      <w:bookmarkStart w:id="291" w:name="_Toc36460673"/>
      <w:bookmarkStart w:id="292" w:name="_Toc36404487"/>
      <w:bookmarkStart w:id="293" w:name="_Toc36460674"/>
      <w:bookmarkStart w:id="294" w:name="_Toc36404488"/>
      <w:bookmarkStart w:id="295" w:name="_Toc36460675"/>
      <w:bookmarkStart w:id="296" w:name="_Toc36404489"/>
      <w:bookmarkStart w:id="297" w:name="_Toc36460676"/>
      <w:bookmarkStart w:id="298" w:name="_Toc36404490"/>
      <w:bookmarkStart w:id="299" w:name="_Toc36460677"/>
      <w:bookmarkStart w:id="300" w:name="_Toc36404491"/>
      <w:bookmarkStart w:id="301" w:name="_Toc36460678"/>
      <w:bookmarkStart w:id="302" w:name="_Toc36404492"/>
      <w:bookmarkStart w:id="303" w:name="_Toc36460679"/>
      <w:bookmarkStart w:id="304" w:name="_Toc36404493"/>
      <w:bookmarkStart w:id="305" w:name="_Toc36460680"/>
      <w:bookmarkStart w:id="306" w:name="_Toc36404494"/>
      <w:bookmarkStart w:id="307" w:name="_Toc36460681"/>
      <w:bookmarkStart w:id="308" w:name="_Toc36404495"/>
      <w:bookmarkStart w:id="309" w:name="_Toc36460682"/>
      <w:bookmarkStart w:id="310" w:name="_Toc36404496"/>
      <w:bookmarkStart w:id="311" w:name="_Toc36460683"/>
      <w:bookmarkStart w:id="312" w:name="_Toc36404497"/>
      <w:bookmarkStart w:id="313" w:name="_Toc36460684"/>
      <w:bookmarkStart w:id="314" w:name="_Toc36404498"/>
      <w:bookmarkStart w:id="315" w:name="_Toc36460685"/>
      <w:bookmarkStart w:id="316" w:name="_Toc36404499"/>
      <w:bookmarkStart w:id="317" w:name="_Toc36460686"/>
      <w:bookmarkStart w:id="318" w:name="_Toc36404500"/>
      <w:bookmarkStart w:id="319" w:name="_Toc36460687"/>
      <w:bookmarkStart w:id="320" w:name="_Toc36404501"/>
      <w:bookmarkStart w:id="321" w:name="_Toc36460688"/>
      <w:bookmarkStart w:id="322" w:name="_Toc36404502"/>
      <w:bookmarkStart w:id="323" w:name="_Toc36460689"/>
      <w:bookmarkStart w:id="324" w:name="_Toc36404503"/>
      <w:bookmarkStart w:id="325" w:name="_Toc36460690"/>
      <w:bookmarkStart w:id="326" w:name="_Toc36404504"/>
      <w:bookmarkStart w:id="327" w:name="_Toc36460691"/>
      <w:bookmarkStart w:id="328" w:name="_Toc36404505"/>
      <w:bookmarkStart w:id="329" w:name="_Toc36460692"/>
      <w:bookmarkStart w:id="330" w:name="_Toc36404506"/>
      <w:bookmarkStart w:id="331" w:name="_Toc36460693"/>
      <w:bookmarkStart w:id="332" w:name="_Toc36404507"/>
      <w:bookmarkStart w:id="333" w:name="_Toc36460694"/>
      <w:bookmarkStart w:id="334" w:name="_Toc36404508"/>
      <w:bookmarkStart w:id="335" w:name="_Toc36460695"/>
      <w:bookmarkStart w:id="336" w:name="_Toc36404509"/>
      <w:bookmarkStart w:id="337" w:name="_Toc36460696"/>
      <w:bookmarkStart w:id="338" w:name="_Toc36404510"/>
      <w:bookmarkStart w:id="339" w:name="_Toc36460697"/>
      <w:bookmarkStart w:id="340" w:name="_Toc122512835"/>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Pr>
          <w:highlight w:val="white"/>
        </w:rPr>
        <w:t>Lääkemääräyksen muut tiedot</w:t>
      </w:r>
      <w:bookmarkEnd w:id="340"/>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A914A2">
        <w:rPr>
          <w:rStyle w:val="XMLRed"/>
          <w:sz w:val="22"/>
          <w:highlight w:val="white"/>
        </w:rPr>
        <w:t>c</w:t>
      </w:r>
      <w:r w:rsidR="0077747B" w:rsidRPr="0013081A">
        <w:rPr>
          <w:rStyle w:val="XMLRed"/>
          <w:sz w:val="22"/>
          <w:highlight w:val="white"/>
        </w:rPr>
        <w:t>ode</w:t>
      </w:r>
      <w:r w:rsidR="0077747B" w:rsidRPr="0013081A">
        <w:rPr>
          <w:rStyle w:val="XMLBlue"/>
          <w:sz w:val="22"/>
          <w:highlight w:val="white"/>
        </w:rPr>
        <w:t>="</w:t>
      </w:r>
      <w:r w:rsidR="0077747B" w:rsidRPr="0013081A">
        <w:rPr>
          <w:rStyle w:val="XMLBlack"/>
          <w:sz w:val="22"/>
          <w:highlight w:val="white"/>
        </w:rPr>
        <w:t>88</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A914A2">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Lääkityksen muut tiedot</w:t>
      </w:r>
      <w:r w:rsidR="0077747B" w:rsidRPr="0013081A">
        <w:rPr>
          <w:rStyle w:val="XMLBlue"/>
          <w:sz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observation</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OBS</w:t>
      </w:r>
      <w:r w:rsidRPr="0013081A">
        <w:rPr>
          <w:rStyle w:val="XMLBlue"/>
          <w:sz w:val="22"/>
          <w:highlight w:val="white"/>
          <w:lang w:val="en-GB"/>
        </w:rPr>
        <w:t>"</w:t>
      </w:r>
      <w:r w:rsidRPr="0013081A">
        <w:rPr>
          <w:rStyle w:val="XMLRed"/>
          <w:sz w:val="22"/>
          <w:highlight w:val="white"/>
          <w:lang w:val="en-GB"/>
        </w:rPr>
        <w:t>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Black"/>
          <w:sz w:val="22"/>
          <w:highlight w:val="white"/>
          <w:lang w:val="de-DE"/>
        </w:rPr>
        <w:t>kenttäkoodi</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1.2.246.537.6.12.2002.126</w:t>
      </w:r>
      <w:r w:rsidRPr="0013081A">
        <w:rPr>
          <w:rStyle w:val="XMLBlue"/>
          <w:sz w:val="22"/>
          <w:highlight w:val="white"/>
          <w:lang w:val="de-DE"/>
        </w:rPr>
        <w:t>"</w:t>
      </w:r>
      <w:r w:rsidR="007C4476">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Lääkityslista</w:t>
      </w:r>
      <w:r w:rsidRPr="0013081A">
        <w:rPr>
          <w:rStyle w:val="XMLBlue"/>
          <w:sz w:val="22"/>
          <w:highlight w:val="white"/>
          <w:lang w:val="de-DE"/>
        </w:rPr>
        <w:t>"</w:t>
      </w:r>
      <w:r w:rsidRPr="0013081A">
        <w:rPr>
          <w:rStyle w:val="XMLRed"/>
          <w:sz w:val="22"/>
          <w:highlight w:val="white"/>
          <w:lang w:val="en-GB"/>
        </w:rPr>
        <w:t>displayName</w:t>
      </w:r>
      <w:r w:rsidRPr="0013081A">
        <w:rPr>
          <w:rStyle w:val="XMLBlue"/>
          <w:sz w:val="22"/>
          <w:highlight w:val="white"/>
          <w:lang w:val="en-GB"/>
        </w:rPr>
        <w:t>="</w:t>
      </w:r>
      <w:r w:rsidRPr="0013081A">
        <w:rPr>
          <w:rStyle w:val="XMLBlack"/>
          <w:sz w:val="22"/>
          <w:highlight w:val="white"/>
          <w:lang w:val="en-GB"/>
        </w:rPr>
        <w:t>tiedon nimi</w:t>
      </w:r>
      <w:r w:rsidRPr="0013081A">
        <w:rPr>
          <w:rStyle w:val="XMLBlue"/>
          <w:sz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value</w:t>
      </w:r>
      <w:r w:rsidRPr="0013081A">
        <w:rPr>
          <w:rStyle w:val="XMLRed"/>
          <w:sz w:val="22"/>
          <w:highlight w:val="white"/>
          <w:lang w:val="en-GB"/>
        </w:rPr>
        <w:t xml:space="preserve"> xsi</w:t>
      </w:r>
      <w:proofErr w:type="gramStart"/>
      <w:r w:rsidRPr="0013081A">
        <w:rPr>
          <w:rStyle w:val="XMLRed"/>
          <w:sz w:val="22"/>
          <w:highlight w:val="white"/>
          <w:lang w:val="en-GB"/>
        </w:rPr>
        <w:t>:type</w:t>
      </w:r>
      <w:proofErr w:type="gramEnd"/>
      <w:r w:rsidRPr="0013081A">
        <w:rPr>
          <w:rStyle w:val="XMLBlue"/>
          <w:sz w:val="22"/>
          <w:highlight w:val="white"/>
          <w:lang w:val="en-GB"/>
        </w:rPr>
        <w:t>="</w:t>
      </w:r>
      <w:r w:rsidRPr="0013081A">
        <w:rPr>
          <w:rStyle w:val="XMLBlack"/>
          <w:sz w:val="22"/>
          <w:highlight w:val="white"/>
          <w:lang w:val="en-GB"/>
        </w:rPr>
        <w:t>xx</w:t>
      </w:r>
      <w:r w:rsidRPr="0013081A">
        <w:rPr>
          <w:rStyle w:val="XMLBlue"/>
          <w:sz w:val="22"/>
          <w:highlight w:val="white"/>
          <w:lang w:val="en-GB"/>
        </w:rPr>
        <w:t>"</w:t>
      </w:r>
      <w:r w:rsidRPr="0013081A">
        <w:rPr>
          <w:rStyle w:val="XMLRed"/>
          <w:sz w:val="22"/>
          <w:highlight w:val="white"/>
          <w:lang w:val="en-GB"/>
        </w:rPr>
        <w:t xml:space="preserve"> </w:t>
      </w:r>
      <w:r w:rsidRPr="0013081A">
        <w:rPr>
          <w:rStyle w:val="XMLBlue"/>
          <w:sz w:val="22"/>
          <w:highlight w:val="white"/>
          <w:lang w:val="en-GB"/>
        </w:rPr>
        <w:t>&gt;&lt;/</w:t>
      </w:r>
      <w:r w:rsidRPr="0013081A">
        <w:rPr>
          <w:rStyle w:val="XMLDarkRed"/>
          <w:sz w:val="22"/>
          <w:highlight w:val="white"/>
          <w:lang w:val="en-GB"/>
        </w:rPr>
        <w:t>value</w:t>
      </w:r>
      <w:r w:rsidRPr="0013081A">
        <w:rPr>
          <w:rStyle w:val="XMLBlue"/>
          <w:sz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0098091F">
        <w:tc>
          <w:tcPr>
            <w:tcW w:w="751" w:type="dxa"/>
            <w:shd w:val="clear" w:color="auto" w:fill="CCCCCC"/>
          </w:tcPr>
          <w:p w14:paraId="7813B5F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kenttä</w:t>
            </w:r>
            <w:r w:rsidR="0098091F">
              <w:rPr>
                <w:sz w:val="22"/>
              </w:rPr>
              <w:t>-</w:t>
            </w:r>
            <w:r w:rsidRPr="0098091F">
              <w:rPr>
                <w:sz w:val="22"/>
              </w:rPr>
              <w:t>koodi</w:t>
            </w:r>
          </w:p>
        </w:tc>
        <w:tc>
          <w:tcPr>
            <w:tcW w:w="1705" w:type="dxa"/>
            <w:shd w:val="clear" w:color="auto" w:fill="CCCCCC"/>
          </w:tcPr>
          <w:p w14:paraId="612E9B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tiedon nimi</w:t>
            </w:r>
          </w:p>
        </w:tc>
        <w:tc>
          <w:tcPr>
            <w:tcW w:w="1094" w:type="dxa"/>
            <w:shd w:val="clear" w:color="auto" w:fill="CCCCCC"/>
          </w:tcPr>
          <w:p w14:paraId="7D27E4A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HL7-tietotyyppi</w:t>
            </w:r>
          </w:p>
        </w:tc>
        <w:tc>
          <w:tcPr>
            <w:tcW w:w="2829" w:type="dxa"/>
            <w:shd w:val="clear" w:color="auto" w:fill="CCCCCC"/>
          </w:tcPr>
          <w:p w14:paraId="299C1D8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esimerkki</w:t>
            </w:r>
          </w:p>
        </w:tc>
        <w:tc>
          <w:tcPr>
            <w:tcW w:w="2268" w:type="dxa"/>
            <w:shd w:val="clear" w:color="auto" w:fill="CCCCCC"/>
          </w:tcPr>
          <w:p w14:paraId="52C589C9" w14:textId="051EE287" w:rsidR="0077747B" w:rsidRPr="0098091F" w:rsidRDefault="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huomio</w:t>
            </w:r>
            <w:r w:rsidR="000942E1">
              <w:rPr>
                <w:sz w:val="22"/>
              </w:rPr>
              <w:t>t</w:t>
            </w:r>
          </w:p>
        </w:tc>
        <w:tc>
          <w:tcPr>
            <w:tcW w:w="930" w:type="dxa"/>
            <w:shd w:val="clear" w:color="auto" w:fill="CCCCCC"/>
          </w:tcPr>
          <w:p w14:paraId="09AE764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pituus</w:t>
            </w:r>
          </w:p>
        </w:tc>
      </w:tr>
      <w:tr w:rsidR="0098091F" w:rsidRPr="0098091F" w14:paraId="6AB5A69F" w14:textId="77777777" w:rsidTr="0098091F">
        <w:tc>
          <w:tcPr>
            <w:tcW w:w="751" w:type="dxa"/>
          </w:tcPr>
          <w:p w14:paraId="5225D8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81</w:t>
            </w:r>
          </w:p>
        </w:tc>
        <w:tc>
          <w:tcPr>
            <w:tcW w:w="1705" w:type="dxa"/>
          </w:tcPr>
          <w:p w14:paraId="2C2CDDB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lääkevaihtokielto</w:t>
            </w:r>
          </w:p>
        </w:tc>
        <w:tc>
          <w:tcPr>
            <w:tcW w:w="1094" w:type="dxa"/>
          </w:tcPr>
          <w:p w14:paraId="685F60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6D932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366F1BA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w:t>
            </w:r>
          </w:p>
        </w:tc>
      </w:tr>
      <w:tr w:rsidR="0098091F" w:rsidRPr="0098091F" w14:paraId="16CD2E6C" w14:textId="77777777" w:rsidTr="0098091F">
        <w:tc>
          <w:tcPr>
            <w:tcW w:w="751" w:type="dxa"/>
          </w:tcPr>
          <w:p w14:paraId="25F6EC2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58</w:t>
            </w:r>
          </w:p>
        </w:tc>
        <w:tc>
          <w:tcPr>
            <w:tcW w:w="1705" w:type="dxa"/>
          </w:tcPr>
          <w:p w14:paraId="29C5117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käyttötarkoitus tekstinä</w:t>
            </w:r>
          </w:p>
        </w:tc>
        <w:tc>
          <w:tcPr>
            <w:tcW w:w="1094" w:type="dxa"/>
          </w:tcPr>
          <w:p w14:paraId="40DC60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147A5AA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&lt;value </w:t>
            </w:r>
            <w:proofErr w:type="gramStart"/>
            <w:r w:rsidRPr="0098091F">
              <w:rPr>
                <w:sz w:val="22"/>
              </w:rPr>
              <w:t>xsi:type</w:t>
            </w:r>
            <w:proofErr w:type="gramEnd"/>
            <w:r w:rsidRPr="0098091F">
              <w:rPr>
                <w:sz w:val="22"/>
              </w:rPr>
              <w:t>=”ST”&gt;</w:t>
            </w:r>
          </w:p>
          <w:p w14:paraId="08FA8D5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tähän teksti</w:t>
            </w:r>
          </w:p>
          <w:p w14:paraId="772B73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&lt;/value&gt;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004D69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max </w:t>
            </w:r>
            <w:r w:rsidR="004C5AED" w:rsidRPr="0098091F">
              <w:rPr>
                <w:sz w:val="22"/>
              </w:rPr>
              <w:t>8</w:t>
            </w:r>
            <w:r w:rsidRPr="0098091F">
              <w:rPr>
                <w:sz w:val="22"/>
              </w:rPr>
              <w:t>0 mkiä</w:t>
            </w:r>
          </w:p>
        </w:tc>
      </w:tr>
      <w:tr w:rsidR="0098091F" w:rsidRPr="0098091F" w14:paraId="44FD9672" w14:textId="77777777" w:rsidTr="0098091F">
        <w:tc>
          <w:tcPr>
            <w:tcW w:w="751" w:type="dxa"/>
          </w:tcPr>
          <w:p w14:paraId="15D1B07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89</w:t>
            </w:r>
          </w:p>
        </w:tc>
        <w:tc>
          <w:tcPr>
            <w:tcW w:w="1705" w:type="dxa"/>
          </w:tcPr>
          <w:p w14:paraId="677B016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alle 12-vuotiaan paino</w:t>
            </w:r>
          </w:p>
        </w:tc>
        <w:tc>
          <w:tcPr>
            <w:tcW w:w="1094" w:type="dxa"/>
          </w:tcPr>
          <w:p w14:paraId="0A6CCCD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PQ</w:t>
            </w:r>
          </w:p>
        </w:tc>
        <w:tc>
          <w:tcPr>
            <w:tcW w:w="2829" w:type="dxa"/>
          </w:tcPr>
          <w:p w14:paraId="7D52D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xsi:type=”PQ”</w:t>
            </w:r>
          </w:p>
          <w:p w14:paraId="53AB76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max 5 mkiä</w:t>
            </w:r>
          </w:p>
        </w:tc>
      </w:tr>
      <w:tr w:rsidR="0098091F" w:rsidRPr="00FD22A0" w14:paraId="49C59388" w14:textId="77777777" w:rsidTr="0098091F">
        <w:tc>
          <w:tcPr>
            <w:tcW w:w="751" w:type="dxa"/>
          </w:tcPr>
          <w:p w14:paraId="6C84063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91</w:t>
            </w:r>
          </w:p>
        </w:tc>
        <w:tc>
          <w:tcPr>
            <w:tcW w:w="1705" w:type="dxa"/>
          </w:tcPr>
          <w:p w14:paraId="542FF561" w14:textId="14CF4FE4" w:rsidR="0077747B" w:rsidRPr="0098091F" w:rsidRDefault="0077747B" w:rsidP="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lang w:val="en-GB"/>
              </w:rPr>
              <w:t>annosjakelu</w:t>
            </w:r>
          </w:p>
        </w:tc>
        <w:tc>
          <w:tcPr>
            <w:tcW w:w="1094" w:type="dxa"/>
          </w:tcPr>
          <w:p w14:paraId="586F4F13" w14:textId="703893EC"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402B5F3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009CF6A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0098091F">
        <w:tc>
          <w:tcPr>
            <w:tcW w:w="751" w:type="dxa"/>
          </w:tcPr>
          <w:p w14:paraId="52237D3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67</w:t>
            </w:r>
          </w:p>
        </w:tc>
        <w:tc>
          <w:tcPr>
            <w:tcW w:w="1705" w:type="dxa"/>
          </w:tcPr>
          <w:p w14:paraId="79EB0A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hoitolaji</w:t>
            </w:r>
          </w:p>
        </w:tc>
        <w:tc>
          <w:tcPr>
            <w:tcW w:w="1094" w:type="dxa"/>
          </w:tcPr>
          <w:p w14:paraId="6FB9DB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code=”S”</w:t>
            </w:r>
          </w:p>
          <w:p w14:paraId="77CA22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codeSystem=</w:t>
            </w:r>
          </w:p>
          <w:p w14:paraId="78A9AE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52E2EB5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0098091F">
        <w:tc>
          <w:tcPr>
            <w:tcW w:w="751" w:type="dxa"/>
          </w:tcPr>
          <w:p w14:paraId="2AE393B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92</w:t>
            </w:r>
          </w:p>
        </w:tc>
        <w:tc>
          <w:tcPr>
            <w:tcW w:w="1705" w:type="dxa"/>
          </w:tcPr>
          <w:p w14:paraId="649E87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viesti apteekille</w:t>
            </w:r>
          </w:p>
        </w:tc>
        <w:tc>
          <w:tcPr>
            <w:tcW w:w="1094" w:type="dxa"/>
          </w:tcPr>
          <w:p w14:paraId="500E0AB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6B4A885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7F41A9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max200 mkiä</w:t>
            </w:r>
          </w:p>
        </w:tc>
      </w:tr>
      <w:tr w:rsidR="0098091F" w:rsidRPr="005A667A" w14:paraId="44517335" w14:textId="77777777" w:rsidTr="0098091F">
        <w:tc>
          <w:tcPr>
            <w:tcW w:w="751" w:type="dxa"/>
          </w:tcPr>
          <w:p w14:paraId="4F8ADB0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w:t>
            </w:r>
          </w:p>
          <w:p w14:paraId="6DD53017" w14:textId="1FB7AD95" w:rsidR="0077747B" w:rsidRPr="0098091F"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 päivämäärä</w:t>
            </w:r>
          </w:p>
        </w:tc>
        <w:tc>
          <w:tcPr>
            <w:tcW w:w="1094" w:type="dxa"/>
          </w:tcPr>
          <w:p w14:paraId="26DD9844" w14:textId="648AEE04"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r w:rsidR="0080427D" w:rsidRPr="0098091F">
              <w:rPr>
                <w:sz w:val="22"/>
                <w:lang w:val="en-GB"/>
              </w:rPr>
              <w:t>TS</w:t>
            </w:r>
          </w:p>
        </w:tc>
        <w:tc>
          <w:tcPr>
            <w:tcW w:w="2829" w:type="dxa"/>
          </w:tcPr>
          <w:p w14:paraId="3E5DDF5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9281ACB" w14:textId="0AAE5324" w:rsidR="0077747B" w:rsidRPr="0098091F" w:rsidRDefault="002C67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7A8">
              <w:rPr>
                <w:color w:val="172B4D"/>
                <w:sz w:val="22"/>
                <w:szCs w:val="22"/>
                <w:shd w:val="clear" w:color="auto" w:fill="FFFFFF"/>
              </w:rPr>
              <w:t>1.2.246.537.6.850.202001</w:t>
            </w:r>
            <w:r w:rsidR="0077747B" w:rsidRPr="0098091F">
              <w:rPr>
                <w:sz w:val="22"/>
              </w:rPr>
              <w:t>”&gt;</w:t>
            </w:r>
          </w:p>
        </w:tc>
        <w:tc>
          <w:tcPr>
            <w:tcW w:w="2268" w:type="dxa"/>
          </w:tcPr>
          <w:p w14:paraId="2AEC6EB7" w14:textId="77777777" w:rsidR="0077747B" w:rsidRDefault="00E37B27"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Erillisselvityskoodit löytyvät Lääketietokannasta</w:t>
            </w:r>
            <w:r w:rsidR="0098091F" w:rsidRPr="0098091F">
              <w:rPr>
                <w:sz w:val="22"/>
              </w:rPr>
              <w:t xml:space="preserve">, </w:t>
            </w:r>
            <w:r w:rsidR="00B33E62">
              <w:rPr>
                <w:sz w:val="22"/>
              </w:rPr>
              <w:t xml:space="preserve">kirjaamiseen käytetään </w:t>
            </w:r>
            <w:r w:rsidR="0098091F" w:rsidRPr="0098091F">
              <w:rPr>
                <w:sz w:val="22"/>
              </w:rPr>
              <w:t>luokitus</w:t>
            </w:r>
            <w:r w:rsidR="00B33E62">
              <w:rPr>
                <w:sz w:val="22"/>
              </w:rPr>
              <w:t>ta</w:t>
            </w:r>
            <w:r w:rsidR="0098091F" w:rsidRPr="0098091F">
              <w:rPr>
                <w:sz w:val="22"/>
              </w:rPr>
              <w:t xml:space="preserve"> koodistopalvelussa</w:t>
            </w:r>
            <w:r w:rsidRPr="0098091F">
              <w:rPr>
                <w:sz w:val="22"/>
              </w:rPr>
              <w:t>.</w:t>
            </w:r>
            <w:r w:rsidR="0077747B" w:rsidRPr="0098091F">
              <w:rPr>
                <w:sz w:val="22"/>
              </w:rPr>
              <w:t xml:space="preserve"> </w:t>
            </w:r>
            <w:r w:rsidR="0080427D" w:rsidRPr="0098091F">
              <w:rPr>
                <w:sz w:val="22"/>
              </w:rPr>
              <w:t xml:space="preserve"> </w:t>
            </w:r>
            <w:proofErr w:type="gramStart"/>
            <w:r w:rsidR="0080427D" w:rsidRPr="0098091F">
              <w:rPr>
                <w:sz w:val="22"/>
              </w:rPr>
              <w:t>observation.effectiveTime</w:t>
            </w:r>
            <w:proofErr w:type="gramEnd"/>
            <w:r w:rsidR="0080427D" w:rsidRPr="0098091F">
              <w:rPr>
                <w:sz w:val="22"/>
              </w:rPr>
              <w:t xml:space="preserve"> erillisselvitys päivämäärä</w:t>
            </w:r>
            <w:r w:rsidR="00B33E62">
              <w:rPr>
                <w:sz w:val="22"/>
              </w:rPr>
              <w:t xml:space="preserve"> (annetaan niillä lääkkeillä, millä on vaadittu tieto)</w:t>
            </w:r>
            <w:r w:rsidR="0080427D" w:rsidRPr="0098091F">
              <w:rPr>
                <w:sz w:val="22"/>
              </w:rPr>
              <w:t>.</w:t>
            </w:r>
          </w:p>
          <w:p w14:paraId="25110DD1" w14:textId="1FCF38EC" w:rsidR="00927BFF" w:rsidRPr="005A667A" w:rsidRDefault="00927BFF" w:rsidP="00410D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5A667A">
              <w:rPr>
                <w:sz w:val="22"/>
              </w:rPr>
              <w:t xml:space="preserve">Huom! </w:t>
            </w:r>
            <w:r w:rsidR="00410D54">
              <w:rPr>
                <w:sz w:val="22"/>
              </w:rPr>
              <w:t>E</w:t>
            </w:r>
            <w:r w:rsidRPr="005A667A">
              <w:rPr>
                <w:sz w:val="22"/>
              </w:rPr>
              <w:t>rillisselvitys</w:t>
            </w:r>
            <w:r w:rsidR="00410D54">
              <w:rPr>
                <w:sz w:val="22"/>
              </w:rPr>
              <w:t xml:space="preserve"> päivämäärä on korvannut erillisselvitys-</w:t>
            </w:r>
            <w:r w:rsidRPr="005A667A">
              <w:rPr>
                <w:sz w:val="22"/>
              </w:rPr>
              <w:t>teksti</w:t>
            </w:r>
            <w:r w:rsidR="00410D54">
              <w:rPr>
                <w:sz w:val="22"/>
              </w:rPr>
              <w:t>n</w:t>
            </w:r>
            <w:r w:rsidRPr="005A667A">
              <w:rPr>
                <w:sz w:val="22"/>
              </w:rPr>
              <w:t xml:space="preserve"> </w:t>
            </w:r>
            <w:r w:rsidR="00410D54">
              <w:rPr>
                <w:sz w:val="22"/>
              </w:rPr>
              <w:t>versiossa 4.00</w:t>
            </w:r>
          </w:p>
        </w:tc>
        <w:tc>
          <w:tcPr>
            <w:tcW w:w="930" w:type="dxa"/>
          </w:tcPr>
          <w:p w14:paraId="7BC6D33F" w14:textId="7B0B3700" w:rsidR="0080427D" w:rsidRPr="005A667A"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0098091F">
        <w:tc>
          <w:tcPr>
            <w:tcW w:w="751" w:type="dxa"/>
          </w:tcPr>
          <w:p w14:paraId="7CF7F883"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117</w:t>
            </w:r>
          </w:p>
        </w:tc>
        <w:tc>
          <w:tcPr>
            <w:tcW w:w="1705" w:type="dxa"/>
          </w:tcPr>
          <w:p w14:paraId="43AE3335"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potilaan tunnistaminen</w:t>
            </w:r>
          </w:p>
        </w:tc>
        <w:tc>
          <w:tcPr>
            <w:tcW w:w="1094" w:type="dxa"/>
          </w:tcPr>
          <w:p w14:paraId="6D8FF6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CE,ST</w:t>
            </w:r>
          </w:p>
        </w:tc>
        <w:tc>
          <w:tcPr>
            <w:tcW w:w="2829" w:type="dxa"/>
          </w:tcPr>
          <w:p w14:paraId="1AB2F1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1B0505F1"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1.2.246.537.5.</w:t>
            </w:r>
          </w:p>
          <w:p w14:paraId="21E19D2A"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40109.2006”&gt;</w:t>
            </w:r>
          </w:p>
        </w:tc>
        <w:tc>
          <w:tcPr>
            <w:tcW w:w="2268" w:type="dxa"/>
          </w:tcPr>
          <w:p w14:paraId="70114878" w14:textId="77777777" w:rsidR="0077747B" w:rsidRPr="00CC1F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C1F00">
              <w:rPr>
                <w:sz w:val="22"/>
              </w:rPr>
              <w:t>Observation.</w:t>
            </w:r>
          </w:p>
          <w:p w14:paraId="202AD6C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C1F00">
              <w:rPr>
                <w:sz w:val="22"/>
              </w:rPr>
              <w:t>text-</w:t>
            </w:r>
            <w:r w:rsidRPr="0098091F">
              <w:rPr>
                <w:sz w:val="22"/>
              </w:rPr>
              <w:t>elementissä selvitysteksti, jos tunnistamisen koodi on 9=muu.</w:t>
            </w:r>
          </w:p>
          <w:p w14:paraId="76E2A83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Tämä kenttä tarvitaan, koska huumausaine-resepteissä potilas pitää tunnistaa.</w:t>
            </w:r>
          </w:p>
        </w:tc>
        <w:tc>
          <w:tcPr>
            <w:tcW w:w="930" w:type="dxa"/>
          </w:tcPr>
          <w:p w14:paraId="7FBA75C7" w14:textId="77777777" w:rsidR="0077747B" w:rsidRPr="0098091F" w:rsidRDefault="006C7D0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 50 mkiä</w:t>
            </w:r>
          </w:p>
        </w:tc>
      </w:tr>
      <w:tr w:rsidR="0098091F" w:rsidRPr="0098091F" w14:paraId="7BC95279" w14:textId="77777777" w:rsidTr="0098091F">
        <w:tc>
          <w:tcPr>
            <w:tcW w:w="751" w:type="dxa"/>
          </w:tcPr>
          <w:p w14:paraId="33AA91A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119</w:t>
            </w:r>
          </w:p>
        </w:tc>
        <w:tc>
          <w:tcPr>
            <w:tcW w:w="1705" w:type="dxa"/>
          </w:tcPr>
          <w:p w14:paraId="2D8BBB6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PKV-lääkemääräys</w:t>
            </w:r>
          </w:p>
        </w:tc>
        <w:tc>
          <w:tcPr>
            <w:tcW w:w="1094" w:type="dxa"/>
          </w:tcPr>
          <w:p w14:paraId="5B8CD81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CE</w:t>
            </w:r>
          </w:p>
        </w:tc>
        <w:tc>
          <w:tcPr>
            <w:tcW w:w="2829" w:type="dxa"/>
          </w:tcPr>
          <w:p w14:paraId="308EEBE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B40663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686439B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40118.2006”&gt;</w:t>
            </w:r>
          </w:p>
        </w:tc>
        <w:tc>
          <w:tcPr>
            <w:tcW w:w="2268" w:type="dxa"/>
          </w:tcPr>
          <w:p w14:paraId="551B99C3" w14:textId="7849F0A2" w:rsidR="0077747B" w:rsidRPr="0098091F" w:rsidRDefault="001746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174655">
              <w:rPr>
                <w:sz w:val="22"/>
              </w:rPr>
              <w:t>EP, pakollinen</w:t>
            </w:r>
            <w:r>
              <w:rPr>
                <w:sz w:val="22"/>
              </w:rPr>
              <w:t xml:space="preserve"> </w:t>
            </w:r>
            <w:r w:rsidRPr="00174655">
              <w:rPr>
                <w:sz w:val="22"/>
              </w:rPr>
              <w:t>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0098091F">
        <w:tc>
          <w:tcPr>
            <w:tcW w:w="751" w:type="dxa"/>
          </w:tcPr>
          <w:p w14:paraId="04592C0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123</w:t>
            </w:r>
          </w:p>
        </w:tc>
        <w:tc>
          <w:tcPr>
            <w:tcW w:w="1705" w:type="dxa"/>
          </w:tcPr>
          <w:p w14:paraId="24380A0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potilas kieltäytynyt potilasohjeen tulostamisesta</w:t>
            </w:r>
          </w:p>
        </w:tc>
        <w:tc>
          <w:tcPr>
            <w:tcW w:w="1094" w:type="dxa"/>
          </w:tcPr>
          <w:p w14:paraId="083867D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0C15DAD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&lt;value xsi:type=”BL”</w:t>
            </w:r>
          </w:p>
          <w:p w14:paraId="48DC430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value=”false”/&gt;</w:t>
            </w:r>
          </w:p>
        </w:tc>
        <w:tc>
          <w:tcPr>
            <w:tcW w:w="2268" w:type="dxa"/>
          </w:tcPr>
          <w:p w14:paraId="23EFF226" w14:textId="77777777" w:rsidR="0077747B" w:rsidRPr="0098091F" w:rsidRDefault="0026622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0098091F">
        <w:tc>
          <w:tcPr>
            <w:tcW w:w="751" w:type="dxa"/>
          </w:tcPr>
          <w:p w14:paraId="4E583C4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68</w:t>
            </w:r>
          </w:p>
        </w:tc>
        <w:tc>
          <w:tcPr>
            <w:tcW w:w="1705" w:type="dxa"/>
          </w:tcPr>
          <w:p w14:paraId="260E73E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pysyvä lääkitys</w:t>
            </w:r>
          </w:p>
        </w:tc>
        <w:tc>
          <w:tcPr>
            <w:tcW w:w="1094" w:type="dxa"/>
          </w:tcPr>
          <w:p w14:paraId="264D6C1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BD734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24BE90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C8349CA" w14:textId="0E068001" w:rsidR="0077747B" w:rsidRPr="0098091F" w:rsidRDefault="00E94F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0098091F">
        <w:tc>
          <w:tcPr>
            <w:tcW w:w="751" w:type="dxa"/>
          </w:tcPr>
          <w:p w14:paraId="7DBA91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129</w:t>
            </w:r>
          </w:p>
        </w:tc>
        <w:tc>
          <w:tcPr>
            <w:tcW w:w="1705" w:type="dxa"/>
          </w:tcPr>
          <w:p w14:paraId="648EB7E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kyseessä lääkkeen käytön aloitus</w:t>
            </w:r>
          </w:p>
        </w:tc>
        <w:tc>
          <w:tcPr>
            <w:tcW w:w="1094" w:type="dxa"/>
          </w:tcPr>
          <w:p w14:paraId="525DC9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C98C57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4402A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F600437"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0098091F">
        <w:tc>
          <w:tcPr>
            <w:tcW w:w="751" w:type="dxa"/>
          </w:tcPr>
          <w:p w14:paraId="720BDD9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132</w:t>
            </w:r>
          </w:p>
        </w:tc>
        <w:tc>
          <w:tcPr>
            <w:tcW w:w="1705" w:type="dxa"/>
          </w:tcPr>
          <w:p w14:paraId="7333069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huume</w:t>
            </w:r>
          </w:p>
        </w:tc>
        <w:tc>
          <w:tcPr>
            <w:tcW w:w="1094" w:type="dxa"/>
          </w:tcPr>
          <w:p w14:paraId="10D223F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0A3EB4D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78992EE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7F110BBB"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0098091F">
        <w:tc>
          <w:tcPr>
            <w:tcW w:w="751" w:type="dxa"/>
          </w:tcPr>
          <w:p w14:paraId="51710A8A" w14:textId="77777777" w:rsidR="003A1DE8" w:rsidRPr="0098091F" w:rsidRDefault="00826E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169</w:t>
            </w:r>
          </w:p>
        </w:tc>
        <w:tc>
          <w:tcPr>
            <w:tcW w:w="1705" w:type="dxa"/>
          </w:tcPr>
          <w:p w14:paraId="7B35E1AB"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reseptin laji</w:t>
            </w:r>
          </w:p>
        </w:tc>
        <w:tc>
          <w:tcPr>
            <w:tcW w:w="1094" w:type="dxa"/>
          </w:tcPr>
          <w:p w14:paraId="7A071DDE"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58BFEE7C" w14:textId="77777777" w:rsidR="00DA7EBC" w:rsidRPr="0098091F" w:rsidRDefault="00DA7EBC" w:rsidP="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3B75CB63" w14:textId="77777777" w:rsidR="003A1DE8" w:rsidRPr="0098091F" w:rsidRDefault="00DA7EBC" w:rsidP="009B42F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9B42F7" w:rsidRPr="0098091F">
              <w:rPr>
                <w:sz w:val="22"/>
              </w:rPr>
              <w:t>6.605</w:t>
            </w:r>
            <w:r w:rsidR="0085348A" w:rsidRPr="0098091F">
              <w:rPr>
                <w:sz w:val="22"/>
              </w:rPr>
              <w:t>.2014</w:t>
            </w:r>
            <w:r w:rsidRPr="0098091F">
              <w:rPr>
                <w:sz w:val="22"/>
              </w:rPr>
              <w:t>”&gt;</w:t>
            </w:r>
          </w:p>
        </w:tc>
        <w:tc>
          <w:tcPr>
            <w:tcW w:w="2268" w:type="dxa"/>
          </w:tcPr>
          <w:p w14:paraId="617A1B9D"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Toimitetaanko lääke apteekista, sairaala-apteekista tai ulkomaan osto</w:t>
            </w:r>
            <w:r w:rsidR="00332514" w:rsidRPr="0098091F">
              <w:rPr>
                <w:sz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0098091F">
        <w:tc>
          <w:tcPr>
            <w:tcW w:w="751" w:type="dxa"/>
          </w:tcPr>
          <w:p w14:paraId="55E35128"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75</w:t>
            </w:r>
          </w:p>
        </w:tc>
        <w:tc>
          <w:tcPr>
            <w:tcW w:w="1705" w:type="dxa"/>
          </w:tcPr>
          <w:p w14:paraId="216F4135"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uudistamiskielto</w:t>
            </w:r>
          </w:p>
        </w:tc>
        <w:tc>
          <w:tcPr>
            <w:tcW w:w="1094" w:type="dxa"/>
          </w:tcPr>
          <w:p w14:paraId="51D29A81"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0D43450"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96D09B1"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FF21E07" w14:textId="31C28C89" w:rsidR="00480DBB" w:rsidRPr="0098091F" w:rsidRDefault="00F17167"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Pr>
                <w:sz w:val="22"/>
                <w:lang w:val="en-US"/>
              </w:rPr>
              <w:t>pakollinen</w:t>
            </w:r>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0098091F">
        <w:tc>
          <w:tcPr>
            <w:tcW w:w="751" w:type="dxa"/>
          </w:tcPr>
          <w:p w14:paraId="73E64980" w14:textId="77777777" w:rsidR="00480DBB" w:rsidRPr="0098091F" w:rsidRDefault="00CF7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194</w:t>
            </w:r>
          </w:p>
        </w:tc>
        <w:tc>
          <w:tcPr>
            <w:tcW w:w="1705" w:type="dxa"/>
          </w:tcPr>
          <w:p w14:paraId="242F145C" w14:textId="77777777" w:rsidR="00480DBB" w:rsidRPr="0098091F" w:rsidRDefault="008252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w:t>
            </w:r>
            <w:r w:rsidR="00480DBB" w:rsidRPr="0098091F">
              <w:rPr>
                <w:sz w:val="22"/>
                <w:lang w:val="en-GB"/>
              </w:rPr>
              <w:t>i</w:t>
            </w:r>
            <w:r w:rsidRPr="0098091F">
              <w:rPr>
                <w:sz w:val="22"/>
                <w:lang w:val="en-GB"/>
              </w:rPr>
              <w:t>sta</w:t>
            </w:r>
            <w:r w:rsidR="00480DBB" w:rsidRPr="0098091F">
              <w:rPr>
                <w:sz w:val="22"/>
                <w:lang w:val="en-GB"/>
              </w:rPr>
              <w:t xml:space="preserve">miskiellon syy </w:t>
            </w:r>
          </w:p>
        </w:tc>
        <w:tc>
          <w:tcPr>
            <w:tcW w:w="1094" w:type="dxa"/>
          </w:tcPr>
          <w:p w14:paraId="2D85D450"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 ST</w:t>
            </w:r>
          </w:p>
        </w:tc>
        <w:tc>
          <w:tcPr>
            <w:tcW w:w="2829" w:type="dxa"/>
          </w:tcPr>
          <w:p w14:paraId="03D581CF" w14:textId="77777777" w:rsidR="00480DBB" w:rsidRPr="0098091F"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0"/>
                <w:highlight w:val="white"/>
                <w:lang w:val="en-US"/>
              </w:rPr>
              <w:t>1.2.246.537.6.600</w:t>
            </w:r>
            <w:r w:rsidR="0085348A" w:rsidRPr="00D03AC3">
              <w:rPr>
                <w:color w:val="000000"/>
                <w:sz w:val="22"/>
                <w:szCs w:val="20"/>
                <w:lang w:val="en-US"/>
              </w:rPr>
              <w:t>.2013</w:t>
            </w:r>
            <w:r w:rsidRPr="00D03AC3">
              <w:rPr>
                <w:sz w:val="22"/>
              </w:rPr>
              <w:t>”&gt;</w:t>
            </w:r>
          </w:p>
        </w:tc>
        <w:tc>
          <w:tcPr>
            <w:tcW w:w="2268" w:type="dxa"/>
          </w:tcPr>
          <w:p w14:paraId="77073DD1"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Lisäksi</w:t>
            </w:r>
          </w:p>
          <w:p w14:paraId="2C50C6D7"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uudistamiskiellon perustelu</w:t>
            </w:r>
          </w:p>
        </w:tc>
        <w:tc>
          <w:tcPr>
            <w:tcW w:w="930" w:type="dxa"/>
          </w:tcPr>
          <w:p w14:paraId="54F927D2" w14:textId="77777777" w:rsidR="00480DBB" w:rsidRPr="0098091F" w:rsidRDefault="009A55B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perustelu max 100 mkiä</w:t>
            </w:r>
          </w:p>
        </w:tc>
      </w:tr>
      <w:tr w:rsidR="0098091F" w:rsidRPr="0098091F" w14:paraId="774D1E50" w14:textId="77777777" w:rsidTr="0098091F">
        <w:tc>
          <w:tcPr>
            <w:tcW w:w="751" w:type="dxa"/>
          </w:tcPr>
          <w:p w14:paraId="3E07C831" w14:textId="77777777" w:rsidR="00E104A0" w:rsidRPr="0098091F" w:rsidRDefault="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212</w:t>
            </w:r>
          </w:p>
        </w:tc>
        <w:tc>
          <w:tcPr>
            <w:tcW w:w="1705" w:type="dxa"/>
          </w:tcPr>
          <w:p w14:paraId="1A09FD3C"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apteekissa tallennettu lääkemääräys</w:t>
            </w:r>
          </w:p>
        </w:tc>
        <w:tc>
          <w:tcPr>
            <w:tcW w:w="1094" w:type="dxa"/>
          </w:tcPr>
          <w:p w14:paraId="55A93C6D"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131DCE2E"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41BF972A"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40303.201</w:t>
            </w:r>
            <w:r w:rsidR="005A0742" w:rsidRPr="0098091F">
              <w:rPr>
                <w:sz w:val="22"/>
              </w:rPr>
              <w:t>5</w:t>
            </w:r>
            <w:r w:rsidR="00DC2E9D" w:rsidRPr="0098091F">
              <w:rPr>
                <w:sz w:val="22"/>
              </w:rPr>
              <w:t>01</w:t>
            </w:r>
            <w:r w:rsidRPr="0098091F">
              <w:rPr>
                <w:sz w:val="22"/>
              </w:rPr>
              <w:t>”&gt;</w:t>
            </w:r>
          </w:p>
        </w:tc>
        <w:tc>
          <w:tcPr>
            <w:tcW w:w="2268" w:type="dxa"/>
          </w:tcPr>
          <w:p w14:paraId="5608D85E" w14:textId="77777777" w:rsidR="00E104A0" w:rsidRPr="0098091F" w:rsidRDefault="00E104A0" w:rsidP="00C2202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Onko paperi-</w:t>
            </w:r>
            <w:r w:rsidR="00786BBE" w:rsidRPr="0098091F">
              <w:rPr>
                <w:sz w:val="22"/>
              </w:rPr>
              <w:t xml:space="preserve"> vai</w:t>
            </w:r>
            <w:r w:rsidRPr="0098091F">
              <w:rPr>
                <w:sz w:val="22"/>
              </w:rPr>
              <w:t xml:space="preserve"> puhelinresepti</w:t>
            </w:r>
            <w:r w:rsidR="004C79A9" w:rsidRPr="0098091F">
              <w:rPr>
                <w:sz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0098091F">
        <w:tc>
          <w:tcPr>
            <w:tcW w:w="751" w:type="dxa"/>
          </w:tcPr>
          <w:p w14:paraId="34ECE17C" w14:textId="77777777" w:rsidR="00E104A0"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213</w:t>
            </w:r>
          </w:p>
        </w:tc>
        <w:tc>
          <w:tcPr>
            <w:tcW w:w="1705" w:type="dxa"/>
          </w:tcPr>
          <w:p w14:paraId="0A6629E8"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apteekissa tallennetun lääkemääräyksen perustelu</w:t>
            </w:r>
          </w:p>
        </w:tc>
        <w:tc>
          <w:tcPr>
            <w:tcW w:w="1094" w:type="dxa"/>
          </w:tcPr>
          <w:p w14:paraId="2988AEC6"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327C2BEB"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EE6A01C"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40302.201</w:t>
            </w:r>
            <w:r w:rsidR="005A0742" w:rsidRPr="0098091F">
              <w:rPr>
                <w:sz w:val="22"/>
              </w:rPr>
              <w:t>5</w:t>
            </w:r>
            <w:r w:rsidR="00DC2E9D" w:rsidRPr="0098091F">
              <w:rPr>
                <w:sz w:val="22"/>
              </w:rPr>
              <w:t>01</w:t>
            </w:r>
            <w:r w:rsidRPr="0098091F">
              <w:rPr>
                <w:sz w:val="22"/>
              </w:rPr>
              <w:t>”&gt;</w:t>
            </w:r>
          </w:p>
        </w:tc>
        <w:tc>
          <w:tcPr>
            <w:tcW w:w="2268" w:type="dxa"/>
          </w:tcPr>
          <w:p w14:paraId="50EA0C26" w14:textId="77777777" w:rsidR="003D4458" w:rsidRPr="0098091F" w:rsidRDefault="004C79A9" w:rsidP="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pakollinen apteekissa tallennetussa lääkemääräyksessä</w:t>
            </w:r>
            <w:r w:rsidR="003D4458" w:rsidRPr="0098091F">
              <w:rPr>
                <w:sz w:val="22"/>
              </w:rPr>
              <w:t>, lisäksi</w:t>
            </w:r>
          </w:p>
          <w:p w14:paraId="1C40764A" w14:textId="77777777" w:rsidR="00E104A0" w:rsidRPr="0098091F" w:rsidRDefault="0067006D" w:rsidP="006700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muun syyn per</w:t>
            </w:r>
            <w:r w:rsidR="003D4458" w:rsidRPr="0098091F">
              <w:rPr>
                <w:sz w:val="22"/>
              </w:rPr>
              <w:t>ustelu</w:t>
            </w:r>
          </w:p>
        </w:tc>
        <w:tc>
          <w:tcPr>
            <w:tcW w:w="930" w:type="dxa"/>
          </w:tcPr>
          <w:p w14:paraId="12B80962" w14:textId="77777777" w:rsidR="00E104A0" w:rsidRPr="0098091F" w:rsidRDefault="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perustelu </w:t>
            </w:r>
            <w:r w:rsidR="00ED7C87" w:rsidRPr="0098091F">
              <w:rPr>
                <w:sz w:val="22"/>
              </w:rPr>
              <w:t>max 100 merkkiä</w:t>
            </w:r>
          </w:p>
        </w:tc>
      </w:tr>
      <w:tr w:rsidR="0098091F" w:rsidRPr="00FD22A0" w14:paraId="5B48B573" w14:textId="77777777" w:rsidTr="0098091F">
        <w:tc>
          <w:tcPr>
            <w:tcW w:w="751" w:type="dxa"/>
          </w:tcPr>
          <w:p w14:paraId="06B5744C"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214</w:t>
            </w:r>
          </w:p>
        </w:tc>
        <w:tc>
          <w:tcPr>
            <w:tcW w:w="1705" w:type="dxa"/>
          </w:tcPr>
          <w:p w14:paraId="32D0E987"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p>
        </w:tc>
        <w:tc>
          <w:tcPr>
            <w:tcW w:w="1094" w:type="dxa"/>
          </w:tcPr>
          <w:p w14:paraId="5D8D69B5"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MO</w:t>
            </w:r>
          </w:p>
        </w:tc>
        <w:tc>
          <w:tcPr>
            <w:tcW w:w="2829" w:type="dxa"/>
          </w:tcPr>
          <w:p w14:paraId="5C16B765"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xsi:type=”MO”</w:t>
            </w:r>
          </w:p>
          <w:p w14:paraId="70C395EE" w14:textId="77777777" w:rsidR="00C03CD1" w:rsidRPr="0098091F" w:rsidRDefault="00C03CD1"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Currencyn default on ”EUR”,</w:t>
            </w:r>
          </w:p>
          <w:p w14:paraId="0FC9B262"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GB"/>
              </w:rPr>
              <w:t>hinta max 11 numeroa</w:t>
            </w:r>
          </w:p>
        </w:tc>
      </w:tr>
      <w:tr w:rsidR="0098091F" w:rsidRPr="0098091F" w14:paraId="16586B56" w14:textId="77777777" w:rsidTr="0098091F">
        <w:tc>
          <w:tcPr>
            <w:tcW w:w="751" w:type="dxa"/>
          </w:tcPr>
          <w:p w14:paraId="546A1A88"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215</w:t>
            </w:r>
          </w:p>
        </w:tc>
        <w:tc>
          <w:tcPr>
            <w:tcW w:w="1705" w:type="dxa"/>
          </w:tcPr>
          <w:p w14:paraId="518B376B" w14:textId="77777777" w:rsidR="00C03CD1" w:rsidRPr="0098091F" w:rsidRDefault="00C03CD1"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r w:rsidR="002F060E" w:rsidRPr="0098091F">
              <w:rPr>
                <w:sz w:val="22"/>
              </w:rPr>
              <w:t xml:space="preserve"> erikoislääkäri</w:t>
            </w:r>
            <w:r w:rsidR="00C2202A" w:rsidRPr="0098091F">
              <w:rPr>
                <w:sz w:val="22"/>
              </w:rPr>
              <w:t>n</w:t>
            </w:r>
            <w:r w:rsidR="002F060E" w:rsidRPr="0098091F">
              <w:rPr>
                <w:sz w:val="22"/>
              </w:rPr>
              <w:t>ä</w:t>
            </w:r>
          </w:p>
        </w:tc>
        <w:tc>
          <w:tcPr>
            <w:tcW w:w="1094" w:type="dxa"/>
          </w:tcPr>
          <w:p w14:paraId="409ABBED"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EA2BA14"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A69CCB8"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4B07DF5E" w14:textId="2FE6D948" w:rsidR="00247336"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EE51AD4" w14:textId="06142512" w:rsidR="00C03CD1" w:rsidRPr="0098091F"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J</w:t>
            </w:r>
            <w:r w:rsidR="00D66941" w:rsidRPr="0098091F">
              <w:rPr>
                <w:sz w:val="22"/>
              </w:rPr>
              <w:t>os lääkärinpalkkiotieto</w:t>
            </w:r>
            <w:r w:rsidR="00E30965" w:rsidRPr="0098091F">
              <w:rPr>
                <w:sz w:val="22"/>
              </w:rPr>
              <w:t>a</w:t>
            </w:r>
            <w:r w:rsidR="00D66941" w:rsidRPr="0098091F">
              <w:rPr>
                <w:sz w:val="22"/>
              </w:rPr>
              <w:t xml:space="preserve"> </w:t>
            </w:r>
            <w:r w:rsidR="00E30965" w:rsidRPr="0098091F">
              <w:rPr>
                <w:sz w:val="22"/>
              </w:rPr>
              <w:t>ei ole</w:t>
            </w:r>
            <w:r w:rsidR="00D66941" w:rsidRPr="0098091F">
              <w:rPr>
                <w:sz w:val="22"/>
              </w:rPr>
              <w:t xml:space="preserve"> annettu</w:t>
            </w:r>
            <w:r w:rsidR="00E30965" w:rsidRPr="0098091F">
              <w:rPr>
                <w:sz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0098091F">
        <w:tc>
          <w:tcPr>
            <w:tcW w:w="751" w:type="dxa"/>
          </w:tcPr>
          <w:p w14:paraId="7D6E0331" w14:textId="77777777" w:rsidR="009A2BE4"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216</w:t>
            </w:r>
          </w:p>
        </w:tc>
        <w:tc>
          <w:tcPr>
            <w:tcW w:w="1705" w:type="dxa"/>
          </w:tcPr>
          <w:p w14:paraId="47701E61"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tartuntatautilain mukainen lääke</w:t>
            </w:r>
          </w:p>
        </w:tc>
        <w:tc>
          <w:tcPr>
            <w:tcW w:w="1094" w:type="dxa"/>
          </w:tcPr>
          <w:p w14:paraId="7C2D721B" w14:textId="77777777" w:rsidR="009A2BE4" w:rsidRPr="0098091F" w:rsidRDefault="009A2BE4"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3F7459C"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1423B9FE"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D07BDBC" w14:textId="4DDEE4CD" w:rsidR="00267C96" w:rsidRDefault="00267C96" w:rsidP="00267C9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0098091F">
        <w:tc>
          <w:tcPr>
            <w:tcW w:w="751" w:type="dxa"/>
          </w:tcPr>
          <w:p w14:paraId="24802835" w14:textId="77777777" w:rsidR="0080427D" w:rsidRPr="0098091F" w:rsidRDefault="00073DE9"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270</w:t>
            </w:r>
          </w:p>
        </w:tc>
        <w:tc>
          <w:tcPr>
            <w:tcW w:w="1705" w:type="dxa"/>
          </w:tcPr>
          <w:p w14:paraId="158BF41F"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lisäseurannassa</w:t>
            </w:r>
          </w:p>
        </w:tc>
        <w:tc>
          <w:tcPr>
            <w:tcW w:w="1094" w:type="dxa"/>
          </w:tcPr>
          <w:p w14:paraId="65635276"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E8C45AA" w14:textId="77777777" w:rsidR="0080427D" w:rsidRPr="002C60BB"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64FFA964" w14:textId="57ADA700" w:rsidR="0080427D" w:rsidRPr="0098091F" w:rsidRDefault="003B0661"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3B0661">
              <w:rPr>
                <w:sz w:val="22"/>
              </w:rPr>
              <w:t>EP, pakollinen kun tieto löytyy Lääketietokannasta</w:t>
            </w:r>
            <w:r w:rsidR="00DD1BA2">
              <w:rPr>
                <w:sz w:val="22"/>
              </w:rPr>
              <w:t>.</w:t>
            </w:r>
            <w:r w:rsidRPr="003B0661">
              <w:rPr>
                <w:sz w:val="22"/>
              </w:rPr>
              <w:t xml:space="preserve"> </w:t>
            </w:r>
            <w:r w:rsidR="00DD1BA2">
              <w:rPr>
                <w:sz w:val="22"/>
              </w:rPr>
              <w:t>M</w:t>
            </w:r>
            <w:r w:rsidR="0080427D" w:rsidRPr="002C60BB">
              <w:rPr>
                <w:sz w:val="22"/>
              </w:rPr>
              <w:t xml:space="preserve">äärätty lääke on Euroopan lääkeviraston julkaisemaan luetteloon lisäseurantaa vaativista lääkkeistä Huom. </w:t>
            </w:r>
            <w:r w:rsidR="0080427D" w:rsidRPr="0098091F">
              <w:rPr>
                <w:sz w:val="22"/>
                <w:lang w:val="en-US"/>
              </w:rPr>
              <w:t>Kyse on ns. musta kolmio -valmisteista.</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0098091F">
        <w:tc>
          <w:tcPr>
            <w:tcW w:w="751" w:type="dxa"/>
          </w:tcPr>
          <w:p w14:paraId="711D786C"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271</w:t>
            </w:r>
          </w:p>
        </w:tc>
        <w:tc>
          <w:tcPr>
            <w:tcW w:w="1705" w:type="dxa"/>
          </w:tcPr>
          <w:p w14:paraId="27751B11" w14:textId="77777777" w:rsidR="00833DCA" w:rsidRPr="0098091F" w:rsidRDefault="000E1431"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iologinen lääke</w:t>
            </w:r>
          </w:p>
        </w:tc>
        <w:tc>
          <w:tcPr>
            <w:tcW w:w="1094" w:type="dxa"/>
          </w:tcPr>
          <w:p w14:paraId="7051C985"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797FDD4F"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776BBE1C" w14:textId="2ACEB976" w:rsidR="00833DCA" w:rsidRPr="002C60BB" w:rsidRDefault="00D51A3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w:t>
            </w:r>
            <w:r w:rsidR="00EB0400">
              <w:rPr>
                <w:sz w:val="22"/>
              </w:rPr>
              <w:t xml:space="preserve"> </w:t>
            </w:r>
            <w:r w:rsidR="00B46DF8" w:rsidRPr="002C60BB">
              <w:rPr>
                <w:sz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0098091F">
        <w:tc>
          <w:tcPr>
            <w:tcW w:w="751" w:type="dxa"/>
          </w:tcPr>
          <w:p w14:paraId="47F03DA5"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272</w:t>
            </w:r>
          </w:p>
        </w:tc>
        <w:tc>
          <w:tcPr>
            <w:tcW w:w="1705" w:type="dxa"/>
          </w:tcPr>
          <w:p w14:paraId="71623715"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iosimilaari</w:t>
            </w:r>
          </w:p>
        </w:tc>
        <w:tc>
          <w:tcPr>
            <w:tcW w:w="1094" w:type="dxa"/>
          </w:tcPr>
          <w:p w14:paraId="03541BCC"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2B672BD4"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019EBDD6" w14:textId="648DB111" w:rsidR="00833DCA" w:rsidRPr="002C60BB" w:rsidRDefault="00FC203F"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FC203F">
              <w:rPr>
                <w:sz w:val="22"/>
              </w:rPr>
              <w:t>EP, pakollinen kun tieto löytyy Lääketietokannasta.</w:t>
            </w:r>
            <w:r>
              <w:rPr>
                <w:sz w:val="22"/>
              </w:rPr>
              <w:t xml:space="preserve"> </w:t>
            </w:r>
            <w:r w:rsidR="00B46DF8" w:rsidRPr="002C60BB">
              <w:rPr>
                <w:sz w:val="22"/>
              </w:rPr>
              <w:t>Biosimilaari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0098091F">
        <w:tc>
          <w:tcPr>
            <w:tcW w:w="751" w:type="dxa"/>
          </w:tcPr>
          <w:p w14:paraId="464A2767"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273</w:t>
            </w:r>
          </w:p>
        </w:tc>
        <w:tc>
          <w:tcPr>
            <w:tcW w:w="1705" w:type="dxa"/>
          </w:tcPr>
          <w:p w14:paraId="2FFC5D2F"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w:t>
            </w:r>
            <w:r w:rsidR="00833DCA" w:rsidRPr="0098091F">
              <w:rPr>
                <w:sz w:val="22"/>
              </w:rPr>
              <w:t>erustelu muun kuin edullisimman biologisen lääkkeen käytölle</w:t>
            </w:r>
          </w:p>
        </w:tc>
        <w:tc>
          <w:tcPr>
            <w:tcW w:w="1094" w:type="dxa"/>
          </w:tcPr>
          <w:p w14:paraId="5AA393F1"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0D6E35DF"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2D73CFF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537C08F4" w14:textId="77777777" w:rsidR="00833DCA" w:rsidRPr="002C60BB" w:rsidRDefault="00B46DF8"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perustelu muun kuin edullisimman biologisen lääkkeen käytölle vapaamuotoisena tekstinä</w:t>
            </w:r>
          </w:p>
        </w:tc>
        <w:tc>
          <w:tcPr>
            <w:tcW w:w="930" w:type="dxa"/>
          </w:tcPr>
          <w:p w14:paraId="54D057E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168A9746" w14:textId="77777777" w:rsidTr="0098091F">
        <w:tc>
          <w:tcPr>
            <w:tcW w:w="751" w:type="dxa"/>
          </w:tcPr>
          <w:p w14:paraId="77516FD6"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274</w:t>
            </w:r>
          </w:p>
        </w:tc>
        <w:tc>
          <w:tcPr>
            <w:tcW w:w="1705" w:type="dxa"/>
          </w:tcPr>
          <w:p w14:paraId="7291BA4D"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lääkeryhmä</w:t>
            </w:r>
          </w:p>
        </w:tc>
        <w:tc>
          <w:tcPr>
            <w:tcW w:w="1094" w:type="dxa"/>
          </w:tcPr>
          <w:p w14:paraId="676A80B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5B01FFC2"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6CE0B93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4C436DB9" w14:textId="3BECA19D" w:rsidR="00833DCA" w:rsidRPr="002C60BB" w:rsidRDefault="00A04215"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CC1F5B">
              <w:rPr>
                <w:sz w:val="22"/>
              </w:rPr>
              <w:t>B</w:t>
            </w:r>
            <w:r w:rsidR="00B46DF8" w:rsidRPr="002C60BB">
              <w:rPr>
                <w:sz w:val="22"/>
              </w:rPr>
              <w:t>iologisen lääkkeen ryhmätieto, joka sisältää biologiset lääkkeet ja niiden biosimilaarit</w:t>
            </w:r>
          </w:p>
        </w:tc>
        <w:tc>
          <w:tcPr>
            <w:tcW w:w="930" w:type="dxa"/>
          </w:tcPr>
          <w:p w14:paraId="3C8DCB77"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7EE3B2E0" w14:textId="77777777" w:rsidTr="0098091F">
        <w:tc>
          <w:tcPr>
            <w:tcW w:w="751" w:type="dxa"/>
          </w:tcPr>
          <w:p w14:paraId="413D6CB7" w14:textId="77777777" w:rsidR="00B46DF8" w:rsidRPr="0098091F" w:rsidRDefault="00073DE9"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275</w:t>
            </w:r>
          </w:p>
        </w:tc>
        <w:tc>
          <w:tcPr>
            <w:tcW w:w="1705" w:type="dxa"/>
          </w:tcPr>
          <w:p w14:paraId="3158C1F1"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veri- tai plasmaperäinen valmiste</w:t>
            </w:r>
          </w:p>
        </w:tc>
        <w:tc>
          <w:tcPr>
            <w:tcW w:w="1094" w:type="dxa"/>
          </w:tcPr>
          <w:p w14:paraId="01251253"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045D965"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4F7D4380" w14:textId="0AEB80B5" w:rsidR="00B46DF8" w:rsidRPr="002C60BB" w:rsidRDefault="00905306"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1C3A19">
              <w:rPr>
                <w:sz w:val="22"/>
              </w:rPr>
              <w:t>O</w:t>
            </w:r>
            <w:r w:rsidR="00B46DF8" w:rsidRPr="002C60BB">
              <w:rPr>
                <w:sz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DC113D2" w14:textId="77777777" w:rsidR="001E425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sa on P, PA, Z, ZA ja blanko.</w:t>
      </w:r>
    </w:p>
    <w:p w14:paraId="37487528" w14:textId="77777777" w:rsidR="001E4252" w:rsidRDefault="001E42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19F2B41E" w:rsidR="0077747B" w:rsidRDefault="00CA5C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Mikäli kyseessä on Lääketi</w:t>
      </w:r>
      <w:r w:rsidR="00742FE8">
        <w:t>e</w:t>
      </w:r>
      <w:r>
        <w:t>t</w:t>
      </w:r>
      <w:r w:rsidR="00742FE8">
        <w:t>okannan ulkopuolinen valmiste, k</w:t>
      </w:r>
      <w:r w:rsidR="001E4252">
        <w:t>oodien 270, 271, 272</w:t>
      </w:r>
      <w:r w:rsidR="00742FE8">
        <w:t>, 274 ja 275 tietoa ei tuoda lainkaan (ks. luku 2.1 ohjeistus tyhjien tietojen tuomisesta).</w:t>
      </w:r>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7FE0BB"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42702">
        <w:t xml:space="preserve">Mikäli samasta tiedosta esitetään sanomassa useita arvoja, tulee nämä arvot tuoda saman </w:t>
      </w:r>
      <w:proofErr w:type="gramStart"/>
      <w:r w:rsidRPr="00D42702">
        <w:t>component.observationin</w:t>
      </w:r>
      <w:proofErr w:type="gramEnd"/>
      <w:r w:rsidRPr="00D42702">
        <w:t xml:space="preserve"> sisällä (esim. jos hoitolajista tuodaan useita arvoja</w:t>
      </w:r>
      <w:r w:rsidR="00441818">
        <w:t>)</w:t>
      </w:r>
      <w:r w:rsidRPr="00D42702">
        <w:t>.</w:t>
      </w: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E37168">
        <w:rPr>
          <w:lang w:val="en-US"/>
        </w:rPr>
        <w:t>Esim</w:t>
      </w:r>
      <w:r w:rsidR="00B014DB">
        <w:rPr>
          <w:lang w:val="en-US"/>
        </w:rPr>
        <w:t>erkki:</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r w:rsidR="00B014DB">
        <w:rPr>
          <w:rFonts w:ascii="Arial" w:hAnsi="Arial" w:cs="Arial"/>
          <w:sz w:val="22"/>
          <w:szCs w:val="22"/>
          <w:lang w:val="en-US"/>
        </w:rPr>
        <w:t xml:space="preserve">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proofErr w:type="gramStart"/>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proofErr w:type="gramEnd"/>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4818BA">
        <w:rPr>
          <w:lang w:val="en-US"/>
        </w:rPr>
        <w:t>Esim</w:t>
      </w:r>
      <w:r w:rsidR="00B014DB">
        <w:rPr>
          <w:lang w:val="en-US"/>
        </w:rPr>
        <w:t>erkki</w:t>
      </w:r>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w:t>
      </w:r>
      <w:proofErr w:type="gramStart"/>
      <w:r w:rsidRPr="0013081A">
        <w:rPr>
          <w:rFonts w:ascii="Arial" w:hAnsi="Arial" w:cs="Arial"/>
          <w:color w:val="FF0000"/>
          <w:sz w:val="22"/>
          <w:szCs w:val="22"/>
          <w:highlight w:val="white"/>
          <w:lang w:val="en-US"/>
        </w:rPr>
        <w:t>:type</w:t>
      </w:r>
      <w:proofErr w:type="gram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w:t>
      </w:r>
      <w:proofErr w:type="gramStart"/>
      <w:r w:rsidRPr="0013081A">
        <w:rPr>
          <w:rFonts w:ascii="Arial" w:hAnsi="Arial" w:cs="Arial"/>
          <w:color w:val="FF0000"/>
          <w:sz w:val="22"/>
          <w:szCs w:val="22"/>
          <w:highlight w:val="white"/>
        </w:rPr>
        <w:t>xsi:type</w:t>
      </w:r>
      <w:proofErr w:type="gram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w:t>
      </w:r>
      <w:r w:rsidRPr="0040232F">
        <w:rPr>
          <w:rFonts w:ascii="Arial" w:hAnsi="Arial" w:cs="Arial"/>
          <w:color w:val="808080"/>
          <w:sz w:val="22"/>
          <w:highlight w:val="white"/>
          <w:lang w:val="en-US"/>
        </w:rPr>
        <w:t>Reseptin laji</w:t>
      </w:r>
      <w:r w:rsidR="00CF674A" w:rsidRPr="0040232F">
        <w:rPr>
          <w:rFonts w:ascii="Arial" w:hAnsi="Arial" w:cs="Arial"/>
          <w:color w:val="808080"/>
          <w:sz w:val="22"/>
          <w:highlight w:val="white"/>
          <w:lang w:val="en-US"/>
        </w:rPr>
        <w:t xml:space="preserve"> </w:t>
      </w:r>
      <w:r w:rsidRPr="0040232F">
        <w:rPr>
          <w:rFonts w:ascii="Arial" w:hAnsi="Arial" w:cs="Arial"/>
          <w:color w:val="0000FF"/>
          <w:sz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006477F8">
        <w:rPr>
          <w:rFonts w:ascii="Arial" w:hAnsi="Arial" w:cs="Arial"/>
          <w:color w:val="FF0000"/>
          <w:sz w:val="22"/>
          <w:highlight w:val="white"/>
          <w:lang w:val="en-US"/>
        </w:rPr>
        <w:t xml:space="preserve"> </w:t>
      </w: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proofErr w:type="gramStart"/>
      <w:r w:rsidRPr="006477F8">
        <w:rPr>
          <w:rFonts w:ascii="Arial" w:hAnsi="Arial" w:cs="Arial"/>
          <w:color w:val="FF0000"/>
          <w:sz w:val="22"/>
          <w:highlight w:val="white"/>
          <w:lang w:val="en-US"/>
        </w:rPr>
        <w:t>displayName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xsi:type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CE</w:t>
      </w:r>
      <w:r w:rsidRPr="006477F8">
        <w:rPr>
          <w:rFonts w:ascii="Arial" w:hAnsi="Arial" w:cs="Arial"/>
          <w:color w:val="0000FF"/>
          <w:sz w:val="22"/>
          <w:highlight w:val="white"/>
          <w:lang w:val="en-US"/>
        </w:rPr>
        <w:t>"/&gt;</w:t>
      </w:r>
    </w:p>
    <w:p w14:paraId="74EA6259"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1709F3C9" w14:textId="77777777" w:rsidR="00C148A3" w:rsidRPr="006477F8" w:rsidRDefault="00C148A3" w:rsidP="00C148A3">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component</w:t>
      </w:r>
      <w:r w:rsidRPr="006477F8">
        <w:rPr>
          <w:rFonts w:ascii="Arial" w:hAnsi="Arial" w:cs="Arial"/>
          <w:color w:val="0000FF"/>
          <w:sz w:val="22"/>
          <w:highlight w:val="white"/>
        </w:rPr>
        <w:t>&gt;</w:t>
      </w:r>
    </w:p>
    <w:p w14:paraId="6C57F3FA" w14:textId="77777777" w:rsidR="002F70AD" w:rsidRPr="004E3859" w:rsidRDefault="002F70AD" w:rsidP="00C148A3">
      <w:pPr>
        <w:autoSpaceDE w:val="0"/>
        <w:autoSpaceDN w:val="0"/>
        <w:adjustRightInd w:val="0"/>
        <w:rPr>
          <w:rFonts w:ascii="Arial" w:hAnsi="Arial" w:cs="Arial"/>
          <w:color w:val="0000FF"/>
          <w:highlight w:val="white"/>
        </w:rPr>
      </w:pPr>
    </w:p>
    <w:p w14:paraId="434FE0E5" w14:textId="77777777" w:rsid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3122C9">
        <w:t>Jos reseptin lajina on sairaala-apteekkiresepti</w:t>
      </w:r>
      <w:r>
        <w:t xml:space="preserve">, tallennetaan sairaala-apteekin tiedot kyseisen </w:t>
      </w:r>
      <w:proofErr w:type="gramStart"/>
      <w:r>
        <w:t>component.observationin</w:t>
      </w:r>
      <w:proofErr w:type="gramEnd"/>
      <w:r>
        <w:t xml:space="preserve"> author-rakenteeseen.</w:t>
      </w:r>
    </w:p>
    <w:p w14:paraId="11387995" w14:textId="77777777" w:rsidR="003122C9" w:rsidRP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7E6BB8E" w14:textId="582427B1" w:rsidR="00A75C1F" w:rsidRPr="00C57D42" w:rsidRDefault="00A75C1F"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Pr>
          <w:lang w:val="en-US"/>
        </w:rPr>
        <w:t xml:space="preserve"> b</w:t>
      </w:r>
      <w:r w:rsidR="00CF674A">
        <w:rPr>
          <w:lang w:val="en-US"/>
        </w:rPr>
        <w:t>:</w:t>
      </w:r>
    </w:p>
    <w:p w14:paraId="2F290C66" w14:textId="77777777" w:rsidR="00A75C1F" w:rsidRPr="002C60BB" w:rsidRDefault="00A75C1F"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41D6E8D"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184CB6D1"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EAE2446" w14:textId="65A4D6FD" w:rsidR="0078323F" w:rsidRPr="006477F8"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CAC4D40" w14:textId="3E7E1B4D" w:rsidR="0078323F" w:rsidRPr="00D32773"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00"/>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w:t>
      </w:r>
      <w:r w:rsidRPr="00D32773">
        <w:rPr>
          <w:rFonts w:ascii="Arial" w:hAnsi="Arial" w:cs="Arial"/>
          <w:color w:val="FF0000"/>
          <w:sz w:val="22"/>
          <w:highlight w:val="white"/>
          <w:lang w:val="en-US"/>
        </w:rPr>
        <w:t>displayName</w:t>
      </w:r>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Sairaala-apteekkiresepti</w:t>
      </w:r>
      <w:r w:rsidRPr="00D32773">
        <w:rPr>
          <w:rFonts w:ascii="Arial" w:hAnsi="Arial" w:cs="Arial"/>
          <w:color w:val="0000FF"/>
          <w:sz w:val="22"/>
          <w:highlight w:val="white"/>
          <w:lang w:val="en-US"/>
        </w:rPr>
        <w:t>"</w:t>
      </w:r>
      <w:r w:rsidRPr="00D32773">
        <w:rPr>
          <w:rFonts w:ascii="Arial" w:hAnsi="Arial" w:cs="Arial"/>
          <w:color w:val="FF0000"/>
          <w:sz w:val="22"/>
          <w:highlight w:val="white"/>
          <w:lang w:val="en-US"/>
        </w:rPr>
        <w:t xml:space="preserve"> xsi</w:t>
      </w:r>
      <w:proofErr w:type="gramStart"/>
      <w:r w:rsidRPr="00D32773">
        <w:rPr>
          <w:rFonts w:ascii="Arial" w:hAnsi="Arial" w:cs="Arial"/>
          <w:color w:val="FF0000"/>
          <w:sz w:val="22"/>
          <w:highlight w:val="white"/>
          <w:lang w:val="en-US"/>
        </w:rPr>
        <w:t>:type</w:t>
      </w:r>
      <w:proofErr w:type="gramEnd"/>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CE</w:t>
      </w:r>
      <w:r w:rsidRPr="00D32773">
        <w:rPr>
          <w:rFonts w:ascii="Arial" w:hAnsi="Arial" w:cs="Arial"/>
          <w:color w:val="0000FF"/>
          <w:sz w:val="22"/>
          <w:highlight w:val="white"/>
          <w:lang w:val="en-US"/>
        </w:rPr>
        <w:t>"/&gt;</w:t>
      </w:r>
    </w:p>
    <w:p w14:paraId="5F197869"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D32773">
        <w:rPr>
          <w:rFonts w:ascii="Arial" w:hAnsi="Arial" w:cs="Arial"/>
          <w:color w:val="000000"/>
          <w:sz w:val="22"/>
          <w:highlight w:val="white"/>
          <w:lang w:val="en-US"/>
        </w:rPr>
        <w:tab/>
      </w:r>
      <w:r w:rsidRPr="00D32773">
        <w:rPr>
          <w:rFonts w:ascii="Arial" w:hAnsi="Arial" w:cs="Arial"/>
          <w:color w:val="000000"/>
          <w:sz w:val="22"/>
          <w:highlight w:val="white"/>
          <w:lang w:val="en-US"/>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Sairaala-apteekkireseptissä sairaala-apteekin tiedot </w:t>
      </w:r>
      <w:r w:rsidRPr="006477F8">
        <w:rPr>
          <w:rFonts w:ascii="Arial" w:hAnsi="Arial" w:cs="Arial"/>
          <w:color w:val="0000FF"/>
          <w:sz w:val="22"/>
          <w:highlight w:val="white"/>
        </w:rPr>
        <w:t>--&gt;</w:t>
      </w:r>
    </w:p>
    <w:p w14:paraId="1FAB3CF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author</w:t>
      </w:r>
      <w:proofErr w:type="gramEnd"/>
      <w:r w:rsidRPr="006477F8">
        <w:rPr>
          <w:rFonts w:ascii="Arial" w:hAnsi="Arial" w:cs="Arial"/>
          <w:color w:val="0000FF"/>
          <w:sz w:val="22"/>
          <w:highlight w:val="white"/>
          <w:lang w:val="en-US"/>
        </w:rPr>
        <w:t>&gt;</w:t>
      </w:r>
    </w:p>
    <w:p w14:paraId="05816818"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time</w:t>
      </w:r>
      <w:r w:rsidRPr="006477F8">
        <w:rPr>
          <w:rFonts w:ascii="Arial" w:hAnsi="Arial" w:cs="Arial"/>
          <w:color w:val="FF0000"/>
          <w:sz w:val="22"/>
          <w:highlight w:val="white"/>
          <w:lang w:val="en-US"/>
        </w:rPr>
        <w:t xml:space="preserve"> nullFlavor</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NA</w:t>
      </w:r>
      <w:r w:rsidRPr="006477F8">
        <w:rPr>
          <w:rFonts w:ascii="Arial" w:hAnsi="Arial" w:cs="Arial"/>
          <w:color w:val="0000FF"/>
          <w:sz w:val="22"/>
          <w:highlight w:val="white"/>
          <w:lang w:val="en-US"/>
        </w:rPr>
        <w:t>"/&gt;</w:t>
      </w:r>
    </w:p>
    <w:p w14:paraId="615211D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505472C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w:t>
      </w:r>
      <w:r w:rsidR="007E2F34" w:rsidRPr="006477F8">
        <w:rPr>
          <w:rFonts w:ascii="Arial" w:hAnsi="Arial" w:cs="Arial"/>
          <w:color w:val="FF0000"/>
          <w:sz w:val="22"/>
          <w:highlight w:val="white"/>
          <w:lang w:val="en-US"/>
        </w:rPr>
        <w:t>nullFlavor</w:t>
      </w:r>
      <w:r w:rsidR="007E2F34" w:rsidRPr="006477F8">
        <w:rPr>
          <w:rFonts w:ascii="Arial" w:hAnsi="Arial" w:cs="Arial"/>
          <w:color w:val="0000FF"/>
          <w:sz w:val="22"/>
          <w:highlight w:val="white"/>
          <w:lang w:val="en-US"/>
        </w:rPr>
        <w:t>="</w:t>
      </w:r>
      <w:r w:rsidR="007E2F34" w:rsidRPr="006477F8">
        <w:rPr>
          <w:rFonts w:ascii="Arial" w:hAnsi="Arial" w:cs="Arial"/>
          <w:color w:val="000000"/>
          <w:sz w:val="22"/>
          <w:highlight w:val="white"/>
          <w:lang w:val="en-US"/>
        </w:rPr>
        <w:t>NA</w:t>
      </w:r>
      <w:r w:rsidR="007E2F34" w:rsidRPr="006477F8" w:rsidDel="007E2F34">
        <w:rPr>
          <w:rFonts w:ascii="Arial" w:hAnsi="Arial" w:cs="Arial"/>
          <w:color w:val="FF0000"/>
          <w:sz w:val="22"/>
          <w:highlight w:val="white"/>
          <w:lang w:val="en-US"/>
        </w:rPr>
        <w:t xml:space="preserve"> </w:t>
      </w:r>
      <w:r w:rsidRPr="006477F8">
        <w:rPr>
          <w:rFonts w:ascii="Arial" w:hAnsi="Arial" w:cs="Arial"/>
          <w:color w:val="0000FF"/>
          <w:sz w:val="22"/>
          <w:highlight w:val="white"/>
          <w:lang w:val="en-US"/>
        </w:rPr>
        <w:t>"/&gt;</w:t>
      </w:r>
    </w:p>
    <w:p w14:paraId="5C76C73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representedOrganization</w:t>
      </w:r>
      <w:proofErr w:type="gramEnd"/>
      <w:r w:rsidRPr="006477F8">
        <w:rPr>
          <w:rFonts w:ascii="Arial" w:hAnsi="Arial" w:cs="Arial"/>
          <w:color w:val="0000FF"/>
          <w:sz w:val="22"/>
          <w:highlight w:val="white"/>
          <w:lang w:val="en-US"/>
        </w:rPr>
        <w:t>&gt;</w:t>
      </w:r>
    </w:p>
    <w:p w14:paraId="67248EF0"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id</w:t>
      </w:r>
      <w:proofErr w:type="gramEnd"/>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1.2.246.10.3213213.10.1</w:t>
      </w:r>
      <w:r w:rsidRPr="006477F8">
        <w:rPr>
          <w:rFonts w:ascii="Arial" w:hAnsi="Arial" w:cs="Arial"/>
          <w:color w:val="0000FF"/>
          <w:sz w:val="22"/>
          <w:highlight w:val="white"/>
          <w:lang w:val="en-US"/>
        </w:rPr>
        <w:t>"/&gt;</w:t>
      </w:r>
    </w:p>
    <w:p w14:paraId="4ED384E6" w14:textId="77777777" w:rsidR="0078323F" w:rsidRPr="00FD22A0"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FD22A0">
        <w:rPr>
          <w:rFonts w:ascii="Arial" w:hAnsi="Arial" w:cs="Arial"/>
          <w:color w:val="0000FF"/>
          <w:sz w:val="22"/>
          <w:highlight w:val="white"/>
        </w:rPr>
        <w:t>&lt;</w:t>
      </w:r>
      <w:r w:rsidRPr="00FD22A0">
        <w:rPr>
          <w:rFonts w:ascii="Arial" w:hAnsi="Arial" w:cs="Arial"/>
          <w:color w:val="800000"/>
          <w:sz w:val="22"/>
          <w:highlight w:val="white"/>
        </w:rPr>
        <w:t>name</w:t>
      </w:r>
      <w:r w:rsidRPr="00FD22A0">
        <w:rPr>
          <w:rFonts w:ascii="Arial" w:hAnsi="Arial" w:cs="Arial"/>
          <w:color w:val="0000FF"/>
          <w:sz w:val="22"/>
          <w:highlight w:val="white"/>
        </w:rPr>
        <w:t>&gt;</w:t>
      </w:r>
      <w:r w:rsidRPr="00FD22A0">
        <w:rPr>
          <w:rFonts w:ascii="Arial" w:hAnsi="Arial" w:cs="Arial"/>
          <w:color w:val="000000"/>
          <w:sz w:val="22"/>
          <w:highlight w:val="white"/>
        </w:rPr>
        <w:t>PYKS:n sairaala-apteekki</w:t>
      </w:r>
      <w:r w:rsidRPr="00FD22A0">
        <w:rPr>
          <w:rFonts w:ascii="Arial" w:hAnsi="Arial" w:cs="Arial"/>
          <w:color w:val="0000FF"/>
          <w:sz w:val="22"/>
          <w:highlight w:val="white"/>
        </w:rPr>
        <w:t>&lt;/</w:t>
      </w:r>
      <w:r w:rsidRPr="00FD22A0">
        <w:rPr>
          <w:rFonts w:ascii="Arial" w:hAnsi="Arial" w:cs="Arial"/>
          <w:color w:val="800000"/>
          <w:sz w:val="22"/>
          <w:highlight w:val="white"/>
        </w:rPr>
        <w:t>name</w:t>
      </w:r>
      <w:r w:rsidRPr="00FD22A0">
        <w:rPr>
          <w:rFonts w:ascii="Arial" w:hAnsi="Arial" w:cs="Arial"/>
          <w:color w:val="0000FF"/>
          <w:sz w:val="22"/>
          <w:highlight w:val="white"/>
        </w:rPr>
        <w:t>&gt;</w:t>
      </w:r>
    </w:p>
    <w:p w14:paraId="1975653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FD22A0">
        <w:rPr>
          <w:rFonts w:ascii="Arial" w:hAnsi="Arial" w:cs="Arial"/>
          <w:color w:val="0000FF"/>
          <w:sz w:val="22"/>
          <w:highlight w:val="white"/>
        </w:rPr>
        <w:tab/>
      </w:r>
      <w:r w:rsidRPr="00FD22A0">
        <w:rPr>
          <w:rFonts w:ascii="Arial" w:hAnsi="Arial" w:cs="Arial"/>
          <w:color w:val="0000FF"/>
          <w:sz w:val="22"/>
          <w:highlight w:val="white"/>
        </w:rPr>
        <w:tab/>
      </w:r>
      <w:r w:rsidRPr="00FD22A0">
        <w:rPr>
          <w:rFonts w:ascii="Arial" w:hAnsi="Arial" w:cs="Arial"/>
          <w:color w:val="0000FF"/>
          <w:sz w:val="22"/>
          <w:highlight w:val="white"/>
        </w:rPr>
        <w:tab/>
      </w:r>
      <w:r w:rsidRPr="00FD22A0">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representedOrganization</w:t>
      </w:r>
      <w:r w:rsidRPr="006477F8">
        <w:rPr>
          <w:rFonts w:ascii="Arial" w:hAnsi="Arial" w:cs="Arial"/>
          <w:color w:val="0000FF"/>
          <w:sz w:val="22"/>
          <w:highlight w:val="white"/>
          <w:lang w:val="en-US"/>
        </w:rPr>
        <w:t>&gt;</w:t>
      </w:r>
    </w:p>
    <w:p w14:paraId="73EAE31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assignedAuthor</w:t>
      </w:r>
      <w:r w:rsidRPr="006477F8">
        <w:rPr>
          <w:rFonts w:ascii="Arial" w:hAnsi="Arial" w:cs="Arial"/>
          <w:color w:val="0000FF"/>
          <w:sz w:val="22"/>
          <w:highlight w:val="white"/>
          <w:lang w:val="en-US"/>
        </w:rPr>
        <w:t>&gt;</w:t>
      </w:r>
    </w:p>
    <w:p w14:paraId="747286EE"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author</w:t>
      </w:r>
      <w:r w:rsidRPr="006477F8">
        <w:rPr>
          <w:rFonts w:ascii="Arial" w:hAnsi="Arial" w:cs="Arial"/>
          <w:color w:val="0000FF"/>
          <w:sz w:val="22"/>
          <w:highlight w:val="white"/>
          <w:lang w:val="en-US"/>
        </w:rPr>
        <w:t>&gt;</w:t>
      </w:r>
    </w:p>
    <w:p w14:paraId="46372F67"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0FA77870" w14:textId="77777777" w:rsidR="0078323F" w:rsidRPr="006477F8" w:rsidRDefault="0078323F" w:rsidP="0078323F">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34643DA6" w14:textId="77777777" w:rsidR="00C57D42" w:rsidRPr="002C60BB"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E5A8FD8" w14:textId="7E138B70" w:rsidR="00125A6C" w:rsidRPr="00913058"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913058">
        <w:rPr>
          <w:lang w:val="en-US"/>
        </w:rPr>
        <w:t>Esim</w:t>
      </w:r>
      <w:r w:rsidR="003F6A21">
        <w:rPr>
          <w:lang w:val="en-US"/>
        </w:rPr>
        <w:t>erkki</w:t>
      </w:r>
      <w:r w:rsidRPr="00913058">
        <w:rPr>
          <w:lang w:val="en-US"/>
        </w:rPr>
        <w:t xml:space="preserve"> 4</w:t>
      </w:r>
      <w:r w:rsidR="0002040F">
        <w:rPr>
          <w:lang w:val="en-US"/>
        </w:rPr>
        <w:t>:</w:t>
      </w:r>
    </w:p>
    <w:p w14:paraId="41F75228" w14:textId="77777777" w:rsidR="00125A6C" w:rsidRPr="008F6762"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00418166"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proofErr w:type="gramStart"/>
      <w:r w:rsidRPr="00E26EAB">
        <w:rPr>
          <w:rFonts w:ascii="Arial" w:hAnsi="Arial" w:cs="Arial"/>
          <w:color w:val="0000FF"/>
          <w:sz w:val="22"/>
          <w:szCs w:val="22"/>
          <w:highlight w:val="white"/>
          <w:lang w:val="en-US"/>
        </w:rPr>
        <w:t>&lt;!--</w:t>
      </w:r>
      <w:proofErr w:type="gramEnd"/>
      <w:r w:rsidRPr="00E26EAB">
        <w:rPr>
          <w:rFonts w:ascii="Arial" w:hAnsi="Arial" w:cs="Arial"/>
          <w:color w:val="808080"/>
          <w:sz w:val="22"/>
          <w:szCs w:val="22"/>
          <w:highlight w:val="white"/>
          <w:lang w:val="en-US"/>
        </w:rPr>
        <w:t xml:space="preserve"> Erillisselvitys </w:t>
      </w:r>
      <w:r w:rsidRPr="00E26EAB">
        <w:rPr>
          <w:rFonts w:ascii="Arial" w:hAnsi="Arial" w:cs="Arial"/>
          <w:color w:val="0000FF"/>
          <w:sz w:val="22"/>
          <w:szCs w:val="22"/>
          <w:highlight w:val="white"/>
          <w:lang w:val="en-US"/>
        </w:rPr>
        <w:t>--&gt;</w:t>
      </w:r>
    </w:p>
    <w:p w14:paraId="7F1D9870"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r w:rsidRPr="00E26EAB">
        <w:rPr>
          <w:rFonts w:ascii="Arial" w:hAnsi="Arial" w:cs="Arial"/>
          <w:color w:val="0000FF"/>
          <w:sz w:val="22"/>
          <w:szCs w:val="22"/>
          <w:highlight w:val="white"/>
          <w:lang w:val="en-US"/>
        </w:rPr>
        <w:t>&lt;</w:t>
      </w:r>
      <w:proofErr w:type="gramStart"/>
      <w:r w:rsidRPr="00E26EAB">
        <w:rPr>
          <w:rFonts w:ascii="Arial" w:hAnsi="Arial" w:cs="Arial"/>
          <w:color w:val="800000"/>
          <w:sz w:val="22"/>
          <w:szCs w:val="22"/>
          <w:highlight w:val="white"/>
          <w:lang w:val="en-US"/>
        </w:rPr>
        <w:t>component</w:t>
      </w:r>
      <w:proofErr w:type="gramEnd"/>
      <w:r w:rsidRPr="00E26EAB">
        <w:rPr>
          <w:rFonts w:ascii="Arial" w:hAnsi="Arial" w:cs="Arial"/>
          <w:color w:val="0000FF"/>
          <w:sz w:val="22"/>
          <w:szCs w:val="22"/>
          <w:highlight w:val="white"/>
          <w:lang w:val="en-US"/>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E26EAB">
        <w:rPr>
          <w:rFonts w:ascii="Arial" w:hAnsi="Arial" w:cs="Arial"/>
          <w:color w:val="000000"/>
          <w:sz w:val="22"/>
          <w:szCs w:val="22"/>
          <w:highlight w:val="white"/>
          <w:lang w:val="en-US"/>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16599E" w:rsidRDefault="00125A6C" w:rsidP="00C93C8E">
      <w:pPr>
        <w:tabs>
          <w:tab w:val="left" w:pos="851"/>
        </w:tabs>
        <w:autoSpaceDE w:val="0"/>
        <w:autoSpaceDN w:val="0"/>
        <w:adjustRightInd w:val="0"/>
        <w:ind w:left="1304" w:hanging="1304"/>
        <w:rPr>
          <w:rFonts w:ascii="Arial" w:hAnsi="Arial" w:cs="Arial"/>
          <w:color w:val="0000FF"/>
          <w:sz w:val="22"/>
          <w:szCs w:val="22"/>
          <w:highlight w:val="white"/>
          <w:lang w:val="en-US"/>
        </w:rPr>
      </w:pPr>
      <w:r w:rsidRPr="00E26EAB">
        <w:rPr>
          <w:rFonts w:ascii="Arial" w:hAnsi="Arial" w:cs="Arial"/>
          <w:color w:val="000000"/>
          <w:sz w:val="22"/>
          <w:szCs w:val="22"/>
          <w:highlight w:val="white"/>
          <w:lang w:val="en-US"/>
        </w:rPr>
        <w:tab/>
      </w:r>
      <w:r w:rsidRPr="0016599E">
        <w:rPr>
          <w:rFonts w:ascii="Arial" w:hAnsi="Arial" w:cs="Arial"/>
          <w:color w:val="0000FF"/>
          <w:sz w:val="22"/>
          <w:szCs w:val="22"/>
          <w:highlight w:val="white"/>
          <w:lang w:val="en-US"/>
        </w:rPr>
        <w:t>&lt;</w:t>
      </w:r>
      <w:r w:rsidRPr="0016599E">
        <w:rPr>
          <w:rFonts w:ascii="Arial" w:hAnsi="Arial" w:cs="Arial"/>
          <w:color w:val="800000"/>
          <w:sz w:val="22"/>
          <w:szCs w:val="22"/>
          <w:highlight w:val="white"/>
          <w:lang w:val="en-US"/>
        </w:rPr>
        <w:t>code</w:t>
      </w:r>
      <w:r w:rsidRPr="0016599E">
        <w:rPr>
          <w:rFonts w:ascii="Arial" w:hAnsi="Arial" w:cs="Arial"/>
          <w:color w:val="FF0000"/>
          <w:sz w:val="22"/>
          <w:szCs w:val="22"/>
          <w:highlight w:val="white"/>
          <w:lang w:val="en-US"/>
        </w:rPr>
        <w:t xml:space="preserve"> code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69</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codeSystem</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1.2.246.537.6.12.2002.126</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codeSystemName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Lääkityslista</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displayName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Erillisselvitys</w:t>
      </w:r>
      <w:r w:rsidRPr="0016599E">
        <w:rPr>
          <w:rFonts w:ascii="Arial" w:hAnsi="Arial" w:cs="Arial"/>
          <w:color w:val="0000FF"/>
          <w:sz w:val="22"/>
          <w:szCs w:val="22"/>
          <w:highlight w:val="white"/>
          <w:lang w:val="en-US"/>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16599E">
        <w:rPr>
          <w:rFonts w:ascii="Arial" w:hAnsi="Arial" w:cs="Arial"/>
          <w:color w:val="0000FF"/>
          <w:sz w:val="22"/>
          <w:szCs w:val="22"/>
          <w:highlight w:val="white"/>
          <w:lang w:val="en-US"/>
        </w:rPr>
        <w:tab/>
      </w:r>
      <w:proofErr w:type="gramStart"/>
      <w:r w:rsidRPr="002C60BB">
        <w:rPr>
          <w:rFonts w:ascii="Arial" w:hAnsi="Arial" w:cs="Arial"/>
          <w:color w:val="0000FF"/>
          <w:sz w:val="22"/>
          <w:szCs w:val="22"/>
        </w:rPr>
        <w:t>&lt;!--</w:t>
      </w:r>
      <w:proofErr w:type="gramEnd"/>
      <w:r w:rsidRPr="002C60BB">
        <w:rPr>
          <w:rFonts w:ascii="Arial" w:hAnsi="Arial" w:cs="Arial"/>
          <w:color w:val="0000FF"/>
          <w:sz w:val="22"/>
          <w:szCs w:val="22"/>
        </w:rPr>
        <w:t xml:space="preserve">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72DCA435"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w:t>
      </w:r>
      <w:proofErr w:type="gramStart"/>
      <w:r w:rsidRPr="00D32773">
        <w:rPr>
          <w:rFonts w:ascii="Arial" w:hAnsi="Arial" w:cs="Arial"/>
          <w:color w:val="FF0000"/>
          <w:sz w:val="22"/>
          <w:szCs w:val="22"/>
          <w:highlight w:val="white"/>
        </w:rPr>
        <w:t>xsi:type</w:t>
      </w:r>
      <w:proofErr w:type="gramEnd"/>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001A1547">
        <w:rPr>
          <w:rFonts w:ascii="Arial" w:hAnsi="Arial" w:cs="Arial"/>
          <w:color w:val="000000"/>
          <w:sz w:val="22"/>
          <w:szCs w:val="22"/>
          <w:highlight w:val="white"/>
        </w:rPr>
        <w:t>E00</w:t>
      </w:r>
      <w:r w:rsidR="00CB0217">
        <w:rPr>
          <w:rFonts w:ascii="Arial" w:hAnsi="Arial" w:cs="Arial"/>
          <w:color w:val="000000"/>
          <w:sz w:val="22"/>
          <w:szCs w:val="22"/>
          <w:highlight w:val="white"/>
        </w:rPr>
        <w:t>5</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00984B9F" w:rsidRPr="00984B9F">
        <w:rPr>
          <w:rFonts w:ascii="Arial" w:hAnsi="Arial" w:cs="Arial"/>
          <w:color w:val="172B4D"/>
          <w:sz w:val="22"/>
          <w:szCs w:val="22"/>
          <w:shd w:val="clear" w:color="auto" w:fill="FFFFFF"/>
        </w:rPr>
        <w:t>1.2.246.537.6.850.202001</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00CB0217">
        <w:rPr>
          <w:rFonts w:ascii="Arial" w:hAnsi="Arial" w:cs="Arial"/>
          <w:color w:val="000000"/>
          <w:sz w:val="22"/>
          <w:szCs w:val="22"/>
          <w:highlight w:val="white"/>
        </w:rPr>
        <w:t>Syvä laskimotukos</w:t>
      </w:r>
      <w:r w:rsidRPr="00D32773">
        <w:rPr>
          <w:rFonts w:ascii="Arial" w:hAnsi="Arial" w:cs="Arial"/>
          <w:color w:val="0000FF"/>
          <w:sz w:val="22"/>
          <w:szCs w:val="22"/>
          <w:highlight w:val="white"/>
        </w:rPr>
        <w:t>"/&gt;</w:t>
      </w:r>
    </w:p>
    <w:p w14:paraId="7372A56E" w14:textId="77777777" w:rsidR="00125A6C" w:rsidRPr="00921DF0"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observation</w:t>
      </w:r>
      <w:r w:rsidRPr="00921DF0">
        <w:rPr>
          <w:rFonts w:ascii="Arial" w:hAnsi="Arial" w:cs="Arial"/>
          <w:color w:val="0000FF"/>
          <w:sz w:val="22"/>
          <w:szCs w:val="22"/>
          <w:highlight w:val="white"/>
        </w:rPr>
        <w:t>&gt;</w:t>
      </w:r>
    </w:p>
    <w:p w14:paraId="7821CB49" w14:textId="77777777" w:rsidR="00125A6C" w:rsidRPr="00921DF0" w:rsidRDefault="00125A6C" w:rsidP="00125A6C">
      <w:pPr>
        <w:autoSpaceDE w:val="0"/>
        <w:autoSpaceDN w:val="0"/>
        <w:adjustRightInd w:val="0"/>
        <w:rPr>
          <w:rFonts w:ascii="Arial" w:hAnsi="Arial" w:cs="Arial"/>
          <w:color w:val="0000FF"/>
          <w:sz w:val="22"/>
          <w:szCs w:val="22"/>
          <w:highlight w:val="white"/>
        </w:rPr>
      </w:pP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component</w:t>
      </w:r>
      <w:r w:rsidRPr="00921DF0">
        <w:rPr>
          <w:rFonts w:ascii="Arial" w:hAnsi="Arial" w:cs="Arial"/>
          <w:color w:val="0000FF"/>
          <w:sz w:val="22"/>
          <w:szCs w:val="22"/>
          <w:highlight w:val="white"/>
        </w:rPr>
        <w:t>&gt;</w:t>
      </w:r>
    </w:p>
    <w:p w14:paraId="5454D632"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921DF0"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5</w:t>
      </w:r>
      <w:r w:rsidR="00CF674A" w:rsidRPr="00921DF0">
        <w:t>:</w:t>
      </w:r>
    </w:p>
    <w:p w14:paraId="2201E801"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921DF0" w:rsidRDefault="00913058" w:rsidP="00913058">
      <w:pPr>
        <w:autoSpaceDE w:val="0"/>
        <w:autoSpaceDN w:val="0"/>
        <w:adjustRightInd w:val="0"/>
        <w:rPr>
          <w:rFonts w:ascii="Arial" w:hAnsi="Arial" w:cs="Arial"/>
          <w:color w:val="000000"/>
          <w:sz w:val="22"/>
          <w:highlight w:val="white"/>
        </w:rPr>
      </w:pPr>
      <w:proofErr w:type="gramStart"/>
      <w:r w:rsidRPr="00921DF0">
        <w:rPr>
          <w:rFonts w:ascii="Arial" w:hAnsi="Arial" w:cs="Arial"/>
          <w:color w:val="0000FF"/>
          <w:sz w:val="22"/>
          <w:highlight w:val="white"/>
        </w:rPr>
        <w:t>&lt;!--</w:t>
      </w:r>
      <w:proofErr w:type="gramEnd"/>
      <w:r w:rsidRPr="00921DF0">
        <w:rPr>
          <w:rFonts w:ascii="Arial" w:hAnsi="Arial" w:cs="Arial"/>
          <w:color w:val="808080"/>
          <w:sz w:val="22"/>
          <w:highlight w:val="white"/>
        </w:rPr>
        <w:t xml:space="preserve"> Lääkärinpalkkio </w:t>
      </w:r>
      <w:r w:rsidRPr="00921DF0">
        <w:rPr>
          <w:rFonts w:ascii="Arial" w:hAnsi="Arial" w:cs="Arial"/>
          <w:color w:val="0000FF"/>
          <w:sz w:val="22"/>
          <w:highlight w:val="white"/>
        </w:rPr>
        <w:t>--&gt;</w:t>
      </w:r>
    </w:p>
    <w:p w14:paraId="3752F794" w14:textId="77777777" w:rsidR="00913058" w:rsidRPr="0016599E" w:rsidRDefault="00913058" w:rsidP="00913058">
      <w:pPr>
        <w:autoSpaceDE w:val="0"/>
        <w:autoSpaceDN w:val="0"/>
        <w:adjustRightInd w:val="0"/>
        <w:rPr>
          <w:rFonts w:ascii="Arial" w:hAnsi="Arial" w:cs="Arial"/>
          <w:color w:val="000000"/>
          <w:sz w:val="22"/>
          <w:highlight w:val="white"/>
        </w:rPr>
      </w:pPr>
      <w:r w:rsidRPr="0016599E">
        <w:rPr>
          <w:rFonts w:ascii="Arial" w:hAnsi="Arial" w:cs="Arial"/>
          <w:color w:val="0000FF"/>
          <w:sz w:val="22"/>
          <w:highlight w:val="white"/>
        </w:rPr>
        <w:t>&lt;</w:t>
      </w:r>
      <w:r w:rsidRPr="0016599E">
        <w:rPr>
          <w:rFonts w:ascii="Arial" w:hAnsi="Arial" w:cs="Arial"/>
          <w:color w:val="800000"/>
          <w:sz w:val="22"/>
          <w:highlight w:val="white"/>
        </w:rPr>
        <w:t>component</w:t>
      </w:r>
      <w:r w:rsidRPr="0016599E">
        <w:rPr>
          <w:rFonts w:ascii="Arial" w:hAnsi="Arial" w:cs="Arial"/>
          <w:color w:val="0000FF"/>
          <w:sz w:val="22"/>
          <w:highlight w:val="white"/>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16599E">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00C93C8E">
        <w:rPr>
          <w:rFonts w:ascii="Arial" w:hAnsi="Arial" w:cs="Arial"/>
          <w:color w:val="FF0000"/>
          <w:sz w:val="22"/>
          <w:highlight w:val="white"/>
          <w:lang w:val="en-US"/>
        </w:rPr>
        <w:t xml:space="preserve"> </w:t>
      </w:r>
      <w:r w:rsidRPr="006477F8">
        <w:rPr>
          <w:rFonts w:ascii="Arial" w:hAnsi="Arial" w:cs="Arial"/>
          <w:color w:val="FF0000"/>
          <w:sz w:val="22"/>
          <w:highlight w:val="white"/>
          <w:lang w:val="en-US"/>
        </w:rPr>
        <w:t>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00C93C8E">
        <w:rPr>
          <w:rFonts w:ascii="Arial" w:hAnsi="Arial" w:cs="Arial"/>
          <w:color w:val="0000FF"/>
          <w:sz w:val="22"/>
          <w:highlight w:val="white"/>
          <w:lang w:val="en-US"/>
        </w:rPr>
        <w:t xml:space="preserve"> </w:t>
      </w:r>
      <w:r w:rsidRPr="006477F8">
        <w:rPr>
          <w:rFonts w:ascii="Arial" w:hAnsi="Arial" w:cs="Arial"/>
          <w:color w:val="FF0000"/>
          <w:sz w:val="22"/>
          <w:highlight w:val="white"/>
          <w:lang w:val="en-US"/>
        </w:rPr>
        <w:t>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Lääkärinpalkkio</w:t>
      </w:r>
      <w:r w:rsidRPr="006477F8">
        <w:rPr>
          <w:rFonts w:ascii="Arial" w:hAnsi="Arial" w:cs="Arial"/>
          <w:color w:val="0000FF"/>
          <w:sz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MO</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125.00</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currency</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EUR</w:t>
      </w:r>
      <w:r w:rsidRPr="006477F8">
        <w:rPr>
          <w:rFonts w:ascii="Arial" w:hAnsi="Arial" w:cs="Arial"/>
          <w:color w:val="0000FF"/>
          <w:sz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215</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00C93C8E">
        <w:rPr>
          <w:rFonts w:ascii="Arial" w:hAnsi="Arial" w:cs="Arial"/>
          <w:color w:val="FF0000"/>
          <w:sz w:val="22"/>
          <w:highlight w:val="white"/>
        </w:rPr>
        <w:t xml:space="preserve"> </w:t>
      </w:r>
      <w:r w:rsidRPr="006477F8">
        <w:rPr>
          <w:rFonts w:ascii="Arial" w:hAnsi="Arial" w:cs="Arial"/>
          <w:color w:val="FF0000"/>
          <w:sz w:val="22"/>
          <w:highlight w:val="white"/>
        </w:rPr>
        <w:t>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Lääkärinpalkkio erikoislääkärinä</w:t>
      </w:r>
      <w:r w:rsidRPr="006477F8">
        <w:rPr>
          <w:rFonts w:ascii="Arial" w:hAnsi="Arial" w:cs="Arial"/>
          <w:color w:val="0000FF"/>
          <w:sz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false</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BL</w:t>
      </w:r>
      <w:r w:rsidRPr="006477F8">
        <w:rPr>
          <w:rFonts w:ascii="Arial" w:hAnsi="Arial" w:cs="Arial"/>
          <w:color w:val="0000FF"/>
          <w:sz w:val="22"/>
          <w:highlight w:val="white"/>
          <w:lang w:val="en-US"/>
        </w:rPr>
        <w:t>"/&gt;</w:t>
      </w:r>
    </w:p>
    <w:p w14:paraId="19F226F8" w14:textId="77777777" w:rsidR="00913058" w:rsidRPr="00921DF0"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00921DF0">
        <w:rPr>
          <w:rFonts w:ascii="Arial" w:hAnsi="Arial" w:cs="Arial"/>
          <w:color w:val="0000FF"/>
          <w:sz w:val="22"/>
          <w:highlight w:val="white"/>
        </w:rPr>
        <w:t>&lt;/</w:t>
      </w:r>
      <w:r w:rsidRPr="00921DF0">
        <w:rPr>
          <w:rFonts w:ascii="Arial" w:hAnsi="Arial" w:cs="Arial"/>
          <w:color w:val="800000"/>
          <w:sz w:val="22"/>
          <w:highlight w:val="white"/>
        </w:rPr>
        <w:t>observation</w:t>
      </w:r>
      <w:r w:rsidRPr="00921DF0">
        <w:rPr>
          <w:rFonts w:ascii="Arial" w:hAnsi="Arial" w:cs="Arial"/>
          <w:color w:val="0000FF"/>
          <w:sz w:val="22"/>
          <w:highlight w:val="white"/>
        </w:rPr>
        <w:t>&gt;</w:t>
      </w:r>
    </w:p>
    <w:p w14:paraId="5C952893" w14:textId="77777777" w:rsidR="00913058" w:rsidRPr="00921DF0" w:rsidRDefault="00913058" w:rsidP="00913058">
      <w:pPr>
        <w:autoSpaceDE w:val="0"/>
        <w:autoSpaceDN w:val="0"/>
        <w:adjustRightInd w:val="0"/>
        <w:rPr>
          <w:rFonts w:ascii="Arial" w:hAnsi="Arial" w:cs="Arial"/>
          <w:color w:val="0000FF"/>
          <w:sz w:val="22"/>
          <w:highlight w:val="white"/>
        </w:rPr>
      </w:pPr>
      <w:r w:rsidRPr="00921DF0">
        <w:rPr>
          <w:rFonts w:ascii="Arial" w:hAnsi="Arial" w:cs="Arial"/>
          <w:color w:val="0000FF"/>
          <w:sz w:val="22"/>
          <w:highlight w:val="white"/>
        </w:rPr>
        <w:t>&lt;/</w:t>
      </w:r>
      <w:r w:rsidRPr="00921DF0">
        <w:rPr>
          <w:rFonts w:ascii="Arial" w:hAnsi="Arial" w:cs="Arial"/>
          <w:color w:val="800000"/>
          <w:sz w:val="22"/>
          <w:highlight w:val="white"/>
        </w:rPr>
        <w:t>component</w:t>
      </w:r>
      <w:r w:rsidRPr="00921DF0">
        <w:rPr>
          <w:rFonts w:ascii="Arial" w:hAnsi="Arial" w:cs="Arial"/>
          <w:color w:val="0000FF"/>
          <w:sz w:val="22"/>
          <w:highlight w:val="white"/>
        </w:rPr>
        <w:t>&gt;</w:t>
      </w:r>
    </w:p>
    <w:p w14:paraId="6E6CA2E0" w14:textId="77777777" w:rsidR="00C57D42" w:rsidRPr="00921DF0" w:rsidRDefault="00C57D42" w:rsidP="00C148A3">
      <w:pPr>
        <w:autoSpaceDE w:val="0"/>
        <w:autoSpaceDN w:val="0"/>
        <w:adjustRightInd w:val="0"/>
        <w:rPr>
          <w:rFonts w:ascii="Arial" w:hAnsi="Arial" w:cs="Arial"/>
          <w:color w:val="000000"/>
          <w:highlight w:val="white"/>
        </w:rPr>
      </w:pPr>
    </w:p>
    <w:p w14:paraId="4A30670C" w14:textId="30618719" w:rsidR="00B46DF8" w:rsidRPr="00921DF0"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6</w:t>
      </w:r>
      <w:r w:rsidR="00CF674A" w:rsidRPr="00921DF0">
        <w:t>:</w:t>
      </w:r>
    </w:p>
    <w:p w14:paraId="0DB4049D" w14:textId="77777777" w:rsidR="00025268" w:rsidRPr="00921DF0" w:rsidRDefault="00025268" w:rsidP="00C148A3">
      <w:pPr>
        <w:autoSpaceDE w:val="0"/>
        <w:autoSpaceDN w:val="0"/>
        <w:adjustRightInd w:val="0"/>
        <w:rPr>
          <w:rFonts w:ascii="Arial" w:hAnsi="Arial" w:cs="Arial"/>
          <w:color w:val="000000"/>
          <w:highlight w:val="white"/>
        </w:rPr>
      </w:pPr>
    </w:p>
    <w:p w14:paraId="201078E5" w14:textId="2E5CB14F" w:rsidR="00B46DF8" w:rsidRPr="00921DF0" w:rsidRDefault="00B46DF8" w:rsidP="00B46DF8">
      <w:pPr>
        <w:autoSpaceDE w:val="0"/>
        <w:autoSpaceDN w:val="0"/>
        <w:adjustRightInd w:val="0"/>
        <w:rPr>
          <w:rFonts w:ascii="Arial" w:hAnsi="Arial" w:cs="Arial"/>
          <w:color w:val="000000"/>
          <w:sz w:val="22"/>
        </w:rPr>
      </w:pPr>
      <w:proofErr w:type="gramStart"/>
      <w:r w:rsidRPr="00921DF0">
        <w:rPr>
          <w:rFonts w:ascii="Arial" w:hAnsi="Arial" w:cs="Arial"/>
          <w:color w:val="0000FF"/>
          <w:sz w:val="22"/>
          <w:highlight w:val="white"/>
        </w:rPr>
        <w:t>&lt;!--</w:t>
      </w:r>
      <w:proofErr w:type="gramEnd"/>
      <w:r w:rsidRPr="00921DF0">
        <w:rPr>
          <w:rFonts w:ascii="Arial" w:hAnsi="Arial" w:cs="Arial"/>
          <w:color w:val="000000"/>
          <w:sz w:val="22"/>
        </w:rPr>
        <w:t xml:space="preserve"> </w:t>
      </w:r>
      <w:r w:rsidRPr="00921DF0">
        <w:rPr>
          <w:rFonts w:ascii="Arial" w:hAnsi="Arial" w:cs="Arial"/>
          <w:color w:val="808080"/>
          <w:sz w:val="22"/>
          <w:highlight w:val="white"/>
        </w:rPr>
        <w:t>lisäseurannassa</w:t>
      </w:r>
      <w:r w:rsidRPr="00921DF0">
        <w:rPr>
          <w:rFonts w:ascii="Arial" w:hAnsi="Arial" w:cs="Arial"/>
          <w:color w:val="000000"/>
          <w:sz w:val="22"/>
        </w:rPr>
        <w:t xml:space="preserve"> </w:t>
      </w:r>
      <w:r w:rsidRPr="00921DF0">
        <w:rPr>
          <w:rFonts w:ascii="Arial" w:hAnsi="Arial" w:cs="Arial"/>
          <w:color w:val="0000FF"/>
          <w:sz w:val="22"/>
          <w:highlight w:val="white"/>
        </w:rPr>
        <w:t>--&gt;</w:t>
      </w:r>
    </w:p>
    <w:p w14:paraId="7706E3CE" w14:textId="77777777" w:rsidR="00B46DF8" w:rsidRPr="0016599E" w:rsidRDefault="00B46DF8" w:rsidP="009A7166">
      <w:pPr>
        <w:tabs>
          <w:tab w:val="left" w:pos="142"/>
          <w:tab w:val="left" w:pos="284"/>
          <w:tab w:val="left" w:pos="426"/>
          <w:tab w:val="left" w:pos="709"/>
        </w:tabs>
        <w:autoSpaceDE w:val="0"/>
        <w:autoSpaceDN w:val="0"/>
        <w:adjustRightInd w:val="0"/>
        <w:rPr>
          <w:rFonts w:ascii="Arial" w:hAnsi="Arial" w:cs="Arial"/>
          <w:color w:val="000000"/>
          <w:sz w:val="22"/>
        </w:rPr>
      </w:pPr>
      <w:r w:rsidRPr="0016599E">
        <w:rPr>
          <w:rFonts w:ascii="Arial" w:hAnsi="Arial" w:cs="Arial"/>
          <w:color w:val="0000FF"/>
          <w:sz w:val="22"/>
          <w:highlight w:val="white"/>
        </w:rPr>
        <w:t>&lt;</w:t>
      </w:r>
      <w:r w:rsidRPr="0016599E">
        <w:rPr>
          <w:rFonts w:ascii="Arial" w:hAnsi="Arial" w:cs="Arial"/>
          <w:color w:val="800000"/>
          <w:sz w:val="22"/>
          <w:highlight w:val="white"/>
        </w:rPr>
        <w:t>component</w:t>
      </w:r>
      <w:r w:rsidRPr="0016599E">
        <w:rPr>
          <w:rFonts w:ascii="Arial" w:hAnsi="Arial" w:cs="Arial"/>
          <w:color w:val="0000FF"/>
          <w:sz w:val="22"/>
          <w:highlight w:val="white"/>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16599E">
        <w:rPr>
          <w:rFonts w:ascii="Arial" w:hAnsi="Arial" w:cs="Arial"/>
          <w:color w:val="0000FF"/>
          <w:sz w:val="22"/>
          <w:highlight w:val="white"/>
        </w:rPr>
        <w:tab/>
      </w:r>
      <w:r w:rsidR="003C1025" w:rsidRPr="006477F8">
        <w:rPr>
          <w:rFonts w:ascii="Arial" w:hAnsi="Arial" w:cs="Arial"/>
          <w:color w:val="0000FF"/>
          <w:sz w:val="22"/>
          <w:highlight w:val="white"/>
          <w:lang w:val="en-US"/>
        </w:rPr>
        <w:t>&lt;</w:t>
      </w:r>
      <w:r w:rsidR="003C1025" w:rsidRPr="006477F8">
        <w:rPr>
          <w:rFonts w:ascii="Arial" w:hAnsi="Arial" w:cs="Arial"/>
          <w:color w:val="800000"/>
          <w:sz w:val="22"/>
          <w:highlight w:val="white"/>
          <w:lang w:val="en-US"/>
        </w:rPr>
        <w:t>observation</w:t>
      </w:r>
      <w:r w:rsidR="003C1025" w:rsidRPr="006477F8">
        <w:rPr>
          <w:rFonts w:ascii="Arial" w:hAnsi="Arial" w:cs="Arial"/>
          <w:color w:val="FF0000"/>
          <w:sz w:val="22"/>
          <w:highlight w:val="white"/>
          <w:lang w:val="en-US"/>
        </w:rPr>
        <w:t xml:space="preserve"> </w:t>
      </w:r>
      <w:r w:rsidR="00B97C0D" w:rsidRPr="006477F8">
        <w:rPr>
          <w:rFonts w:ascii="Arial" w:hAnsi="Arial" w:cs="Arial"/>
          <w:color w:val="FF0000"/>
          <w:sz w:val="22"/>
          <w:highlight w:val="white"/>
          <w:lang w:val="en-US"/>
        </w:rPr>
        <w:t>classCode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OBS</w:t>
      </w:r>
      <w:r w:rsidR="00B97C0D" w:rsidRPr="006477F8">
        <w:rPr>
          <w:rFonts w:ascii="Arial" w:hAnsi="Arial" w:cs="Arial"/>
          <w:color w:val="0000FF"/>
          <w:sz w:val="22"/>
          <w:highlight w:val="white"/>
          <w:lang w:val="en-US"/>
        </w:rPr>
        <w:t>"</w:t>
      </w:r>
      <w:r w:rsidR="00B97C0D" w:rsidRPr="006477F8">
        <w:rPr>
          <w:rFonts w:ascii="Arial" w:hAnsi="Arial" w:cs="Arial"/>
          <w:color w:val="FF0000"/>
          <w:sz w:val="22"/>
          <w:highlight w:val="white"/>
          <w:lang w:val="en-US"/>
        </w:rPr>
        <w:t xml:space="preserve"> moodCode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EVN</w:t>
      </w:r>
      <w:r w:rsidR="00B97C0D" w:rsidRPr="006477F8">
        <w:rPr>
          <w:rFonts w:ascii="Arial" w:hAnsi="Arial" w:cs="Arial"/>
          <w:color w:val="0000FF"/>
          <w:sz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00D32773">
        <w:rPr>
          <w:rFonts w:ascii="Arial" w:hAnsi="Arial" w:cs="Arial"/>
          <w:color w:val="0000FF"/>
          <w:sz w:val="22"/>
          <w:highlight w:val="white"/>
          <w:lang w:val="en-US"/>
        </w:rPr>
        <w:t>&lt;</w:t>
      </w:r>
      <w:r w:rsidR="00B46DF8" w:rsidRPr="007D7B0B">
        <w:rPr>
          <w:rFonts w:ascii="Arial" w:hAnsi="Arial" w:cs="Arial"/>
          <w:color w:val="800000"/>
          <w:sz w:val="22"/>
          <w:highlight w:val="white"/>
          <w:lang w:val="en-US"/>
        </w:rPr>
        <w:t>code</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w:t>
      </w:r>
      <w:r w:rsidR="00B46DF8" w:rsidRPr="00D32773">
        <w:rPr>
          <w:rFonts w:ascii="Arial" w:hAnsi="Arial" w:cs="Arial"/>
          <w:color w:val="0000FF"/>
          <w:sz w:val="22"/>
          <w:highlight w:val="white"/>
          <w:lang w:val="en-US"/>
        </w:rPr>
        <w:t>="</w:t>
      </w:r>
      <w:r w:rsidR="00274D5A">
        <w:rPr>
          <w:rFonts w:ascii="Arial" w:hAnsi="Arial" w:cs="Arial"/>
          <w:color w:val="000000"/>
          <w:sz w:val="22"/>
          <w:lang w:val="en-US"/>
        </w:rPr>
        <w:t>270</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codeSystem</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1.2.246.537.6.12.2002.126</w:t>
      </w:r>
      <w:r w:rsidR="00B46DF8" w:rsidRPr="00D32773">
        <w:rPr>
          <w:rFonts w:ascii="Arial" w:hAnsi="Arial" w:cs="Arial"/>
          <w:color w:val="0000FF"/>
          <w:sz w:val="22"/>
          <w:highlight w:val="white"/>
          <w:lang w:val="en-US"/>
        </w:rPr>
        <w:t xml:space="preserve">" </w:t>
      </w:r>
      <w:r w:rsidR="00B46DF8" w:rsidRPr="007D7B0B">
        <w:rPr>
          <w:rFonts w:ascii="Arial" w:hAnsi="Arial" w:cs="Arial"/>
          <w:color w:val="FF0000"/>
          <w:sz w:val="22"/>
          <w:highlight w:val="white"/>
          <w:lang w:val="en-US"/>
        </w:rPr>
        <w:t>codeSystemName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Lääkityslista</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displayName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lisäseurannassa</w:t>
      </w:r>
      <w:r w:rsidR="00B46DF8" w:rsidRPr="00D32773">
        <w:rPr>
          <w:rFonts w:ascii="Arial" w:hAnsi="Arial" w:cs="Arial"/>
          <w:color w:val="0000FF"/>
          <w:sz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007A5731">
        <w:rPr>
          <w:rFonts w:ascii="Arial" w:hAnsi="Arial" w:cs="Arial"/>
          <w:color w:val="0000FF"/>
          <w:sz w:val="22"/>
          <w:highlight w:val="white"/>
        </w:rPr>
        <w:t>&lt;</w:t>
      </w:r>
      <w:r w:rsidRPr="00D32773">
        <w:rPr>
          <w:rFonts w:ascii="Arial" w:hAnsi="Arial" w:cs="Arial"/>
          <w:color w:val="800000"/>
          <w:sz w:val="22"/>
          <w:highlight w:val="white"/>
        </w:rPr>
        <w:t>value</w:t>
      </w:r>
      <w:r w:rsidRPr="002C60BB">
        <w:rPr>
          <w:rFonts w:ascii="Arial" w:hAnsi="Arial" w:cs="Arial"/>
          <w:color w:val="000000"/>
          <w:sz w:val="22"/>
        </w:rPr>
        <w:t xml:space="preserve"> </w:t>
      </w:r>
      <w:r w:rsidRPr="00D32773">
        <w:rPr>
          <w:rFonts w:ascii="Arial" w:hAnsi="Arial" w:cs="Arial"/>
          <w:color w:val="FF0000"/>
          <w:sz w:val="22"/>
          <w:highlight w:val="white"/>
        </w:rPr>
        <w:t>code</w:t>
      </w:r>
      <w:r w:rsidRPr="007A5731">
        <w:rPr>
          <w:rFonts w:ascii="Arial" w:hAnsi="Arial" w:cs="Arial"/>
          <w:color w:val="0000FF"/>
          <w:sz w:val="22"/>
          <w:highlight w:val="white"/>
        </w:rPr>
        <w:t>="</w:t>
      </w:r>
      <w:r w:rsidRPr="002C60BB">
        <w:rPr>
          <w:rFonts w:ascii="Arial" w:hAnsi="Arial" w:cs="Arial"/>
          <w:color w:val="000000"/>
          <w:sz w:val="22"/>
        </w:rPr>
        <w:t>E</w:t>
      </w:r>
      <w:r w:rsidRPr="007A5731">
        <w:rPr>
          <w:rFonts w:ascii="Arial" w:hAnsi="Arial" w:cs="Arial"/>
          <w:color w:val="0000FF"/>
          <w:sz w:val="22"/>
          <w:highlight w:val="white"/>
        </w:rPr>
        <w:t xml:space="preserve">" </w:t>
      </w:r>
      <w:r w:rsidRPr="00D32773">
        <w:rPr>
          <w:rFonts w:ascii="Arial" w:hAnsi="Arial" w:cs="Arial"/>
          <w:color w:val="FF0000"/>
          <w:sz w:val="22"/>
          <w:highlight w:val="white"/>
        </w:rPr>
        <w:t>codeSystem</w:t>
      </w:r>
      <w:r w:rsidRPr="007A5731">
        <w:rPr>
          <w:rFonts w:ascii="Arial" w:hAnsi="Arial" w:cs="Arial"/>
          <w:color w:val="0000FF"/>
          <w:sz w:val="22"/>
          <w:highlight w:val="white"/>
        </w:rPr>
        <w:t>="</w:t>
      </w:r>
      <w:r w:rsidRPr="002C60BB">
        <w:rPr>
          <w:rFonts w:ascii="Arial" w:hAnsi="Arial" w:cs="Arial"/>
          <w:color w:val="000000"/>
          <w:sz w:val="22"/>
        </w:rPr>
        <w:t>1.2.246.537.6.112.2007</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codeSystemName</w:t>
      </w:r>
      <w:r w:rsidRPr="007A5731">
        <w:rPr>
          <w:rFonts w:ascii="Arial" w:hAnsi="Arial" w:cs="Arial"/>
          <w:color w:val="0000FF"/>
          <w:sz w:val="22"/>
          <w:highlight w:val="white"/>
        </w:rPr>
        <w:t>="</w:t>
      </w:r>
      <w:r w:rsidRPr="002C60BB">
        <w:rPr>
          <w:rFonts w:ascii="Arial" w:hAnsi="Arial" w:cs="Arial"/>
          <w:color w:val="000000"/>
          <w:sz w:val="22"/>
        </w:rPr>
        <w:t>AR/YDIN - Kyllä/Ei/Ei tietoa</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displayName</w:t>
      </w:r>
      <w:r w:rsidRPr="007A5731">
        <w:rPr>
          <w:rFonts w:ascii="Arial" w:hAnsi="Arial" w:cs="Arial"/>
          <w:color w:val="0000FF"/>
          <w:sz w:val="22"/>
          <w:highlight w:val="white"/>
        </w:rPr>
        <w:t>="</w:t>
      </w:r>
      <w:r w:rsidRPr="002C60BB">
        <w:rPr>
          <w:rFonts w:ascii="Arial" w:hAnsi="Arial" w:cs="Arial"/>
          <w:color w:val="000000"/>
          <w:sz w:val="22"/>
        </w:rPr>
        <w:t>Ei</w:t>
      </w:r>
      <w:r w:rsidRPr="007A5731">
        <w:rPr>
          <w:rFonts w:ascii="Arial" w:hAnsi="Arial" w:cs="Arial"/>
          <w:color w:val="0000FF"/>
          <w:sz w:val="22"/>
          <w:highlight w:val="white"/>
        </w:rPr>
        <w:t xml:space="preserve">" </w:t>
      </w:r>
      <w:proofErr w:type="gramStart"/>
      <w:r w:rsidRPr="00D32773">
        <w:rPr>
          <w:rFonts w:ascii="Arial" w:hAnsi="Arial" w:cs="Arial"/>
          <w:color w:val="FF0000"/>
          <w:sz w:val="22"/>
          <w:highlight w:val="white"/>
        </w:rPr>
        <w:t>xsi:type</w:t>
      </w:r>
      <w:proofErr w:type="gramEnd"/>
      <w:r w:rsidRPr="007A5731">
        <w:rPr>
          <w:rFonts w:ascii="Arial" w:hAnsi="Arial" w:cs="Arial"/>
          <w:color w:val="0000FF"/>
          <w:sz w:val="22"/>
          <w:highlight w:val="white"/>
        </w:rPr>
        <w:t>="</w:t>
      </w:r>
      <w:r w:rsidRPr="002C60BB">
        <w:rPr>
          <w:rFonts w:ascii="Arial" w:hAnsi="Arial" w:cs="Arial"/>
          <w:color w:val="000000"/>
          <w:sz w:val="22"/>
        </w:rPr>
        <w:t>CE</w:t>
      </w:r>
      <w:r w:rsidRPr="007A5731">
        <w:rPr>
          <w:rFonts w:ascii="Arial" w:hAnsi="Arial" w:cs="Arial"/>
          <w:color w:val="0000FF"/>
          <w:sz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observation</w:t>
      </w:r>
      <w:r w:rsidRPr="0040232F">
        <w:rPr>
          <w:rFonts w:ascii="Arial" w:hAnsi="Arial" w:cs="Arial"/>
          <w:color w:val="0000FF"/>
          <w:sz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component</w:t>
      </w:r>
      <w:r w:rsidRPr="0040232F">
        <w:rPr>
          <w:rFonts w:ascii="Arial" w:hAnsi="Arial" w:cs="Arial"/>
          <w:color w:val="0000FF"/>
          <w:sz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025268">
        <w:rPr>
          <w:lang w:val="en-US"/>
        </w:rPr>
        <w:t>Esim</w:t>
      </w:r>
      <w:r w:rsidR="00CF674A">
        <w:rPr>
          <w:lang w:val="en-US"/>
        </w:rPr>
        <w:t>erkki</w:t>
      </w:r>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proofErr w:type="gramStart"/>
      <w:r w:rsidRPr="0040232F">
        <w:rPr>
          <w:rFonts w:ascii="Arial" w:hAnsi="Arial" w:cs="Arial"/>
          <w:color w:val="0000FF"/>
          <w:sz w:val="22"/>
          <w:highlight w:val="white"/>
          <w:lang w:val="en-US"/>
        </w:rPr>
        <w:t>&lt;!--</w:t>
      </w:r>
      <w:proofErr w:type="gramEnd"/>
      <w:r w:rsidRPr="0040232F">
        <w:rPr>
          <w:rFonts w:ascii="Arial" w:hAnsi="Arial" w:cs="Arial"/>
          <w:color w:val="0000FF"/>
          <w:sz w:val="22"/>
          <w:highlight w:val="white"/>
          <w:lang w:val="en-US"/>
        </w:rPr>
        <w:t xml:space="preserve"> </w:t>
      </w:r>
      <w:r w:rsidRPr="007D7B0B">
        <w:rPr>
          <w:rFonts w:ascii="Arial" w:hAnsi="Arial" w:cs="Arial"/>
          <w:color w:val="808080"/>
          <w:sz w:val="22"/>
          <w:highlight w:val="white"/>
          <w:lang w:val="en-US"/>
        </w:rPr>
        <w:t>biologinen lääke</w:t>
      </w:r>
      <w:r w:rsidRPr="0040232F">
        <w:rPr>
          <w:rFonts w:ascii="Arial" w:hAnsi="Arial" w:cs="Arial"/>
          <w:color w:val="0000FF"/>
          <w:sz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00D32773">
        <w:rPr>
          <w:rFonts w:ascii="Arial" w:hAnsi="Arial" w:cs="Arial"/>
          <w:color w:val="0000FF"/>
          <w:sz w:val="22"/>
          <w:highlight w:val="white"/>
          <w:lang w:val="en-US"/>
        </w:rPr>
        <w:t>&lt;</w:t>
      </w:r>
      <w:proofErr w:type="gramStart"/>
      <w:r w:rsidRPr="00D32773">
        <w:rPr>
          <w:rFonts w:ascii="Arial" w:hAnsi="Arial" w:cs="Arial"/>
          <w:color w:val="800000"/>
          <w:sz w:val="22"/>
          <w:highlight w:val="white"/>
          <w:lang w:val="en-US"/>
        </w:rPr>
        <w:t>component</w:t>
      </w:r>
      <w:proofErr w:type="gramEnd"/>
      <w:r w:rsidRPr="00D32773">
        <w:rPr>
          <w:rFonts w:ascii="Arial" w:hAnsi="Arial" w:cs="Arial"/>
          <w:color w:val="0000FF"/>
          <w:sz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Pr>
          <w:rFonts w:ascii="Arial" w:hAnsi="Arial" w:cs="Arial"/>
          <w:color w:val="0000FF"/>
          <w:sz w:val="22"/>
          <w:highlight w:val="white"/>
          <w:lang w:val="en-US"/>
        </w:rPr>
        <w:t xml:space="preserve"> </w:t>
      </w:r>
      <w:r w:rsidR="007D7B0B">
        <w:rPr>
          <w:rFonts w:ascii="Arial" w:hAnsi="Arial" w:cs="Arial"/>
          <w:color w:val="0000FF"/>
          <w:sz w:val="22"/>
          <w:highlight w:val="white"/>
          <w:lang w:val="en-US"/>
        </w:rPr>
        <w:t xml:space="preserve">  </w:t>
      </w:r>
      <w:r w:rsidRPr="002C60BB">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w:t>
      </w:r>
      <w:r w:rsidRPr="00C90F6F">
        <w:rPr>
          <w:rFonts w:ascii="Arial" w:hAnsi="Arial" w:cs="Arial"/>
          <w:color w:val="FF0000"/>
          <w:sz w:val="22"/>
          <w:highlight w:val="white"/>
          <w:lang w:val="en-US"/>
        </w:rPr>
        <w:t>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B064F5">
        <w:rPr>
          <w:rFonts w:ascii="Arial" w:hAnsi="Arial" w:cs="Arial"/>
          <w:color w:val="0000FF"/>
          <w:sz w:val="22"/>
          <w:highlight w:val="white"/>
          <w:lang w:val="en-US"/>
        </w:rPr>
        <w:t>="</w:t>
      </w:r>
      <w:r w:rsidR="007C5F00">
        <w:rPr>
          <w:rFonts w:ascii="Arial" w:hAnsi="Arial" w:cs="Arial"/>
          <w:color w:val="000000"/>
          <w:sz w:val="22"/>
          <w:lang w:val="en-US"/>
        </w:rPr>
        <w:t>27</w:t>
      </w:r>
      <w:r w:rsidR="00472C9E">
        <w:rPr>
          <w:rFonts w:ascii="Arial" w:hAnsi="Arial" w:cs="Arial"/>
          <w:color w:val="000000"/>
          <w:sz w:val="22"/>
          <w:lang w:val="en-US"/>
        </w:rPr>
        <w:t>1</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1.2.246.537.6.12.2002.126</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Lääkityslista</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biologinen lääke</w:t>
      </w:r>
      <w:r w:rsidRPr="00B064F5">
        <w:rPr>
          <w:rFonts w:ascii="Arial" w:hAnsi="Arial" w:cs="Arial"/>
          <w:color w:val="0000FF"/>
          <w:sz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C90F6F">
        <w:rPr>
          <w:rFonts w:ascii="Arial" w:hAnsi="Arial" w:cs="Arial"/>
          <w:color w:val="0000FF"/>
          <w:sz w:val="22"/>
          <w:highlight w:val="white"/>
          <w:lang w:val="en-US"/>
        </w:rPr>
        <w:t>="</w:t>
      </w:r>
      <w:r w:rsidRPr="009A7166">
        <w:rPr>
          <w:rFonts w:ascii="Arial" w:hAnsi="Arial" w:cs="Arial"/>
          <w:color w:val="000000"/>
          <w:sz w:val="22"/>
          <w:lang w:val="en-US"/>
        </w:rPr>
        <w:t>K</w:t>
      </w:r>
      <w:r w:rsidRPr="00C90F6F">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1.2.246.537.6.112.2007</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AR/YDIN - Kyllä/Ei/Ei tietoa</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Kyllä</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B064F5">
        <w:rPr>
          <w:rFonts w:ascii="Arial" w:hAnsi="Arial" w:cs="Arial"/>
          <w:color w:val="0000FF"/>
          <w:sz w:val="22"/>
          <w:highlight w:val="white"/>
          <w:lang w:val="en-US"/>
        </w:rPr>
        <w:t>="</w:t>
      </w:r>
      <w:r w:rsidRPr="009A7166">
        <w:rPr>
          <w:rFonts w:ascii="Arial" w:hAnsi="Arial" w:cs="Arial"/>
          <w:color w:val="000000"/>
          <w:sz w:val="22"/>
          <w:lang w:val="en-US"/>
        </w:rPr>
        <w:t>CE</w:t>
      </w:r>
      <w:r w:rsidRPr="00B064F5">
        <w:rPr>
          <w:rFonts w:ascii="Arial" w:hAnsi="Arial" w:cs="Arial"/>
          <w:color w:val="0000FF"/>
          <w:sz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B064F5">
        <w:rPr>
          <w:rFonts w:ascii="Arial" w:hAnsi="Arial" w:cs="Arial"/>
          <w:color w:val="0000FF"/>
          <w:sz w:val="22"/>
          <w:highlight w:val="white"/>
          <w:lang w:val="en-US"/>
        </w:rPr>
        <w:t>&lt;!--</w:t>
      </w:r>
      <w:proofErr w:type="gramEnd"/>
      <w:r w:rsidRPr="00B064F5">
        <w:rPr>
          <w:rFonts w:ascii="Arial" w:hAnsi="Arial" w:cs="Arial"/>
          <w:color w:val="0000FF"/>
          <w:sz w:val="22"/>
          <w:highlight w:val="white"/>
          <w:lang w:val="en-US"/>
        </w:rPr>
        <w:t xml:space="preserve"> </w:t>
      </w:r>
      <w:r w:rsidRPr="00C90F6F">
        <w:rPr>
          <w:rFonts w:ascii="Arial" w:hAnsi="Arial" w:cs="Arial"/>
          <w:color w:val="808080"/>
          <w:sz w:val="22"/>
          <w:highlight w:val="white"/>
          <w:lang w:val="en-US"/>
        </w:rPr>
        <w:t>biosimilaari</w:t>
      </w:r>
      <w:r w:rsidRPr="00B064F5">
        <w:rPr>
          <w:rFonts w:ascii="Arial" w:hAnsi="Arial" w:cs="Arial"/>
          <w:color w:val="0000FF"/>
          <w:sz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B064F5">
        <w:rPr>
          <w:rFonts w:ascii="Arial" w:hAnsi="Arial" w:cs="Arial"/>
          <w:color w:val="0000FF"/>
          <w:sz w:val="22"/>
          <w:highlight w:val="white"/>
          <w:lang w:val="en-US"/>
        </w:rPr>
        <w:t>="</w:t>
      </w:r>
      <w:r w:rsidRPr="009A7166">
        <w:rPr>
          <w:rFonts w:ascii="Arial" w:hAnsi="Arial" w:cs="Arial"/>
          <w:color w:val="000000"/>
          <w:sz w:val="22"/>
          <w:lang w:val="en-US"/>
        </w:rPr>
        <w:t>COMP</w:t>
      </w:r>
      <w:r w:rsidRPr="00B064F5">
        <w:rPr>
          <w:rFonts w:ascii="Arial" w:hAnsi="Arial" w:cs="Arial"/>
          <w:color w:val="0000FF"/>
          <w:sz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472C9E">
        <w:rPr>
          <w:rFonts w:ascii="Arial" w:hAnsi="Arial" w:cs="Arial"/>
          <w:color w:val="000000"/>
          <w:sz w:val="22"/>
          <w:lang w:val="en-US"/>
        </w:rPr>
        <w:t>272</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="biosimilaari"/&gt;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 xml:space="preserve">value </w:t>
      </w:r>
      <w:r w:rsidRPr="00C90F6F">
        <w:rPr>
          <w:rFonts w:ascii="Arial" w:hAnsi="Arial" w:cs="Arial"/>
          <w:color w:val="FF0000"/>
          <w:sz w:val="22"/>
          <w:highlight w:val="white"/>
          <w:lang w:val="en-US"/>
        </w:rPr>
        <w:t>code</w:t>
      </w:r>
      <w:r w:rsidRPr="009A7166">
        <w:rPr>
          <w:rFonts w:ascii="Arial" w:hAnsi="Arial" w:cs="Arial"/>
          <w:color w:val="000000"/>
          <w:sz w:val="22"/>
          <w:lang w:val="en-US"/>
        </w:rPr>
        <w:t xml:space="preserve">="K" </w:t>
      </w:r>
      <w:r w:rsidRPr="00494C63">
        <w:rPr>
          <w:rFonts w:ascii="Arial" w:hAnsi="Arial" w:cs="Arial"/>
          <w:color w:val="FF0000"/>
          <w:sz w:val="22"/>
          <w:highlight w:val="white"/>
          <w:lang w:val="en-US"/>
        </w:rPr>
        <w:t>codeSystem</w:t>
      </w:r>
      <w:r w:rsidRPr="009A7166">
        <w:rPr>
          <w:rFonts w:ascii="Arial" w:hAnsi="Arial" w:cs="Arial"/>
          <w:color w:val="000000"/>
          <w:sz w:val="22"/>
          <w:lang w:val="en-US"/>
        </w:rPr>
        <w:t xml:space="preserve">="1.2.246.537.6.112.2007"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="AR/YDIN - Kyllä/Ei/Ei tietoa"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 xml:space="preserve">="Kyllä"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6461E7">
        <w:rPr>
          <w:rFonts w:ascii="Arial" w:hAnsi="Arial" w:cs="Arial"/>
          <w:color w:val="800000"/>
          <w:sz w:val="22"/>
          <w:highlight w:val="white"/>
        </w:rPr>
        <w:t>observation</w:t>
      </w:r>
      <w:r w:rsidRPr="002C60BB">
        <w:rPr>
          <w:rFonts w:ascii="Arial" w:hAnsi="Arial" w:cs="Arial"/>
          <w:color w:val="000000"/>
          <w:sz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t>&lt;/</w:t>
      </w:r>
      <w:r w:rsidRPr="006461E7">
        <w:rPr>
          <w:rFonts w:ascii="Arial" w:hAnsi="Arial" w:cs="Arial"/>
          <w:color w:val="800000"/>
          <w:sz w:val="22"/>
          <w:highlight w:val="white"/>
        </w:rPr>
        <w:t>entryRelationship</w:t>
      </w:r>
      <w:r w:rsidRPr="002C60BB">
        <w:rPr>
          <w:rFonts w:ascii="Arial" w:hAnsi="Arial" w:cs="Arial"/>
          <w:color w:val="000000"/>
          <w:sz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proofErr w:type="gramStart"/>
      <w:r w:rsidRPr="002C60BB">
        <w:rPr>
          <w:rFonts w:ascii="Arial" w:hAnsi="Arial" w:cs="Arial"/>
          <w:color w:val="000000"/>
          <w:sz w:val="22"/>
        </w:rPr>
        <w:t>&lt;!--</w:t>
      </w:r>
      <w:proofErr w:type="gramEnd"/>
      <w:r w:rsidRPr="002C60BB">
        <w:rPr>
          <w:rFonts w:ascii="Arial" w:hAnsi="Arial" w:cs="Arial"/>
          <w:color w:val="000000"/>
          <w:sz w:val="22"/>
        </w:rPr>
        <w:t xml:space="preserve"> </w:t>
      </w:r>
      <w:r w:rsidRPr="006461E7">
        <w:rPr>
          <w:rFonts w:ascii="Arial" w:hAnsi="Arial" w:cs="Arial"/>
          <w:color w:val="808080"/>
          <w:sz w:val="22"/>
          <w:highlight w:val="white"/>
        </w:rPr>
        <w:t>perustelu</w:t>
      </w:r>
      <w:r w:rsidRPr="002C60BB">
        <w:rPr>
          <w:rFonts w:ascii="Arial" w:hAnsi="Arial" w:cs="Arial"/>
          <w:color w:val="000000"/>
          <w:sz w:val="22"/>
        </w:rPr>
        <w:t xml:space="preserve"> </w:t>
      </w:r>
      <w:r w:rsidRPr="006461E7">
        <w:rPr>
          <w:rFonts w:ascii="Arial" w:hAnsi="Arial" w:cs="Arial"/>
          <w:color w:val="808080"/>
          <w:sz w:val="22"/>
          <w:highlight w:val="white"/>
        </w:rPr>
        <w:t>muun kuin edullisimman biologisen lääkkeen käytölle</w:t>
      </w:r>
      <w:r w:rsidRPr="002C60BB">
        <w:rPr>
          <w:rFonts w:ascii="Arial" w:hAnsi="Arial" w:cs="Arial"/>
          <w:color w:val="000000"/>
          <w:sz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D32773">
        <w:rPr>
          <w:rFonts w:ascii="Arial" w:hAnsi="Arial" w:cs="Arial"/>
          <w:color w:val="800000"/>
          <w:sz w:val="22"/>
          <w:highlight w:val="white"/>
        </w:rPr>
        <w:t xml:space="preserve">code </w:t>
      </w:r>
      <w:r w:rsidRPr="00D32773">
        <w:rPr>
          <w:rFonts w:ascii="Arial" w:hAnsi="Arial" w:cs="Arial"/>
          <w:color w:val="FF0000"/>
          <w:sz w:val="22"/>
          <w:highlight w:val="white"/>
        </w:rPr>
        <w:t>code</w:t>
      </w:r>
      <w:r w:rsidRPr="002C60BB">
        <w:rPr>
          <w:rFonts w:ascii="Arial" w:hAnsi="Arial" w:cs="Arial"/>
          <w:color w:val="000000"/>
          <w:sz w:val="22"/>
        </w:rPr>
        <w:t>="</w:t>
      </w:r>
      <w:r w:rsidR="00472C9E">
        <w:rPr>
          <w:rFonts w:ascii="Arial" w:hAnsi="Arial" w:cs="Arial"/>
          <w:color w:val="000000"/>
          <w:sz w:val="22"/>
        </w:rPr>
        <w:t>273</w:t>
      </w:r>
      <w:r w:rsidRPr="002C60BB">
        <w:rPr>
          <w:rFonts w:ascii="Arial" w:hAnsi="Arial" w:cs="Arial"/>
          <w:color w:val="000000"/>
          <w:sz w:val="22"/>
        </w:rPr>
        <w:t xml:space="preserve">" </w:t>
      </w:r>
      <w:r w:rsidRPr="00D32773">
        <w:rPr>
          <w:rFonts w:ascii="Arial" w:hAnsi="Arial" w:cs="Arial"/>
          <w:color w:val="FF0000"/>
          <w:sz w:val="22"/>
          <w:highlight w:val="white"/>
        </w:rPr>
        <w:t>codeSystem</w:t>
      </w:r>
      <w:r w:rsidRPr="002C60BB">
        <w:rPr>
          <w:rFonts w:ascii="Arial" w:hAnsi="Arial" w:cs="Arial"/>
          <w:color w:val="000000"/>
          <w:sz w:val="22"/>
        </w:rPr>
        <w:t xml:space="preserve">="1.2.246.537.6.12.2002.126" </w:t>
      </w:r>
      <w:r w:rsidRPr="00D32773">
        <w:rPr>
          <w:rFonts w:ascii="Arial" w:hAnsi="Arial" w:cs="Arial"/>
          <w:color w:val="FF0000"/>
          <w:sz w:val="22"/>
          <w:highlight w:val="white"/>
        </w:rPr>
        <w:t>codeSystemName</w:t>
      </w:r>
      <w:r w:rsidRPr="002C60BB">
        <w:rPr>
          <w:rFonts w:ascii="Arial" w:hAnsi="Arial" w:cs="Arial"/>
          <w:color w:val="000000"/>
          <w:sz w:val="22"/>
        </w:rPr>
        <w:t xml:space="preserve">="Lääkityslista" </w:t>
      </w:r>
      <w:r w:rsidRPr="00D32773">
        <w:rPr>
          <w:rFonts w:ascii="Arial" w:hAnsi="Arial" w:cs="Arial"/>
          <w:color w:val="FF0000"/>
          <w:sz w:val="22"/>
          <w:highlight w:val="white"/>
        </w:rPr>
        <w:t>displayName</w:t>
      </w:r>
      <w:r w:rsidRPr="002C60BB">
        <w:rPr>
          <w:rFonts w:ascii="Arial" w:hAnsi="Arial" w:cs="Arial"/>
          <w:color w:val="000000"/>
          <w:sz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t>&lt;</w:t>
      </w:r>
      <w:r w:rsidRPr="00D32773">
        <w:rPr>
          <w:rFonts w:ascii="Arial" w:hAnsi="Arial" w:cs="Arial"/>
          <w:color w:val="800000"/>
          <w:sz w:val="22"/>
          <w:highlight w:val="white"/>
        </w:rPr>
        <w:t xml:space="preserve">value </w:t>
      </w:r>
      <w:proofErr w:type="gramStart"/>
      <w:r w:rsidRPr="00D32773">
        <w:rPr>
          <w:rFonts w:ascii="Arial" w:hAnsi="Arial" w:cs="Arial"/>
          <w:color w:val="FF0000"/>
          <w:sz w:val="22"/>
          <w:highlight w:val="white"/>
        </w:rPr>
        <w:t>xsi:type</w:t>
      </w:r>
      <w:proofErr w:type="gramEnd"/>
      <w:r w:rsidRPr="002C60BB">
        <w:rPr>
          <w:rFonts w:ascii="Arial" w:hAnsi="Arial" w:cs="Arial"/>
          <w:color w:val="000000"/>
          <w:sz w:val="22"/>
        </w:rPr>
        <w:t>="ST"&gt;perusteluteksti&lt;/</w:t>
      </w:r>
      <w:r w:rsidRPr="00D32773">
        <w:rPr>
          <w:rFonts w:ascii="Arial" w:hAnsi="Arial" w:cs="Arial"/>
          <w:color w:val="800000"/>
          <w:sz w:val="22"/>
          <w:highlight w:val="white"/>
        </w:rPr>
        <w:t>value</w:t>
      </w:r>
      <w:r w:rsidRPr="002C60BB">
        <w:rPr>
          <w:rFonts w:ascii="Arial" w:hAnsi="Arial" w:cs="Arial"/>
          <w:color w:val="000000"/>
          <w:sz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9A7166">
        <w:rPr>
          <w:rFonts w:ascii="Arial" w:hAnsi="Arial" w:cs="Arial"/>
          <w:color w:val="000000"/>
          <w:sz w:val="22"/>
          <w:lang w:val="en-US"/>
        </w:rPr>
        <w:t>&lt;!--</w:t>
      </w:r>
      <w:proofErr w:type="gramEnd"/>
      <w:r w:rsidRPr="009A7166">
        <w:rPr>
          <w:rFonts w:ascii="Arial" w:hAnsi="Arial" w:cs="Arial"/>
          <w:color w:val="000000"/>
          <w:sz w:val="22"/>
          <w:lang w:val="en-US"/>
        </w:rPr>
        <w:t xml:space="preserve"> </w:t>
      </w:r>
      <w:r w:rsidRPr="00FD0301">
        <w:rPr>
          <w:rFonts w:ascii="Arial" w:hAnsi="Arial" w:cs="Arial"/>
          <w:color w:val="808080"/>
          <w:sz w:val="22"/>
          <w:highlight w:val="white"/>
          <w:lang w:val="en-US"/>
        </w:rPr>
        <w:t>lääkeryhmä</w:t>
      </w:r>
      <w:r w:rsidRPr="009A7166">
        <w:rPr>
          <w:rFonts w:ascii="Arial" w:hAnsi="Arial" w:cs="Arial"/>
          <w:color w:val="000000"/>
          <w:sz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494C63">
        <w:rPr>
          <w:rFonts w:ascii="Arial" w:hAnsi="Arial" w:cs="Arial"/>
          <w:color w:val="FF0000"/>
          <w:sz w:val="22"/>
          <w:highlight w:val="white"/>
          <w:lang w:val="en-US"/>
        </w:rPr>
        <w:t>moodCode</w:t>
      </w:r>
      <w:r w:rsidRPr="009A7166">
        <w:rPr>
          <w:rFonts w:ascii="Arial" w:hAnsi="Arial" w:cs="Arial"/>
          <w:color w:val="000000"/>
          <w:sz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783B46">
        <w:rPr>
          <w:rFonts w:ascii="Arial" w:hAnsi="Arial" w:cs="Arial"/>
          <w:color w:val="000000"/>
          <w:sz w:val="22"/>
          <w:lang w:val="en-US"/>
        </w:rPr>
        <w:t>274</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AD2547">
        <w:rPr>
          <w:rFonts w:ascii="Arial" w:hAnsi="Arial" w:cs="Arial"/>
          <w:color w:val="FF0000"/>
          <w:sz w:val="22"/>
          <w:highlight w:val="white"/>
          <w:lang w:val="en-US"/>
        </w:rPr>
        <w:t>displayName</w:t>
      </w:r>
      <w:r w:rsidRPr="009A7166">
        <w:rPr>
          <w:rFonts w:ascii="Arial" w:hAnsi="Arial" w:cs="Arial"/>
          <w:color w:val="000000"/>
          <w:sz w:val="22"/>
          <w:lang w:val="en-US"/>
        </w:rPr>
        <w:t>="</w:t>
      </w:r>
      <w:r w:rsidR="00842B2C">
        <w:rPr>
          <w:rFonts w:ascii="Arial" w:hAnsi="Arial" w:cs="Arial"/>
          <w:color w:val="000000"/>
          <w:sz w:val="22"/>
          <w:lang w:val="en-US"/>
        </w:rPr>
        <w:t>lääkeryhmä</w:t>
      </w:r>
      <w:r w:rsidRPr="009A7166">
        <w:rPr>
          <w:rFonts w:ascii="Arial" w:hAnsi="Arial" w:cs="Arial"/>
          <w:color w:val="000000"/>
          <w:sz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lang w:val="en-US"/>
        </w:rPr>
        <w:t>:</w:t>
      </w:r>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="ST"&gt;lääkeryhmä&lt;/</w:t>
      </w:r>
      <w:r w:rsidRPr="00AD2547">
        <w:rPr>
          <w:rFonts w:ascii="Arial" w:hAnsi="Arial" w:cs="Arial"/>
          <w:color w:val="800000"/>
          <w:sz w:val="22"/>
          <w:highlight w:val="white"/>
          <w:lang w:val="en-US"/>
        </w:rPr>
        <w:t>value</w:t>
      </w:r>
      <w:r w:rsidRPr="009A7166">
        <w:rPr>
          <w:rFonts w:ascii="Arial" w:hAnsi="Arial" w:cs="Arial"/>
          <w:color w:val="000000"/>
          <w:sz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&lt;/</w:t>
      </w:r>
      <w:r w:rsidRPr="00B74BA6">
        <w:rPr>
          <w:rFonts w:ascii="Arial" w:hAnsi="Arial" w:cs="Arial"/>
          <w:color w:val="800000"/>
          <w:sz w:val="22"/>
          <w:highlight w:val="white"/>
          <w:lang w:val="en-US"/>
        </w:rPr>
        <w:t>component</w:t>
      </w:r>
      <w:r w:rsidRPr="009A7166">
        <w:rPr>
          <w:rFonts w:ascii="Arial" w:hAnsi="Arial" w:cs="Arial"/>
          <w:color w:val="000000"/>
          <w:sz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341" w:name="_Toc122512836"/>
      <w:r>
        <w:t>Lääkemääräyksen mitätöinti</w:t>
      </w:r>
      <w:bookmarkEnd w:id="341"/>
    </w:p>
    <w:p w14:paraId="16BABE05" w14:textId="77777777" w:rsidR="0077747B" w:rsidRDefault="0077747B"/>
    <w:p w14:paraId="4AB5FDFB" w14:textId="77777777" w:rsidR="0077747B" w:rsidRDefault="0077747B">
      <w:pPr>
        <w:pStyle w:val="Otsikko2"/>
      </w:pPr>
      <w:bookmarkStart w:id="342" w:name="_Toc122512837"/>
      <w:r>
        <w:t>Yleisrakenne</w:t>
      </w:r>
      <w:bookmarkEnd w:id="342"/>
    </w:p>
    <w:p w14:paraId="5C40F4AA" w14:textId="77777777" w:rsidR="0077747B" w:rsidRDefault="0077747B"/>
    <w:p w14:paraId="2EBFA93A" w14:textId="77777777" w:rsidR="0077747B" w:rsidRDefault="0077747B">
      <w:r>
        <w:t xml:space="preserve">Lääkemääräyksen mitätöinti saa oman </w:t>
      </w:r>
      <w:proofErr w:type="gramStart"/>
      <w:r>
        <w:t>id:nsä</w:t>
      </w:r>
      <w:proofErr w:type="gramEnd"/>
      <w:r>
        <w:t xml:space="preserve"> ja headerin code-elementistä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Seuraavat entry-rakenteet on tuettu mitätöinnissä:</w:t>
      </w:r>
    </w:p>
    <w:p w14:paraId="183651AE" w14:textId="77777777" w:rsidR="00CE5F20" w:rsidRDefault="00CE5F20"/>
    <w:p w14:paraId="42A7EAD5" w14:textId="77777777" w:rsidR="00835213" w:rsidRDefault="00835213" w:rsidP="00835213">
      <w:r>
        <w:t>code=160:</w:t>
      </w:r>
      <w:r>
        <w:tab/>
      </w:r>
      <w:r w:rsidR="006A4F79">
        <w:t>määrätyn lääkkeen yksilöivä tunniste</w:t>
      </w:r>
    </w:p>
    <w:p w14:paraId="0A3A2363" w14:textId="77777777" w:rsidR="00835213" w:rsidRDefault="00835213" w:rsidP="00835213">
      <w:r>
        <w:t>code=83:</w:t>
      </w:r>
      <w:r>
        <w:tab/>
        <w:t>lääkevalmisteen ja pakkauksen tiedot ja reseptin perustiedot</w:t>
      </w:r>
    </w:p>
    <w:p w14:paraId="396B217B" w14:textId="77777777" w:rsidR="00835213" w:rsidRDefault="00835213" w:rsidP="00835213">
      <w:r>
        <w:t>code=4:</w:t>
      </w:r>
      <w:r>
        <w:tab/>
        <w:t>lääkkeen vaikuttavat ainesosat</w:t>
      </w:r>
    </w:p>
    <w:p w14:paraId="17A39733" w14:textId="77777777" w:rsidR="00835213" w:rsidRDefault="00835213" w:rsidP="00835213">
      <w:r>
        <w:t>code=10:</w:t>
      </w:r>
      <w:r>
        <w:tab/>
        <w:t>lääkkeen muut ainesosat</w:t>
      </w:r>
    </w:p>
    <w:p w14:paraId="6FF81A71" w14:textId="77777777" w:rsidR="00835213" w:rsidRDefault="00835213" w:rsidP="00835213">
      <w:r>
        <w:t>code=32:</w:t>
      </w:r>
      <w:r>
        <w:tab/>
        <w:t>annostus</w:t>
      </w:r>
    </w:p>
    <w:p w14:paraId="70BAFC7E" w14:textId="77777777" w:rsidR="00CE5F20" w:rsidRDefault="00835213">
      <w:r>
        <w:t>code=98:</w:t>
      </w:r>
      <w:r>
        <w:tab/>
        <w:t>lääkemääräyksen mitätöinnin muut tiedot</w:t>
      </w:r>
    </w:p>
    <w:p w14:paraId="698B81FC" w14:textId="77777777" w:rsidR="0077747B" w:rsidRDefault="0077747B"/>
    <w:p w14:paraId="0C88DDC9" w14:textId="77777777" w:rsidR="0077747B" w:rsidRDefault="0077747B">
      <w:pPr>
        <w:pStyle w:val="Otsikko2"/>
      </w:pPr>
      <w:bookmarkStart w:id="343" w:name="_Toc122512838"/>
      <w:r>
        <w:t>Rakenteinen muoto</w:t>
      </w:r>
      <w:bookmarkEnd w:id="343"/>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w:t>
      </w:r>
      <w:proofErr w:type="gramStart"/>
      <w:r>
        <w:t>reference  viittaa</w:t>
      </w:r>
      <w:proofErr w:type="gramEnd"/>
      <w:r>
        <w:t xml:space="preserve">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510D2F">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w:t>
      </w:r>
      <w:r w:rsidR="006D1274" w:rsidRPr="006477F8">
        <w:rPr>
          <w:rStyle w:val="XMLText"/>
          <w:sz w:val="22"/>
          <w:lang w:val="nl-NL"/>
        </w:rPr>
        <w:t>.2006</w:t>
      </w:r>
      <w:r w:rsidRPr="006477F8">
        <w:rPr>
          <w:rStyle w:val="XMLBlue"/>
          <w:sz w:val="22"/>
          <w:highlight w:val="white"/>
          <w:lang w:val="nl-NL"/>
        </w:rPr>
        <w:t>"</w:t>
      </w:r>
      <w:r w:rsidRPr="006477F8">
        <w:rPr>
          <w:rStyle w:val="XMLRed"/>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00C27440" w:rsidRPr="005B6533">
        <w:rPr>
          <w:rStyle w:val="XMLBlack"/>
          <w:sz w:val="22"/>
          <w:highlight w:val="white"/>
        </w:rPr>
        <w:t>Sähköinen lääkemääräys</w:t>
      </w:r>
      <w:r w:rsidR="00C27440">
        <w:rPr>
          <w:sz w:val="22"/>
          <w:highlight w:val="white"/>
        </w:rPr>
        <w:t xml:space="preserve"> - </w:t>
      </w:r>
      <w:r w:rsidR="00C27440">
        <w:rPr>
          <w:rStyle w:val="XMLBlack"/>
          <w:sz w:val="22"/>
          <w:highlight w:val="white"/>
        </w:rPr>
        <w:t>R</w:t>
      </w:r>
      <w:r w:rsidR="00C27440" w:rsidRPr="006477F8">
        <w:rPr>
          <w:rStyle w:val="XMLBlack"/>
          <w:sz w:val="22"/>
          <w:highlight w:val="white"/>
        </w:rPr>
        <w:t xml:space="preserve">eseptisanoman </w:t>
      </w:r>
      <w:r w:rsidRPr="006477F8">
        <w:rPr>
          <w:rStyle w:val="XMLBlack"/>
          <w:sz w:val="22"/>
          <w:highlight w:val="white"/>
        </w:rPr>
        <w:t>tyyppi</w:t>
      </w:r>
      <w:r w:rsidRPr="006477F8">
        <w:rPr>
          <w:rStyle w:val="XMLBlue"/>
          <w:sz w:val="22"/>
          <w:highlight w:val="white"/>
        </w:rPr>
        <w:t>"</w:t>
      </w:r>
      <w:r w:rsidR="00510D2F">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lääkemääräys</w:t>
      </w:r>
      <w:r w:rsidRPr="006477F8">
        <w:rPr>
          <w:rStyle w:val="XMLBlue"/>
          <w:sz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2</w:t>
      </w:r>
      <w:r w:rsidRPr="006477F8">
        <w:rPr>
          <w:rStyle w:val="XMLBlue"/>
          <w:sz w:val="22"/>
          <w:highlight w:val="white"/>
          <w:lang w:val="nl-NL"/>
        </w:rPr>
        <w:t>"</w:t>
      </w:r>
      <w:r w:rsidR="00467124">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5B6533" w:rsidRPr="00D32773">
        <w:rPr>
          <w:rStyle w:val="XMLBlack"/>
          <w:sz w:val="22"/>
          <w:highlight w:val="white"/>
          <w:lang w:val="nl-NL"/>
        </w:rPr>
        <w:t>Sähköinen lääkemääräys</w:t>
      </w:r>
      <w:r w:rsidR="005B6533" w:rsidRPr="00D32773">
        <w:rPr>
          <w:sz w:val="22"/>
          <w:highlight w:val="white"/>
          <w:lang w:val="nl-NL"/>
        </w:rPr>
        <w:t xml:space="preserve"> - </w:t>
      </w:r>
      <w:r w:rsidR="005B6533" w:rsidRPr="00D32773">
        <w:rPr>
          <w:rStyle w:val="XMLBlack"/>
          <w:sz w:val="22"/>
          <w:highlight w:val="white"/>
          <w:lang w:val="nl-NL"/>
        </w:rPr>
        <w:t xml:space="preserve">Reseptisanoman </w:t>
      </w:r>
      <w:r w:rsidRPr="00D32773">
        <w:rPr>
          <w:rStyle w:val="XMLBlack"/>
          <w:sz w:val="22"/>
          <w:highlight w:val="white"/>
          <w:lang w:val="nl-NL"/>
        </w:rPr>
        <w:t>tyyppi</w:t>
      </w:r>
      <w:r w:rsidRPr="00D32773">
        <w:rPr>
          <w:rStyle w:val="XMLBlue"/>
          <w:sz w:val="22"/>
          <w:highlight w:val="white"/>
          <w:lang w:val="nl-NL"/>
        </w:rPr>
        <w:t>"</w:t>
      </w:r>
      <w:r w:rsidR="00C72A0F"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lääkemääräyksen</w:t>
      </w:r>
      <w:r w:rsidR="00C72A0F" w:rsidRPr="00D32773">
        <w:rPr>
          <w:rStyle w:val="XMLBlack"/>
          <w:sz w:val="22"/>
          <w:highlight w:val="white"/>
          <w:lang w:val="nl-NL"/>
        </w:rPr>
        <w:t xml:space="preserve"> </w:t>
      </w:r>
      <w:r w:rsidRPr="00D32773">
        <w:rPr>
          <w:rStyle w:val="XMLBlack"/>
          <w:sz w:val="22"/>
          <w:highlight w:val="white"/>
          <w:lang w:val="nl-NL"/>
        </w:rPr>
        <w:t>mitätöinti</w:t>
      </w:r>
      <w:r w:rsidRPr="00D32773">
        <w:rPr>
          <w:rStyle w:val="XMLBlue"/>
          <w:sz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w:t>
      </w:r>
      <w:proofErr w:type="gramStart"/>
      <w:r>
        <w:t>actit  mitätöintisanomassa</w:t>
      </w:r>
      <w:proofErr w:type="gramEnd"/>
      <w:r>
        <w:t xml:space="preserve">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00D606D2">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00D606D2">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00D606D2">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w:t>
      </w:r>
      <w:proofErr w:type="gramStart"/>
      <w:r>
        <w:t>apteekki :</w:t>
      </w:r>
      <w:proofErr w:type="gramEnd"/>
      <w:r>
        <w:t xml:space="preserve">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 xml:space="preserve">Edellä mainittujen tietojen kaikki tekniset yhdistelmät eivät ole sallittuja, ainoastaan </w:t>
      </w:r>
      <w:proofErr w:type="gramStart"/>
      <w:r>
        <w:t>edellä  dokumentoidut</w:t>
      </w:r>
      <w:proofErr w:type="gramEnd"/>
      <w:r>
        <w: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1.2.246.537.5.40119.2006 ja tiedon kenttäkoodi qualifierissa on 96.2.</w:t>
      </w:r>
    </w:p>
    <w:p w14:paraId="168177B7" w14:textId="77777777" w:rsidR="007B4593" w:rsidRDefault="007B4593"/>
    <w:p w14:paraId="5AC32D1D" w14:textId="2375EFFE" w:rsidR="0077747B" w:rsidRPr="00EE6BB0" w:rsidRDefault="006F1880">
      <w:pPr>
        <w:rPr>
          <w:lang w:val="en-GB"/>
        </w:rPr>
      </w:pPr>
      <w:r w:rsidRPr="00EE6BB0">
        <w:rPr>
          <w:lang w:val="en-GB"/>
        </w:rPr>
        <w:t>Esim</w:t>
      </w:r>
      <w:r w:rsidR="00DB0209">
        <w:rPr>
          <w:lang w:val="en-GB"/>
        </w:rPr>
        <w:t>erkki:</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96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FF0000"/>
          <w:sz w:val="22"/>
          <w:highlight w:val="white"/>
        </w:rPr>
        <w:t xml:space="preserve"> </w:t>
      </w:r>
      <w:proofErr w:type="gramStart"/>
      <w:r w:rsidRPr="00D32773">
        <w:rPr>
          <w:rFonts w:ascii="Arial" w:hAnsi="Arial" w:cs="Arial"/>
          <w:color w:val="FF0000"/>
          <w:sz w:val="22"/>
          <w:highlight w:val="white"/>
        </w:rPr>
        <w:t>xsi:type</w:t>
      </w:r>
      <w:proofErr w:type="gramEnd"/>
      <w:r w:rsidRPr="00D32773">
        <w:rPr>
          <w:rFonts w:ascii="Arial" w:hAnsi="Arial" w:cs="Arial"/>
          <w:color w:val="0000FF"/>
          <w:sz w:val="22"/>
          <w:highlight w:val="white"/>
        </w:rPr>
        <w:t>="</w:t>
      </w:r>
      <w:r w:rsidRPr="00D32773">
        <w:rPr>
          <w:rFonts w:ascii="Arial" w:hAnsi="Arial" w:cs="Arial"/>
          <w:color w:val="000000"/>
          <w:sz w:val="22"/>
          <w:highlight w:val="white"/>
        </w:rPr>
        <w:t>CD</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Pr="00D32773">
        <w:rPr>
          <w:rFonts w:ascii="Arial" w:hAnsi="Arial" w:cs="Arial"/>
          <w:color w:val="000000"/>
          <w:sz w:val="22"/>
          <w:highlight w:val="white"/>
        </w:rPr>
        <w:t>1</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6477F8">
        <w:rPr>
          <w:rFonts w:ascii="Arial" w:hAnsi="Arial" w:cs="Arial"/>
          <w:color w:val="FF0000"/>
          <w:sz w:val="22"/>
          <w:highlight w:val="white"/>
        </w:rPr>
        <w:t>codeSystem</w:t>
      </w:r>
      <w:r w:rsidRPr="006477F8">
        <w:rPr>
          <w:rFonts w:ascii="Arial" w:hAnsi="Arial" w:cs="Arial"/>
          <w:color w:val="0000FF"/>
          <w:sz w:val="22"/>
          <w:highlight w:val="white"/>
        </w:rPr>
        <w:t>="</w:t>
      </w:r>
      <w:r w:rsidRPr="006477F8">
        <w:rPr>
          <w:rFonts w:ascii="Arial" w:hAnsi="Arial" w:cs="Arial"/>
          <w:color w:val="000000"/>
          <w:sz w:val="22"/>
          <w:highlight w:val="white"/>
        </w:rPr>
        <w:t>1.2.246.537.5.40103.2006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00A73AEA" w:rsidRPr="00A73AEA">
        <w:rPr>
          <w:rFonts w:ascii="Arial" w:hAnsi="Arial" w:cs="Arial"/>
          <w:color w:val="000000"/>
          <w:sz w:val="22"/>
          <w:highlight w:val="white"/>
        </w:rPr>
        <w:t>Sähköinen lääkemääräys -</w:t>
      </w:r>
      <w:r w:rsidR="00A73AEA" w:rsidRPr="00A73AEA">
        <w:rPr>
          <w:rFonts w:ascii="Arial" w:hAnsi="Arial" w:cs="Arial"/>
          <w:color w:val="0000FF"/>
          <w:sz w:val="22"/>
        </w:rPr>
        <w:t xml:space="preserve"> </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Hoidollinen syy</w:t>
      </w:r>
      <w:r w:rsidRPr="006477F8">
        <w:rPr>
          <w:rFonts w:ascii="Arial" w:hAnsi="Arial" w:cs="Arial"/>
          <w:color w:val="0000FF"/>
          <w:sz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96.1</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osapuoli</w:t>
      </w:r>
      <w:r w:rsidR="00B72359" w:rsidRPr="006477F8">
        <w:rPr>
          <w:rFonts w:ascii="Arial" w:hAnsi="Arial" w:cs="Arial"/>
          <w:color w:val="0000FF"/>
          <w:sz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008F1D9E">
        <w:rPr>
          <w:rFonts w:ascii="Arial" w:hAnsi="Arial" w:cs="Arial"/>
          <w:color w:val="0000FF"/>
          <w:sz w:val="22"/>
          <w:highlight w:val="white"/>
        </w:rPr>
        <w:t>&lt;</w:t>
      </w:r>
      <w:r w:rsidR="00B72359" w:rsidRPr="008F1D9E">
        <w:rPr>
          <w:rFonts w:ascii="Arial" w:hAnsi="Arial" w:cs="Arial"/>
          <w:color w:val="800000"/>
          <w:sz w:val="22"/>
          <w:highlight w:val="white"/>
        </w:rPr>
        <w:t>value</w:t>
      </w:r>
      <w:r w:rsidR="00B72359" w:rsidRPr="008F1D9E">
        <w:rPr>
          <w:rFonts w:ascii="Arial" w:hAnsi="Arial" w:cs="Arial"/>
          <w:color w:val="FF0000"/>
          <w:sz w:val="22"/>
          <w:highlight w:val="white"/>
        </w:rPr>
        <w:t xml:space="preserve"> code</w:t>
      </w:r>
      <w:r w:rsidR="00B72359" w:rsidRPr="008F1D9E">
        <w:rPr>
          <w:rFonts w:ascii="Arial" w:hAnsi="Arial" w:cs="Arial"/>
          <w:color w:val="0000FF"/>
          <w:sz w:val="22"/>
          <w:highlight w:val="white"/>
        </w:rPr>
        <w:t>="</w:t>
      </w:r>
      <w:r w:rsidR="00B72359" w:rsidRPr="008F1D9E">
        <w:rPr>
          <w:rFonts w:ascii="Arial" w:hAnsi="Arial" w:cs="Arial"/>
          <w:color w:val="000000"/>
          <w:sz w:val="22"/>
          <w:highlight w:val="white"/>
        </w:rPr>
        <w:t>1</w:t>
      </w:r>
      <w:r w:rsidR="00B72359" w:rsidRPr="008F1D9E">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w:t>
      </w:r>
      <w:r w:rsidR="00B72359" w:rsidRPr="006477F8">
        <w:rPr>
          <w:rFonts w:ascii="Arial" w:hAnsi="Arial" w:cs="Arial"/>
          <w:color w:val="0000FF"/>
          <w:sz w:val="22"/>
          <w:highlight w:val="white"/>
        </w:rPr>
        <w:t>="</w:t>
      </w:r>
      <w:r w:rsidR="00B72359" w:rsidRPr="006477F8">
        <w:rPr>
          <w:rFonts w:ascii="Arial" w:hAnsi="Arial" w:cs="Arial"/>
          <w:color w:val="000000"/>
          <w:sz w:val="22"/>
          <w:highlight w:val="white"/>
        </w:rPr>
        <w:t>1.2.246.537.5.40102.2006</w:t>
      </w:r>
      <w:r w:rsidR="00B72359" w:rsidRPr="006477F8">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codeSystemName</w:t>
      </w:r>
      <w:r w:rsidR="00B72359" w:rsidRPr="006477F8">
        <w:rPr>
          <w:rFonts w:ascii="Arial" w:hAnsi="Arial" w:cs="Arial"/>
          <w:color w:val="0000FF"/>
          <w:sz w:val="22"/>
          <w:highlight w:val="white"/>
        </w:rPr>
        <w:t>="</w:t>
      </w:r>
      <w:r w:rsidR="009F4873" w:rsidRPr="00A73AEA">
        <w:rPr>
          <w:rFonts w:ascii="Arial" w:hAnsi="Arial" w:cs="Arial"/>
          <w:color w:val="000000"/>
          <w:sz w:val="22"/>
          <w:highlight w:val="white"/>
        </w:rPr>
        <w:t>Sähköinen lääkemääräys -</w:t>
      </w:r>
      <w:r w:rsidR="009F4873" w:rsidRPr="00A73AEA">
        <w:rPr>
          <w:rFonts w:ascii="Arial" w:hAnsi="Arial" w:cs="Arial"/>
          <w:color w:val="0000FF"/>
          <w:sz w:val="22"/>
        </w:rPr>
        <w:t xml:space="preserve"> </w:t>
      </w:r>
      <w:r w:rsidRPr="006477F8">
        <w:rPr>
          <w:rFonts w:ascii="Arial" w:hAnsi="Arial" w:cs="Arial"/>
          <w:color w:val="000000"/>
          <w:sz w:val="22"/>
          <w:highlight w:val="white"/>
        </w:rPr>
        <w:t>Lääkemääräyksen</w:t>
      </w:r>
      <w:r w:rsidR="00F71BF8">
        <w:rPr>
          <w:rFonts w:ascii="Arial" w:hAnsi="Arial" w:cs="Arial"/>
          <w:color w:val="000000"/>
          <w:sz w:val="22"/>
          <w:highlight w:val="white"/>
        </w:rPr>
        <w:t xml:space="preserve"> </w:t>
      </w:r>
      <w:r w:rsidR="00B72359" w:rsidRPr="006477F8">
        <w:rPr>
          <w:rFonts w:ascii="Arial" w:hAnsi="Arial" w:cs="Arial"/>
          <w:color w:val="000000"/>
          <w:sz w:val="22"/>
          <w:highlight w:val="white"/>
        </w:rPr>
        <w:t>mitätöinnin osapuoli</w:t>
      </w:r>
      <w:r w:rsidR="00B72359" w:rsidRPr="006477F8">
        <w:rPr>
          <w:rFonts w:ascii="Arial" w:hAnsi="Arial" w:cs="Arial"/>
          <w:color w:val="0000FF"/>
          <w:sz w:val="22"/>
          <w:highlight w:val="white"/>
        </w:rPr>
        <w:t>"</w:t>
      </w:r>
      <w:r w:rsidR="00B72359" w:rsidRPr="006477F8">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Lääkäri</w:t>
      </w:r>
      <w:r w:rsidR="00B72359" w:rsidRPr="00D32773">
        <w:rPr>
          <w:rFonts w:ascii="Arial" w:hAnsi="Arial" w:cs="Arial"/>
          <w:color w:val="0000FF"/>
          <w:sz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qualifier</w:t>
      </w:r>
      <w:r w:rsidRPr="006477F8">
        <w:rPr>
          <w:rFonts w:ascii="Arial" w:hAnsi="Arial" w:cs="Arial"/>
          <w:color w:val="0000FF"/>
          <w:sz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96.2</w:t>
      </w:r>
      <w:r w:rsidR="00B72359" w:rsidRPr="006477F8">
        <w:rPr>
          <w:rFonts w:ascii="Arial" w:hAnsi="Arial" w:cs="Arial"/>
          <w:color w:val="0000FF"/>
          <w:sz w:val="22"/>
          <w:highlight w:val="white"/>
          <w:lang w:val="en-GB"/>
        </w:rPr>
        <w:t>"</w:t>
      </w:r>
      <w:r w:rsidR="00F71BF8">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B72359" w:rsidRPr="006477F8">
        <w:rPr>
          <w:rFonts w:ascii="Arial" w:hAnsi="Arial" w:cs="Arial"/>
          <w:color w:val="FF0000"/>
          <w:sz w:val="22"/>
          <w:highlight w:val="white"/>
          <w:lang w:val="en-GB"/>
        </w:rPr>
        <w:t xml:space="preserve"> 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suostumus</w:t>
      </w:r>
      <w:r w:rsidR="00B72359" w:rsidRPr="006477F8">
        <w:rPr>
          <w:rFonts w:ascii="Arial" w:hAnsi="Arial" w:cs="Arial"/>
          <w:color w:val="0000FF"/>
          <w:sz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D32773">
        <w:rPr>
          <w:rFonts w:ascii="Arial" w:hAnsi="Arial" w:cs="Arial"/>
          <w:color w:val="0000FF"/>
          <w:sz w:val="22"/>
          <w:highlight w:val="white"/>
        </w:rPr>
        <w:t>&lt;</w:t>
      </w:r>
      <w:r w:rsidR="00B72359" w:rsidRPr="00D32773">
        <w:rPr>
          <w:rFonts w:ascii="Arial" w:hAnsi="Arial" w:cs="Arial"/>
          <w:color w:val="800000"/>
          <w:sz w:val="22"/>
          <w:highlight w:val="white"/>
        </w:rPr>
        <w:t>value</w:t>
      </w:r>
      <w:r w:rsidR="00B72359" w:rsidRPr="00D32773">
        <w:rPr>
          <w:rFonts w:ascii="Arial" w:hAnsi="Arial" w:cs="Arial"/>
          <w:color w:val="FF0000"/>
          <w:sz w:val="22"/>
          <w:highlight w:val="white"/>
        </w:rPr>
        <w:t xml:space="preserve"> code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1.2.246.537.5.40119.2006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S</w:t>
      </w:r>
      <w:r w:rsidR="00982CEB" w:rsidRPr="00D32773">
        <w:rPr>
          <w:rFonts w:ascii="Arial" w:hAnsi="Arial" w:cs="Arial"/>
          <w:color w:val="000000"/>
          <w:sz w:val="22"/>
          <w:highlight w:val="white"/>
        </w:rPr>
        <w:t>ähköinen lääkemääräys - S</w:t>
      </w:r>
      <w:r w:rsidR="00B72359" w:rsidRPr="00D32773">
        <w:rPr>
          <w:rFonts w:ascii="Arial" w:hAnsi="Arial" w:cs="Arial"/>
          <w:color w:val="000000"/>
          <w:sz w:val="22"/>
          <w:highlight w:val="white"/>
        </w:rPr>
        <w:t>uostumustyypit</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Yhteisymmärrys</w:t>
      </w:r>
      <w:r w:rsidR="00B72359" w:rsidRPr="00D32773">
        <w:rPr>
          <w:rFonts w:ascii="Arial" w:hAnsi="Arial" w:cs="Arial"/>
          <w:color w:val="0000FF"/>
          <w:sz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qualifier</w:t>
      </w:r>
      <w:r w:rsidRPr="00D32773">
        <w:rPr>
          <w:rFonts w:ascii="Arial" w:hAnsi="Arial" w:cs="Arial"/>
          <w:color w:val="0000FF"/>
          <w:sz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0000FF"/>
          <w:sz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observation</w:t>
      </w:r>
      <w:r w:rsidRPr="00D32773">
        <w:rPr>
          <w:rFonts w:ascii="Arial" w:hAnsi="Arial" w:cs="Arial"/>
          <w:color w:val="0000FF"/>
          <w:sz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344" w:name="_Toc122512839"/>
      <w:r>
        <w:t>Lääkemääräyksen korjaus</w:t>
      </w:r>
      <w:bookmarkEnd w:id="344"/>
    </w:p>
    <w:p w14:paraId="0F6C12A7" w14:textId="77777777" w:rsidR="0077747B" w:rsidRDefault="0077747B"/>
    <w:p w14:paraId="3FE636F1" w14:textId="77777777" w:rsidR="0077747B" w:rsidRDefault="0077747B">
      <w:pPr>
        <w:pStyle w:val="Otsikko2"/>
      </w:pPr>
      <w:bookmarkStart w:id="345" w:name="_Toc122512840"/>
      <w:r>
        <w:t>Yleisrakenne</w:t>
      </w:r>
      <w:bookmarkEnd w:id="345"/>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Seuraavia entry-rakenteita hyödynnetään korjauksessa:</w:t>
      </w:r>
    </w:p>
    <w:p w14:paraId="511F1DD7" w14:textId="77777777" w:rsidR="00CE5F20" w:rsidRDefault="00CE5F20"/>
    <w:p w14:paraId="1E9CB214" w14:textId="77777777" w:rsidR="00CE5F20" w:rsidRDefault="00CE5F20" w:rsidP="00CE5F20">
      <w:r>
        <w:t>code=160:</w:t>
      </w:r>
      <w:r>
        <w:tab/>
      </w:r>
      <w:r w:rsidR="006A4F79">
        <w:t>määrätyn lääkkeen yksilöivä tunniste</w:t>
      </w:r>
    </w:p>
    <w:p w14:paraId="4EFEB373" w14:textId="77777777" w:rsidR="00CE5F20" w:rsidRDefault="00CE5F20" w:rsidP="00CE5F20">
      <w:r>
        <w:t>code=83:</w:t>
      </w:r>
      <w:r>
        <w:tab/>
        <w:t>lääkevalmisteen ja pakkauksen tiedot ja reseptin perustiedot</w:t>
      </w:r>
    </w:p>
    <w:p w14:paraId="0D5632B2" w14:textId="77777777" w:rsidR="00CE5F20" w:rsidRDefault="00CE5F20" w:rsidP="00CE5F20">
      <w:r>
        <w:t>code=4:</w:t>
      </w:r>
      <w:r>
        <w:tab/>
        <w:t>lääkkeen vaikuttavat ainesosat</w:t>
      </w:r>
    </w:p>
    <w:p w14:paraId="4F00BACC" w14:textId="77777777" w:rsidR="00CE5F20" w:rsidRDefault="00CE5F20" w:rsidP="00CE5F20">
      <w:r>
        <w:t>code=10:</w:t>
      </w:r>
      <w:r>
        <w:tab/>
        <w:t>lääkkeen muut ainesosat</w:t>
      </w:r>
    </w:p>
    <w:p w14:paraId="718202C1" w14:textId="77777777" w:rsidR="00CE5F20" w:rsidRDefault="00CE5F20" w:rsidP="00CE5F20">
      <w:r>
        <w:t>code=32:</w:t>
      </w:r>
      <w:r>
        <w:tab/>
        <w:t>annostus</w:t>
      </w:r>
    </w:p>
    <w:p w14:paraId="69016483" w14:textId="77777777" w:rsidR="00CE5F20" w:rsidRDefault="00CE5F20" w:rsidP="00CE5F20">
      <w:r>
        <w:t>code=99: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346" w:name="_Toc122512841"/>
      <w:r>
        <w:t>Rakenteinen muoto</w:t>
      </w:r>
      <w:bookmarkEnd w:id="346"/>
    </w:p>
    <w:p w14:paraId="2024F480" w14:textId="77777777" w:rsidR="0077747B" w:rsidRDefault="0077747B" w:rsidP="00BA4F89">
      <w:pPr>
        <w:keepNext/>
      </w:pPr>
    </w:p>
    <w:p w14:paraId="5FB9C92F" w14:textId="77777777" w:rsidR="00190A69" w:rsidRDefault="0077747B" w:rsidP="00190A69">
      <w:r>
        <w:t xml:space="preserve">Body-osa </w:t>
      </w:r>
      <w:proofErr w:type="gramStart"/>
      <w:r>
        <w:t>generoidaan  lääkemääräyksen</w:t>
      </w:r>
      <w:proofErr w:type="gramEnd"/>
      <w:r>
        <w:t xml:space="preserve">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00B53625" w:rsidRPr="00B53625">
        <w:rPr>
          <w:rStyle w:val="XMLBlue"/>
          <w:color w:val="auto"/>
          <w:sz w:val="22"/>
          <w:highlight w:val="white"/>
          <w:lang w:val="nl-NL"/>
        </w:rPr>
        <w:t>Sähköinen lääkemääräys -</w:t>
      </w:r>
      <w:r w:rsidR="00B53625">
        <w:rPr>
          <w:rStyle w:val="XMLBlue"/>
          <w:sz w:val="22"/>
          <w:highlight w:val="white"/>
          <w:lang w:val="nl-NL"/>
        </w:rPr>
        <w:t xml:space="preserve"> </w:t>
      </w:r>
      <w:r w:rsidR="00C342CF" w:rsidRPr="006477F8">
        <w:rPr>
          <w:rStyle w:val="XMLBlue"/>
          <w:color w:val="auto"/>
          <w:sz w:val="22"/>
          <w:highlight w:val="white"/>
          <w:lang w:val="nl-NL"/>
        </w:rPr>
        <w:t>Reseptisanoman</w:t>
      </w:r>
      <w:r w:rsidRPr="006477F8">
        <w:rPr>
          <w:rStyle w:val="XMLBlack"/>
          <w:sz w:val="22"/>
          <w:highlight w:val="white"/>
          <w:lang w:val="nl-NL"/>
        </w:rPr>
        <w:t xml:space="preserve"> tyyppi</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008578BC" w:rsidRPr="006477F8">
        <w:rPr>
          <w:rStyle w:val="XMLBlack"/>
          <w:sz w:val="22"/>
          <w:highlight w:val="white"/>
          <w:lang w:val="nl-NL"/>
        </w:rPr>
        <w:t>L</w:t>
      </w:r>
      <w:r w:rsidRPr="006477F8">
        <w:rPr>
          <w:rStyle w:val="XMLBlack"/>
          <w:sz w:val="22"/>
          <w:highlight w:val="white"/>
          <w:lang w:val="nl-NL"/>
        </w:rPr>
        <w:t>ääkemääräys</w:t>
      </w:r>
      <w:r w:rsidRPr="006477F8">
        <w:rPr>
          <w:rStyle w:val="XMLBlue"/>
          <w:sz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3</w:t>
      </w:r>
      <w:r w:rsidRPr="006477F8">
        <w:rPr>
          <w:rStyle w:val="XMLBlue"/>
          <w:sz w:val="22"/>
          <w:highlight w:val="white"/>
          <w:lang w:val="nl-NL"/>
        </w:rPr>
        <w:t>"</w:t>
      </w:r>
      <w:r w:rsidR="00E1723D">
        <w:rPr>
          <w:rStyle w:val="XMLBlue"/>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BF3C82" w:rsidRPr="00BF3C82">
        <w:rPr>
          <w:rStyle w:val="XMLBlue"/>
          <w:color w:val="auto"/>
          <w:sz w:val="22"/>
          <w:highlight w:val="white"/>
          <w:lang w:val="nl-NL"/>
        </w:rPr>
        <w:t xml:space="preserve"> </w:t>
      </w:r>
      <w:r w:rsidR="00BF3C82" w:rsidRPr="00B53625">
        <w:rPr>
          <w:rStyle w:val="XMLBlue"/>
          <w:color w:val="auto"/>
          <w:sz w:val="22"/>
          <w:highlight w:val="white"/>
          <w:lang w:val="nl-NL"/>
        </w:rPr>
        <w:t>Sähköinen lääkemääräys -</w:t>
      </w:r>
      <w:r w:rsidR="00BF3C82">
        <w:rPr>
          <w:rStyle w:val="XMLBlue"/>
          <w:sz w:val="22"/>
          <w:highlight w:val="white"/>
          <w:lang w:val="nl-NL"/>
        </w:rPr>
        <w:t xml:space="preserve"> </w:t>
      </w:r>
      <w:r w:rsidR="008578BC"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260D08"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578BC" w:rsidRPr="00D32773">
        <w:rPr>
          <w:rStyle w:val="XMLBlack"/>
          <w:sz w:val="22"/>
          <w:highlight w:val="white"/>
          <w:lang w:val="nl-NL"/>
        </w:rPr>
        <w:t>L</w:t>
      </w:r>
      <w:r w:rsidRPr="00D32773">
        <w:rPr>
          <w:rStyle w:val="XMLBlack"/>
          <w:sz w:val="22"/>
          <w:highlight w:val="white"/>
          <w:lang w:val="nl-NL"/>
        </w:rPr>
        <w:t>ääkemääräyksen korjaus</w:t>
      </w:r>
      <w:r w:rsidRPr="00D32773">
        <w:rPr>
          <w:rStyle w:val="XMLBlue"/>
          <w:sz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w:t>
      </w:r>
      <w:proofErr w:type="gramStart"/>
      <w:r>
        <w:t>act  ja</w:t>
      </w:r>
      <w:proofErr w:type="gramEnd"/>
      <w:r>
        <w:t xml:space="preserve">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0094559A">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3E6D23">
              <w:t>-</w:t>
            </w:r>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0094559A">
        <w:tc>
          <w:tcPr>
            <w:tcW w:w="846" w:type="dxa"/>
          </w:tcPr>
          <w:p w14:paraId="08A1583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author</w:t>
      </w:r>
      <w:proofErr w:type="gramEnd"/>
      <w:r w:rsidRPr="006477F8">
        <w:rPr>
          <w:rFonts w:ascii="Arial" w:hAnsi="Arial" w:cs="Arial"/>
          <w:color w:val="0000FF"/>
          <w:sz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time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assignedAuthor</w:t>
      </w:r>
      <w:proofErr w:type="gramEnd"/>
      <w:r w:rsidRPr="006477F8">
        <w:rPr>
          <w:rFonts w:ascii="Arial" w:hAnsi="Arial" w:cs="Arial"/>
          <w:color w:val="0000FF"/>
          <w:sz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Tohtori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Tiina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name</w:t>
      </w:r>
      <w:r w:rsidRPr="008F6762">
        <w:rPr>
          <w:rFonts w:ascii="Arial" w:hAnsi="Arial" w:cs="Arial"/>
          <w:color w:val="0000FF"/>
          <w:sz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assignedPerson</w:t>
      </w:r>
      <w:r w:rsidRPr="008F6762">
        <w:rPr>
          <w:rFonts w:ascii="Arial" w:hAnsi="Arial" w:cs="Arial"/>
          <w:color w:val="0000FF"/>
          <w:sz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347" w:name="_Toc122512842"/>
      <w:r>
        <w:t>Lääkemääräyksen lukitus</w:t>
      </w:r>
      <w:bookmarkEnd w:id="347"/>
    </w:p>
    <w:p w14:paraId="7705EDF8" w14:textId="77777777" w:rsidR="0077747B" w:rsidRDefault="0077747B"/>
    <w:p w14:paraId="09A673A5" w14:textId="77777777" w:rsidR="0077747B" w:rsidRDefault="0077747B">
      <w:pPr>
        <w:pStyle w:val="Otsikko2"/>
      </w:pPr>
      <w:bookmarkStart w:id="348" w:name="_Toc122512843"/>
      <w:r>
        <w:t>Yleisrakenne</w:t>
      </w:r>
      <w:bookmarkEnd w:id="348"/>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w:t>
      </w:r>
      <w:proofErr w:type="gramStart"/>
      <w:r>
        <w:t>id:nsä</w:t>
      </w:r>
      <w:proofErr w:type="gramEnd"/>
      <w:r>
        <w:t xml:space="preserve">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349" w:name="_Toc122512844"/>
      <w:r>
        <w:t>Rakenteinen muoto</w:t>
      </w:r>
      <w:bookmarkEnd w:id="349"/>
    </w:p>
    <w:p w14:paraId="79492747" w14:textId="77777777" w:rsidR="0077747B" w:rsidRDefault="0077747B"/>
    <w:p w14:paraId="498C0D06" w14:textId="77777777" w:rsidR="0077747B" w:rsidRDefault="0077747B">
      <w:r>
        <w:t xml:space="preserve">Body-osa:ssa potilaskertomusrakenteen otsikkotasolla on yksi section ja sen alla yksi entry: act. </w:t>
      </w:r>
      <w:proofErr w:type="gramStart"/>
      <w:r>
        <w:t>Act:issä</w:t>
      </w:r>
      <w:proofErr w:type="gramEnd"/>
      <w:r>
        <w:t xml:space="preserve">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ue"/>
          <w:sz w:val="22"/>
          <w:highlight w:val="white"/>
          <w:lang w:val="en-US"/>
        </w:rPr>
        <w:t>&lt;</w:t>
      </w:r>
      <w:r w:rsidRPr="006477F8">
        <w:rPr>
          <w:rStyle w:val="XMLDarkRed"/>
          <w:sz w:val="22"/>
          <w:highlight w:val="white"/>
          <w:lang w:val="en-US"/>
        </w:rPr>
        <w:t>act</w:t>
      </w:r>
      <w:r w:rsidR="00D309A8">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ACT</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4</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7357DC" w:rsidRPr="007357DC">
        <w:rPr>
          <w:rStyle w:val="XMLRed"/>
          <w:sz w:val="22"/>
          <w:highlight w:val="white"/>
        </w:rPr>
        <w:t xml:space="preserve"> </w:t>
      </w:r>
      <w:r w:rsidR="007357DC" w:rsidRPr="006477F8">
        <w:rPr>
          <w:rStyle w:val="XMLRed"/>
          <w:sz w:val="22"/>
          <w:highlight w:val="white"/>
        </w:rPr>
        <w:t>codeSystemName</w:t>
      </w:r>
      <w:r w:rsidR="007357DC" w:rsidRPr="006477F8">
        <w:rPr>
          <w:rStyle w:val="XMLBlue"/>
          <w:sz w:val="22"/>
          <w:highlight w:val="white"/>
        </w:rPr>
        <w:t>="</w:t>
      </w:r>
      <w:r w:rsidR="007357DC" w:rsidRPr="00BF3C82">
        <w:rPr>
          <w:rStyle w:val="XMLBlue"/>
          <w:color w:val="auto"/>
          <w:sz w:val="22"/>
          <w:highlight w:val="white"/>
          <w:lang w:val="nl-NL"/>
        </w:rPr>
        <w:t xml:space="preserve"> </w:t>
      </w:r>
      <w:r w:rsidR="007357DC" w:rsidRPr="00B53625">
        <w:rPr>
          <w:rStyle w:val="XMLBlue"/>
          <w:color w:val="auto"/>
          <w:sz w:val="22"/>
          <w:highlight w:val="white"/>
          <w:lang w:val="nl-NL"/>
        </w:rPr>
        <w:t>Sähköinen lääkemääräys -</w:t>
      </w:r>
      <w:r w:rsidR="007357DC">
        <w:rPr>
          <w:rStyle w:val="XMLBlue"/>
          <w:sz w:val="22"/>
          <w:highlight w:val="white"/>
          <w:lang w:val="nl-NL"/>
        </w:rPr>
        <w:t xml:space="preserve"> </w:t>
      </w:r>
      <w:r w:rsidR="007357DC" w:rsidRPr="006477F8">
        <w:rPr>
          <w:rStyle w:val="XMLBlack"/>
          <w:sz w:val="22"/>
          <w:highlight w:val="white"/>
        </w:rPr>
        <w:t>Reseptisanoman tyyppi</w:t>
      </w:r>
      <w:r w:rsidR="007357DC" w:rsidRPr="006477F8">
        <w:rPr>
          <w:rStyle w:val="XMLBlue"/>
          <w:sz w:val="22"/>
          <w:highlight w:val="white"/>
        </w:rPr>
        <w:t>"</w:t>
      </w:r>
      <w:r w:rsidR="007357DC">
        <w:rPr>
          <w:rStyle w:val="XMLRed"/>
          <w:sz w:val="22"/>
          <w:highlight w:val="white"/>
        </w:rPr>
        <w:t xml:space="preserve"> </w:t>
      </w:r>
      <w:r w:rsidR="007357DC" w:rsidRPr="006477F8">
        <w:rPr>
          <w:rStyle w:val="XMLRed"/>
          <w:sz w:val="22"/>
          <w:highlight w:val="white"/>
        </w:rPr>
        <w:t>displayName</w:t>
      </w:r>
      <w:r w:rsidR="007357DC" w:rsidRPr="006477F8">
        <w:rPr>
          <w:rStyle w:val="XMLBlue"/>
          <w:sz w:val="22"/>
          <w:highlight w:val="white"/>
        </w:rPr>
        <w:t>="</w:t>
      </w:r>
      <w:r w:rsidR="007357DC" w:rsidRPr="006477F8">
        <w:rPr>
          <w:rStyle w:val="XMLBlack"/>
          <w:sz w:val="22"/>
          <w:highlight w:val="white"/>
        </w:rPr>
        <w:t xml:space="preserve">Lääkemääräyksen </w:t>
      </w:r>
      <w:r w:rsidR="007357DC" w:rsidRPr="00D32773">
        <w:rPr>
          <w:rStyle w:val="XMLBlack"/>
          <w:sz w:val="22"/>
          <w:highlight w:val="white"/>
        </w:rPr>
        <w:t>lukitus</w:t>
      </w:r>
      <w:r w:rsidR="007357DC" w:rsidRPr="00D32773">
        <w:rPr>
          <w:rStyle w:val="XMLBlue"/>
          <w:sz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r w:rsidRPr="006477F8">
        <w:rPr>
          <w:rStyle w:val="XMLText"/>
          <w:sz w:val="22"/>
          <w:highlight w:val="white"/>
          <w:lang w:val="en-GB"/>
        </w:rPr>
        <w:t>lukituksen selitys</w:t>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006477F8">
        <w:rPr>
          <w:rFonts w:ascii="Arial" w:hAnsi="Arial" w:cs="Arial"/>
          <w:color w:val="0000FF"/>
          <w:sz w:val="22"/>
          <w:highlight w:val="white"/>
          <w:lang w:val="en-GB"/>
        </w:rPr>
        <w:t>&lt;</w:t>
      </w:r>
      <w:r w:rsidR="009B17BD" w:rsidRPr="006477F8">
        <w:rPr>
          <w:rFonts w:ascii="Arial" w:hAnsi="Arial" w:cs="Arial"/>
          <w:color w:val="800000"/>
          <w:sz w:val="22"/>
          <w:highlight w:val="white"/>
          <w:lang w:val="en-GB"/>
        </w:rPr>
        <w:t>effectiveTime</w:t>
      </w:r>
      <w:r w:rsidR="009B17BD" w:rsidRPr="006477F8">
        <w:rPr>
          <w:rFonts w:ascii="Arial" w:hAnsi="Arial" w:cs="Arial"/>
          <w:color w:val="FF0000"/>
          <w:sz w:val="22"/>
          <w:highlight w:val="white"/>
          <w:lang w:val="en-GB"/>
        </w:rPr>
        <w:t xml:space="preserve"> value</w:t>
      </w:r>
      <w:r w:rsidR="009B17BD" w:rsidRPr="006477F8">
        <w:rPr>
          <w:rFonts w:ascii="Arial" w:hAnsi="Arial" w:cs="Arial"/>
          <w:color w:val="0000FF"/>
          <w:sz w:val="22"/>
          <w:highlight w:val="white"/>
          <w:lang w:val="en-GB"/>
        </w:rPr>
        <w:t>="</w:t>
      </w:r>
      <w:r w:rsidR="009B17BD" w:rsidRPr="006477F8">
        <w:rPr>
          <w:rFonts w:ascii="Arial" w:hAnsi="Arial" w:cs="Arial"/>
          <w:color w:val="000000"/>
          <w:sz w:val="22"/>
          <w:highlight w:val="white"/>
          <w:lang w:val="en-GB"/>
        </w:rPr>
        <w:t>20090424143600</w:t>
      </w:r>
      <w:r w:rsidR="009B17BD" w:rsidRPr="006477F8">
        <w:rPr>
          <w:rFonts w:ascii="Arial" w:hAnsi="Arial" w:cs="Arial"/>
          <w:color w:val="0000FF"/>
          <w:sz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350" w:name="_Toc122512845"/>
      <w:r>
        <w:t>Lääkemääräyksen lukituksen purku</w:t>
      </w:r>
      <w:bookmarkEnd w:id="350"/>
    </w:p>
    <w:p w14:paraId="128D8394" w14:textId="77777777" w:rsidR="0077747B" w:rsidRDefault="0077747B"/>
    <w:p w14:paraId="06A26064" w14:textId="77777777" w:rsidR="0077747B" w:rsidRDefault="0077747B">
      <w:pPr>
        <w:pStyle w:val="Otsikko2"/>
      </w:pPr>
      <w:bookmarkStart w:id="351" w:name="_Toc122512846"/>
      <w:r>
        <w:t>Yleisrakenne</w:t>
      </w:r>
      <w:bookmarkEnd w:id="351"/>
    </w:p>
    <w:p w14:paraId="20AA1994" w14:textId="77777777" w:rsidR="0077747B" w:rsidRDefault="0077747B"/>
    <w:p w14:paraId="6DDC8560" w14:textId="77777777" w:rsidR="0077747B" w:rsidRDefault="0077747B">
      <w:r>
        <w:t xml:space="preserve">Lääkemääräyksen lukituksen purku saa oman </w:t>
      </w:r>
      <w:proofErr w:type="gramStart"/>
      <w:r>
        <w:t>id:nsä</w:t>
      </w:r>
      <w:proofErr w:type="gramEnd"/>
      <w:r>
        <w:t xml:space="preserve">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352" w:name="_Toc122512847"/>
      <w:r>
        <w:t>Rakenteinen muoto</w:t>
      </w:r>
      <w:bookmarkEnd w:id="352"/>
    </w:p>
    <w:p w14:paraId="3384D0F3" w14:textId="77777777" w:rsidR="0077747B" w:rsidRDefault="0077747B"/>
    <w:p w14:paraId="36B8C882" w14:textId="77777777" w:rsidR="00055618" w:rsidRDefault="0077747B" w:rsidP="00055618">
      <w:r>
        <w:t xml:space="preserve">Body-osa:ssa potilaskertomusrakenteen otsikkotasolla on yksi section ja sen alla yksi entry: act. </w:t>
      </w:r>
      <w:proofErr w:type="gramStart"/>
      <w:r>
        <w:t>Act:issä</w:t>
      </w:r>
      <w:proofErr w:type="gramEnd"/>
      <w:r>
        <w:t xml:space="preserve">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w:t>
      </w:r>
      <w:proofErr w:type="gramStart"/>
      <w:r w:rsidR="00482EF8">
        <w:t>tarkkuudella.</w:t>
      </w:r>
      <w:r w:rsidR="00055618">
        <w:t>.</w:t>
      </w:r>
      <w:proofErr w:type="gramEnd"/>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FD109F">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5</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FD109F" w:rsidRPr="00FD109F">
        <w:rPr>
          <w:rStyle w:val="XMLRed"/>
          <w:sz w:val="22"/>
          <w:highlight w:val="white"/>
        </w:rPr>
        <w:t xml:space="preserve"> </w:t>
      </w:r>
      <w:r w:rsidR="00FD109F" w:rsidRPr="006477F8">
        <w:rPr>
          <w:rStyle w:val="XMLRed"/>
          <w:sz w:val="22"/>
          <w:highlight w:val="white"/>
        </w:rPr>
        <w:t>codeSystemName</w:t>
      </w:r>
      <w:r w:rsidR="00FD109F" w:rsidRPr="006477F8">
        <w:rPr>
          <w:rStyle w:val="XMLBlue"/>
          <w:sz w:val="22"/>
          <w:highlight w:val="white"/>
        </w:rPr>
        <w:t>="</w:t>
      </w:r>
      <w:r w:rsidR="00FD109F" w:rsidRPr="00BF3C82">
        <w:rPr>
          <w:rStyle w:val="XMLBlue"/>
          <w:color w:val="auto"/>
          <w:sz w:val="22"/>
          <w:highlight w:val="white"/>
          <w:lang w:val="nl-NL"/>
        </w:rPr>
        <w:t xml:space="preserve"> </w:t>
      </w:r>
      <w:r w:rsidR="00FD109F" w:rsidRPr="00B53625">
        <w:rPr>
          <w:rStyle w:val="XMLBlue"/>
          <w:color w:val="auto"/>
          <w:sz w:val="22"/>
          <w:highlight w:val="white"/>
          <w:lang w:val="nl-NL"/>
        </w:rPr>
        <w:t>Sähköinen lääkemääräys -</w:t>
      </w:r>
      <w:r w:rsidR="00FD109F">
        <w:rPr>
          <w:rStyle w:val="XMLBlue"/>
          <w:sz w:val="22"/>
          <w:highlight w:val="white"/>
          <w:lang w:val="nl-NL"/>
        </w:rPr>
        <w:t xml:space="preserve"> </w:t>
      </w:r>
      <w:r w:rsidR="00FD109F" w:rsidRPr="006477F8">
        <w:rPr>
          <w:rStyle w:val="XMLBlack"/>
          <w:sz w:val="22"/>
          <w:highlight w:val="white"/>
        </w:rPr>
        <w:t>Reseptisanoman tyyppi</w:t>
      </w:r>
      <w:r w:rsidR="00FD109F" w:rsidRPr="006477F8">
        <w:rPr>
          <w:rStyle w:val="XMLBlue"/>
          <w:sz w:val="22"/>
          <w:highlight w:val="white"/>
        </w:rPr>
        <w:t>"</w:t>
      </w:r>
      <w:r w:rsidR="00FD109F">
        <w:rPr>
          <w:rStyle w:val="XMLRed"/>
          <w:sz w:val="22"/>
          <w:highlight w:val="white"/>
        </w:rPr>
        <w:t xml:space="preserve"> </w:t>
      </w:r>
      <w:r w:rsidR="00FD109F" w:rsidRPr="006477F8">
        <w:rPr>
          <w:rStyle w:val="XMLRed"/>
          <w:sz w:val="22"/>
          <w:highlight w:val="white"/>
        </w:rPr>
        <w:t>displayName</w:t>
      </w:r>
      <w:r w:rsidR="00FD109F" w:rsidRPr="006477F8">
        <w:rPr>
          <w:rStyle w:val="XMLBlue"/>
          <w:sz w:val="22"/>
          <w:highlight w:val="white"/>
        </w:rPr>
        <w:t>="</w:t>
      </w:r>
      <w:r w:rsidR="00FD109F" w:rsidRPr="006477F8">
        <w:rPr>
          <w:rStyle w:val="XMLBlack"/>
          <w:sz w:val="22"/>
          <w:highlight w:val="white"/>
        </w:rPr>
        <w:t xml:space="preserve">Lääkemääräyksen </w:t>
      </w:r>
      <w:r w:rsidR="00BF2C58" w:rsidRPr="00D32773">
        <w:rPr>
          <w:rStyle w:val="XMLBlack"/>
          <w:sz w:val="22"/>
          <w:highlight w:val="white"/>
        </w:rPr>
        <w:t>lukituksen purku</w:t>
      </w:r>
      <w:r w:rsidR="00FD109F" w:rsidRPr="00D32773">
        <w:rPr>
          <w:rStyle w:val="XMLBlue"/>
          <w:sz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r w:rsidRPr="006477F8">
        <w:rPr>
          <w:rStyle w:val="XMLText"/>
          <w:sz w:val="22"/>
          <w:highlight w:val="white"/>
        </w:rPr>
        <w:t>lukituksen purun selitys</w:t>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effectiveTime</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20090424143600</w:t>
      </w:r>
      <w:r w:rsidRPr="006477F8">
        <w:rPr>
          <w:rFonts w:ascii="Arial" w:hAnsi="Arial" w:cs="Arial"/>
          <w:color w:val="0000FF"/>
          <w:sz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6477F8">
        <w:rPr>
          <w:rStyle w:val="XMLBlue"/>
          <w:sz w:val="22"/>
          <w:highlight w:val="white"/>
        </w:rPr>
        <w:t>&lt;/</w:t>
      </w:r>
      <w:r w:rsidRPr="006477F8">
        <w:rPr>
          <w:rStyle w:val="XMLDarkRed"/>
          <w:sz w:val="22"/>
          <w:highlight w:val="white"/>
        </w:rPr>
        <w:t>act</w:t>
      </w:r>
      <w:r w:rsidRPr="006477F8">
        <w:rPr>
          <w:rStyle w:val="XMLBlue"/>
          <w:sz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353" w:name="_Toc122512848"/>
      <w:r>
        <w:t>Lääkemääräyksen varaus</w:t>
      </w:r>
      <w:bookmarkEnd w:id="353"/>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xml:space="preserve">. Actin code on nyt 6. </w:t>
      </w:r>
      <w:proofErr w:type="gramStart"/>
      <w:r>
        <w:t>Varauksen  päivämäärää</w:t>
      </w:r>
      <w:proofErr w:type="gramEnd"/>
      <w:r>
        <w:t xml:space="preserve">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354" w:name="_Toc122512849"/>
      <w:r>
        <w:t>Lääkemääräyksen varauksen purku</w:t>
      </w:r>
      <w:bookmarkEnd w:id="354"/>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355" w:name="_Toc122512850"/>
      <w:r>
        <w:t>Lääkemääräyksen uusimispyyntö</w:t>
      </w:r>
      <w:bookmarkEnd w:id="355"/>
    </w:p>
    <w:p w14:paraId="2F8150A1" w14:textId="77777777" w:rsidR="0077747B" w:rsidRDefault="0077747B"/>
    <w:p w14:paraId="209F8F5B" w14:textId="77777777" w:rsidR="0077747B" w:rsidRDefault="0077747B">
      <w:pPr>
        <w:pStyle w:val="Otsikko2"/>
      </w:pPr>
      <w:bookmarkStart w:id="356" w:name="_Toc122512851"/>
      <w:r>
        <w:t>Yleisrakenne</w:t>
      </w:r>
      <w:bookmarkEnd w:id="356"/>
    </w:p>
    <w:p w14:paraId="00B9CDC5" w14:textId="77777777" w:rsidR="0077747B" w:rsidRDefault="0077747B"/>
    <w:p w14:paraId="54023081" w14:textId="77777777" w:rsidR="0077747B" w:rsidRDefault="0077747B">
      <w:r>
        <w:t xml:space="preserve">Lääkemääräyksen uusimispyyntö saa oman </w:t>
      </w:r>
      <w:proofErr w:type="gramStart"/>
      <w:r>
        <w:t>id:nsä</w:t>
      </w:r>
      <w:proofErr w:type="gramEnd"/>
      <w:r>
        <w:t xml:space="preserve">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 xml:space="preserve">Bodyn entry-osuudessa ei ole toistettu toimenpiteen tietosisältöä, koska </w:t>
      </w:r>
      <w:proofErr w:type="gramStart"/>
      <w:r>
        <w:t>uusimispyyntöä  ei</w:t>
      </w:r>
      <w:proofErr w:type="gramEnd"/>
      <w:r>
        <w:t xml:space="preserve">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357" w:name="_Toc122512852"/>
      <w:r>
        <w:t>Rakenteinen muoto</w:t>
      </w:r>
      <w:bookmarkEnd w:id="357"/>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8B7C52">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code</w:t>
      </w:r>
      <w:r w:rsidRPr="006477F8">
        <w:rPr>
          <w:rStyle w:val="XMLRed"/>
          <w:sz w:val="22"/>
          <w:highlight w:val="white"/>
          <w:lang w:val="pt-BR"/>
        </w:rPr>
        <w:t xml:space="preserve"> code</w:t>
      </w:r>
      <w:r w:rsidRPr="006477F8">
        <w:rPr>
          <w:rStyle w:val="XMLBlue"/>
          <w:sz w:val="22"/>
          <w:highlight w:val="white"/>
          <w:lang w:val="pt-BR"/>
        </w:rPr>
        <w:t>="</w:t>
      </w:r>
      <w:r w:rsidRPr="006477F8">
        <w:rPr>
          <w:rStyle w:val="XMLBlack"/>
          <w:sz w:val="22"/>
          <w:highlight w:val="white"/>
          <w:lang w:val="pt-BR"/>
        </w:rPr>
        <w:t>8</w:t>
      </w:r>
      <w:r w:rsidRPr="006477F8">
        <w:rPr>
          <w:rStyle w:val="XMLBlue"/>
          <w:sz w:val="22"/>
          <w:highlight w:val="white"/>
          <w:lang w:val="pt-BR"/>
        </w:rPr>
        <w:t>"</w:t>
      </w:r>
      <w:r w:rsidRPr="006477F8">
        <w:rPr>
          <w:rStyle w:val="XMLRed"/>
          <w:sz w:val="22"/>
          <w:highlight w:val="white"/>
          <w:lang w:val="pt-BR"/>
        </w:rPr>
        <w:t xml:space="preserve"> codeSystem</w:t>
      </w:r>
      <w:r w:rsidRPr="006477F8">
        <w:rPr>
          <w:rStyle w:val="XMLBlue"/>
          <w:sz w:val="22"/>
          <w:highlight w:val="white"/>
          <w:lang w:val="pt-BR"/>
        </w:rPr>
        <w:t>="</w:t>
      </w:r>
      <w:r w:rsidRPr="006477F8">
        <w:rPr>
          <w:rStyle w:val="XMLText"/>
          <w:sz w:val="22"/>
          <w:lang w:val="pt-BR"/>
        </w:rPr>
        <w:t>1.2.246.537.5.40105.2006</w:t>
      </w:r>
      <w:r w:rsidRPr="006477F8">
        <w:rPr>
          <w:rStyle w:val="XMLBlue"/>
          <w:sz w:val="22"/>
          <w:highlight w:val="white"/>
          <w:lang w:val="pt-BR"/>
        </w:rPr>
        <w:t>"</w:t>
      </w:r>
      <w:r w:rsidR="008B7C52" w:rsidRPr="00D32773">
        <w:rPr>
          <w:rStyle w:val="XMLRed"/>
          <w:sz w:val="22"/>
          <w:highlight w:val="white"/>
          <w:lang w:val="en-GB"/>
        </w:rPr>
        <w:t xml:space="preserve"> codeSystemName</w:t>
      </w:r>
      <w:r w:rsidR="008B7C52" w:rsidRPr="00D32773">
        <w:rPr>
          <w:rStyle w:val="XMLBlue"/>
          <w:sz w:val="22"/>
          <w:highlight w:val="white"/>
          <w:lang w:val="en-GB"/>
        </w:rPr>
        <w:t>="</w:t>
      </w:r>
      <w:r w:rsidR="008B7C52" w:rsidRPr="00BF3C82">
        <w:rPr>
          <w:rStyle w:val="XMLBlue"/>
          <w:color w:val="auto"/>
          <w:sz w:val="22"/>
          <w:highlight w:val="white"/>
          <w:lang w:val="nl-NL"/>
        </w:rPr>
        <w:t xml:space="preserve"> </w:t>
      </w:r>
      <w:r w:rsidR="008B7C52" w:rsidRPr="00B53625">
        <w:rPr>
          <w:rStyle w:val="XMLBlue"/>
          <w:color w:val="auto"/>
          <w:sz w:val="22"/>
          <w:highlight w:val="white"/>
          <w:lang w:val="nl-NL"/>
        </w:rPr>
        <w:t>Sähköinen lääkemääräys -</w:t>
      </w:r>
      <w:r w:rsidR="008B7C52">
        <w:rPr>
          <w:rStyle w:val="XMLBlue"/>
          <w:sz w:val="22"/>
          <w:highlight w:val="white"/>
          <w:lang w:val="nl-NL"/>
        </w:rPr>
        <w:t xml:space="preserve"> </w:t>
      </w:r>
      <w:r w:rsidR="008B7C52" w:rsidRPr="00D32773">
        <w:rPr>
          <w:rStyle w:val="XMLBlack"/>
          <w:sz w:val="22"/>
          <w:highlight w:val="white"/>
          <w:lang w:val="en-GB"/>
        </w:rPr>
        <w:t>Reseptisanoman tyyppi</w:t>
      </w:r>
      <w:r w:rsidR="008B7C52" w:rsidRPr="00D32773">
        <w:rPr>
          <w:rStyle w:val="XMLBlue"/>
          <w:sz w:val="22"/>
          <w:highlight w:val="white"/>
          <w:lang w:val="en-GB"/>
        </w:rPr>
        <w:t>"</w:t>
      </w:r>
      <w:r w:rsidR="008B7C52" w:rsidRPr="00D32773">
        <w:rPr>
          <w:rStyle w:val="XMLRed"/>
          <w:sz w:val="22"/>
          <w:highlight w:val="white"/>
          <w:lang w:val="en-GB"/>
        </w:rPr>
        <w:t xml:space="preserve"> displayName</w:t>
      </w:r>
      <w:r w:rsidR="008B7C52" w:rsidRPr="00D32773">
        <w:rPr>
          <w:rStyle w:val="XMLBlue"/>
          <w:sz w:val="22"/>
          <w:highlight w:val="white"/>
          <w:lang w:val="en-GB"/>
        </w:rPr>
        <w:t>="</w:t>
      </w:r>
      <w:r w:rsidR="008B7C52" w:rsidRPr="00D32773">
        <w:rPr>
          <w:rStyle w:val="XMLBlack"/>
          <w:sz w:val="22"/>
          <w:highlight w:val="white"/>
          <w:lang w:val="en-GB"/>
        </w:rPr>
        <w:t>Uusimispyyntö</w:t>
      </w:r>
      <w:r w:rsidR="008B7C52" w:rsidRPr="006477F8">
        <w:rPr>
          <w:rStyle w:val="XMLBlue"/>
          <w:sz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subject</w:t>
      </w:r>
      <w:r w:rsidRPr="006477F8">
        <w:rPr>
          <w:rStyle w:val="XMLBlue"/>
          <w:sz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participant</w:t>
      </w:r>
      <w:r w:rsidRPr="006477F8">
        <w:rPr>
          <w:rStyle w:val="XMLBlue"/>
          <w:sz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tab/>
      </w:r>
      <w:r w:rsidRPr="006477F8">
        <w:rPr>
          <w:rStyle w:val="XMLBlue"/>
          <w:sz w:val="22"/>
          <w:highlight w:val="white"/>
          <w:lang w:val="pt-BR"/>
        </w:rPr>
        <w:tab/>
      </w:r>
      <w:r w:rsidRPr="006477F8">
        <w:rPr>
          <w:rStyle w:val="XMLBlue"/>
          <w:sz w:val="22"/>
          <w:highlight w:val="white"/>
          <w:lang w:val="en-GB"/>
        </w:rPr>
        <w:t>&lt;</w:t>
      </w:r>
      <w:r w:rsidRPr="006477F8">
        <w:rPr>
          <w:rStyle w:val="XMLDarkRed"/>
          <w:sz w:val="22"/>
          <w:highlight w:val="white"/>
          <w:lang w:val="en-GB"/>
        </w:rPr>
        <w:t>entryRelationship</w:t>
      </w:r>
      <w:r w:rsidRPr="006477F8">
        <w:rPr>
          <w:rStyle w:val="XMLBlue"/>
          <w:sz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358" w:name="_Toc122512853"/>
      <w:r>
        <w:t>Potilaan tiedot</w:t>
      </w:r>
      <w:bookmarkEnd w:id="358"/>
    </w:p>
    <w:p w14:paraId="0EF964A7" w14:textId="77777777" w:rsidR="0077747B" w:rsidRDefault="0077747B" w:rsidP="00DB11F6">
      <w:pPr>
        <w:keepNext/>
      </w:pPr>
    </w:p>
    <w:p w14:paraId="007EC0A4" w14:textId="77777777" w:rsidR="009D0794" w:rsidRDefault="0077747B">
      <w:r>
        <w:t>Potilaan tiedot ovat periaatteessa headerissa.  Tässä potilaan tiedot sijoitetaan actin subject participationiin.  RelatedSubject-</w:t>
      </w:r>
      <w:proofErr w:type="gramStart"/>
      <w:r>
        <w:t>luokan  avulla</w:t>
      </w:r>
      <w:proofErr w:type="gramEnd"/>
      <w:r>
        <w:t xml:space="preserve">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 xml:space="preserve">Subject-entityn name-elementissä ilmoitetaan potilaan nimi, etunimi max 100 merkkiä </w:t>
      </w:r>
      <w:proofErr w:type="gramStart"/>
      <w:r>
        <w:t>ja  sukunimi</w:t>
      </w:r>
      <w:proofErr w:type="gramEnd"/>
      <w:r>
        <w:t xml:space="preserve"> max 100 merkkiä.</w:t>
      </w:r>
      <w:r w:rsidR="009D0794">
        <w:t xml:space="preserve"> </w:t>
      </w:r>
      <w:r>
        <w:t>Pot</w:t>
      </w:r>
      <w:r w:rsidR="009D0794">
        <w:t xml:space="preserve">ilaan nimen tietotyyppi on PN. </w:t>
      </w:r>
    </w:p>
    <w:p w14:paraId="345AB5A2" w14:textId="77777777" w:rsidR="0077747B" w:rsidRDefault="0077747B">
      <w:r>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proofErr w:type="gramStart"/>
      <w:r w:rsidRPr="009D0794">
        <w:rPr>
          <w:lang w:val="en-GB"/>
        </w:rPr>
        <w:t>Esim.:</w:t>
      </w:r>
      <w:proofErr w:type="gramEnd"/>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009B195A" w:rsidRPr="006477F8">
        <w:rPr>
          <w:rFonts w:ascii="Arial" w:hAnsi="Arial" w:cs="Arial"/>
          <w:color w:val="000000"/>
          <w:sz w:val="22"/>
          <w:highlight w:val="white"/>
          <w:lang w:val="en-GB"/>
        </w:rPr>
        <w:t>MC</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w:t>
      </w:r>
      <w:proofErr w:type="gramEnd"/>
      <w:r w:rsidRPr="006477F8">
        <w:rPr>
          <w:rFonts w:ascii="Arial" w:hAnsi="Arial" w:cs="Arial"/>
          <w:color w:val="000000"/>
          <w:sz w:val="22"/>
          <w:highlight w:val="white"/>
          <w:lang w:val="en-GB"/>
        </w:rPr>
        <w:t>358401122334</w:t>
      </w:r>
      <w:r w:rsidRPr="006477F8">
        <w:rPr>
          <w:rFonts w:ascii="Arial" w:hAnsi="Arial" w:cs="Arial"/>
          <w:color w:val="0000FF"/>
          <w:sz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F1422C" w:rsidRDefault="009D0794" w:rsidP="009D0794">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F1422C">
        <w:rPr>
          <w:rStyle w:val="XMLBlue"/>
          <w:sz w:val="22"/>
        </w:rPr>
        <w:t>&lt;</w:t>
      </w:r>
      <w:r w:rsidRPr="00F1422C">
        <w:rPr>
          <w:rStyle w:val="XMLDarkRed"/>
          <w:sz w:val="22"/>
        </w:rPr>
        <w:t>given</w:t>
      </w:r>
      <w:r w:rsidRPr="00F1422C">
        <w:rPr>
          <w:rStyle w:val="XMLBlue"/>
          <w:sz w:val="22"/>
        </w:rPr>
        <w:t>&gt;</w:t>
      </w:r>
      <w:r w:rsidRPr="00F1422C">
        <w:rPr>
          <w:rStyle w:val="XMLBlack"/>
          <w:sz w:val="22"/>
        </w:rPr>
        <w:t>Teppo</w:t>
      </w:r>
      <w:r w:rsidRPr="00F1422C">
        <w:rPr>
          <w:rStyle w:val="XMLBlue"/>
          <w:sz w:val="22"/>
        </w:rPr>
        <w:t>&lt;/</w:t>
      </w:r>
      <w:r w:rsidRPr="00F1422C">
        <w:rPr>
          <w:rStyle w:val="XMLDarkRed"/>
          <w:sz w:val="22"/>
        </w:rPr>
        <w:t>given</w:t>
      </w:r>
      <w:r w:rsidRPr="00F1422C">
        <w:rPr>
          <w:rStyle w:val="XMLBlue"/>
          <w:sz w:val="22"/>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F1422C">
        <w:rPr>
          <w:rStyle w:val="XMLBlue"/>
          <w:sz w:val="22"/>
        </w:rPr>
        <w:tab/>
      </w:r>
      <w:r w:rsidRPr="00F1422C">
        <w:rPr>
          <w:rStyle w:val="XMLBlue"/>
          <w:sz w:val="22"/>
        </w:rPr>
        <w:tab/>
      </w:r>
      <w:r w:rsidRPr="00F1422C">
        <w:rPr>
          <w:rStyle w:val="XMLBlue"/>
          <w:sz w:val="22"/>
        </w:rPr>
        <w:tab/>
      </w:r>
      <w:r w:rsidRPr="00F1422C">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359" w:name="_Toc122512854"/>
      <w:r>
        <w:t>Uusimispyynnön kohteena oleva organisaatio</w:t>
      </w:r>
      <w:bookmarkEnd w:id="359"/>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w:t>
      </w:r>
      <w:r w:rsidRPr="006477F8">
        <w:rPr>
          <w:rFonts w:ascii="Arial" w:hAnsi="Arial" w:cs="Arial"/>
          <w:color w:val="FF0000"/>
          <w:sz w:val="22"/>
          <w:highlight w:val="white"/>
          <w:lang w:val="en-GB"/>
        </w:rPr>
        <w:t xml:space="preserve"> typeCode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ROL</w:t>
      </w:r>
      <w:r w:rsidRPr="006477F8">
        <w:rPr>
          <w:rFonts w:ascii="Arial" w:hAnsi="Arial" w:cs="Arial"/>
          <w:color w:val="0000FF"/>
          <w:sz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Peltolantie 3</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20720</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t>&lt;/</w:t>
      </w:r>
      <w:r w:rsidRPr="006477F8">
        <w:rPr>
          <w:rFonts w:ascii="Arial" w:hAnsi="Arial" w:cs="Arial"/>
          <w:color w:val="800000"/>
          <w:sz w:val="22"/>
          <w:highlight w:val="white"/>
          <w:lang w:val="en-GB"/>
        </w:rPr>
        <w:t>addr</w:t>
      </w:r>
      <w:r w:rsidRPr="006477F8">
        <w:rPr>
          <w:rFonts w:ascii="Arial" w:hAnsi="Arial" w:cs="Arial"/>
          <w:color w:val="0000FF"/>
          <w:sz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w:t>
      </w:r>
      <w:r w:rsidR="00E43A56" w:rsidRPr="006477F8">
        <w:rPr>
          <w:rFonts w:ascii="Arial" w:hAnsi="Arial" w:cs="Arial"/>
          <w:color w:val="FF0000"/>
          <w:sz w:val="22"/>
          <w:highlight w:val="white"/>
          <w:lang w:val="en-GB"/>
        </w:rPr>
        <w:t>use</w:t>
      </w:r>
      <w:r w:rsidR="00E43A56" w:rsidRPr="006477F8">
        <w:rPr>
          <w:rFonts w:ascii="Arial" w:hAnsi="Arial" w:cs="Arial"/>
          <w:color w:val="0000FF"/>
          <w:sz w:val="22"/>
          <w:highlight w:val="white"/>
          <w:lang w:val="en-GB"/>
        </w:rPr>
        <w:t>=”</w:t>
      </w:r>
      <w:r w:rsidR="00E43A56" w:rsidRPr="006477F8">
        <w:rPr>
          <w:rFonts w:ascii="Arial" w:hAnsi="Arial" w:cs="Arial"/>
          <w:sz w:val="22"/>
          <w:highlight w:val="white"/>
          <w:lang w:val="en-GB"/>
        </w:rPr>
        <w:t>PUB</w:t>
      </w:r>
      <w:r w:rsidR="00E43A56" w:rsidRPr="006477F8">
        <w:rPr>
          <w:rFonts w:ascii="Arial" w:hAnsi="Arial" w:cs="Arial"/>
          <w:color w:val="0000FF"/>
          <w:sz w:val="22"/>
          <w:highlight w:val="white"/>
          <w:lang w:val="en-GB"/>
        </w:rPr>
        <w:t>”</w:t>
      </w:r>
      <w:r w:rsidR="003C260A" w:rsidRPr="006477F8">
        <w:rPr>
          <w:rFonts w:ascii="Arial" w:hAnsi="Arial" w:cs="Arial"/>
          <w:color w:val="0000FF"/>
          <w:sz w:val="22"/>
          <w:highlight w:val="white"/>
          <w:lang w:val="en-GB"/>
        </w:rPr>
        <w:t xml:space="preserve"> </w:t>
      </w:r>
      <w:r w:rsidRPr="006477F8">
        <w:rPr>
          <w:rFonts w:ascii="Arial" w:hAnsi="Arial" w:cs="Arial"/>
          <w:color w:val="FF0000"/>
          <w:sz w:val="22"/>
          <w:highlight w:val="white"/>
          <w:lang w:val="en-GB"/>
        </w:rPr>
        <w:t>value</w:t>
      </w:r>
      <w:r w:rsidRPr="006477F8">
        <w:rPr>
          <w:rFonts w:ascii="Arial" w:hAnsi="Arial" w:cs="Arial"/>
          <w:color w:val="0000FF"/>
          <w:sz w:val="22"/>
          <w:highlight w:val="white"/>
          <w:lang w:val="en-GB"/>
        </w:rPr>
        <w:t>="</w:t>
      </w:r>
      <w:proofErr w:type="gramStart"/>
      <w:r w:rsidRPr="006477F8">
        <w:rPr>
          <w:rFonts w:ascii="Arial" w:hAnsi="Arial" w:cs="Arial"/>
          <w:color w:val="000000"/>
          <w:sz w:val="22"/>
          <w:highlight w:val="white"/>
          <w:lang w:val="en-GB"/>
        </w:rPr>
        <w:t>tel:</w:t>
      </w:r>
      <w:proofErr w:type="gramEnd"/>
      <w:r w:rsidRPr="006477F8">
        <w:rPr>
          <w:rFonts w:ascii="Arial" w:hAnsi="Arial" w:cs="Arial"/>
          <w:color w:val="000000"/>
          <w:sz w:val="22"/>
          <w:highlight w:val="white"/>
          <w:lang w:val="en-GB"/>
        </w:rPr>
        <w:t>(02)24370000</w:t>
      </w:r>
      <w:r w:rsidRPr="006477F8">
        <w:rPr>
          <w:rFonts w:ascii="Arial" w:hAnsi="Arial" w:cs="Arial"/>
          <w:color w:val="0000FF"/>
          <w:sz w:val="22"/>
          <w:highlight w:val="white"/>
          <w:lang w:val="en-GB"/>
        </w:rPr>
        <w:t>"&gt;&lt;/</w:t>
      </w:r>
      <w:r w:rsidRPr="006477F8">
        <w:rPr>
          <w:rFonts w:ascii="Arial" w:hAnsi="Arial" w:cs="Arial"/>
          <w:color w:val="800000"/>
          <w:sz w:val="22"/>
          <w:highlight w:val="white"/>
          <w:lang w:val="en-GB"/>
        </w:rPr>
        <w:t>telecom</w:t>
      </w:r>
      <w:r w:rsidRPr="006477F8">
        <w:rPr>
          <w:rFonts w:ascii="Arial" w:hAnsi="Arial" w:cs="Arial"/>
          <w:color w:val="0000FF"/>
          <w:sz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playingEntity</w:t>
      </w:r>
      <w:r w:rsidRPr="006477F8">
        <w:rPr>
          <w:rFonts w:ascii="Arial" w:hAnsi="Arial" w:cs="Arial"/>
          <w:color w:val="0000FF"/>
          <w:sz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ORG</w:t>
      </w:r>
      <w:r w:rsidRPr="006477F8">
        <w:rPr>
          <w:rFonts w:ascii="Arial" w:hAnsi="Arial" w:cs="Arial"/>
          <w:color w:val="0000FF"/>
          <w:sz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1.2.246.10.98765432.10.1</w:t>
      </w:r>
      <w:r w:rsidRPr="006477F8">
        <w:rPr>
          <w:rFonts w:ascii="Arial" w:hAnsi="Arial" w:cs="Arial"/>
          <w:color w:val="0000FF"/>
          <w:sz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Timon Sairaala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0000FF"/>
          <w:sz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0000FF"/>
          <w:sz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participant</w:t>
      </w:r>
      <w:r w:rsidRPr="006477F8">
        <w:rPr>
          <w:rFonts w:ascii="Arial" w:hAnsi="Arial" w:cs="Arial"/>
          <w:color w:val="0000FF"/>
          <w:sz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360" w:name="_Toc122512855"/>
      <w:r>
        <w:t>Uusimispyynnön muut tiedot</w:t>
      </w:r>
      <w:bookmarkEnd w:id="360"/>
    </w:p>
    <w:p w14:paraId="4E960A8E" w14:textId="77777777" w:rsidR="0077747B" w:rsidRDefault="0077747B"/>
    <w:p w14:paraId="6A4C0796" w14:textId="77777777" w:rsidR="0077747B" w:rsidRDefault="0077747B">
      <w:r>
        <w:t xml:space="preserve"> muut tiedot ilmoitetaan toistamalla </w:t>
      </w:r>
      <w:proofErr w:type="gramStart"/>
      <w:r>
        <w:t>entryRelationship:iä</w:t>
      </w:r>
      <w:proofErr w:type="gramEnd"/>
      <w:r>
        <w:t>,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00EE6BB0">
        <w:rPr>
          <w:szCs w:val="32"/>
          <w:highlight w:val="white"/>
          <w:lang w:val="en-GB"/>
        </w:rPr>
        <w:t>Esim</w:t>
      </w:r>
      <w:r w:rsidR="00D9672F">
        <w:rPr>
          <w:szCs w:val="32"/>
          <w:highlight w:val="white"/>
          <w:lang w:val="en-GB"/>
        </w:rPr>
        <w:t>erkki</w:t>
      </w:r>
      <w:r w:rsidRPr="00EE6BB0">
        <w:rPr>
          <w:szCs w:val="32"/>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88295F">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B3756D1" w14:textId="0DC3A568"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1AA141CD" w14:textId="77777777" w:rsidR="00636BB4" w:rsidRDefault="00636B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p>
    <w:p w14:paraId="16AC99D6" w14:textId="3CFBA050" w:rsidR="00F80B4D"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Pr>
          <w:rStyle w:val="XMLDarkRed"/>
          <w:sz w:val="22"/>
          <w:highlight w:val="white"/>
        </w:rPr>
        <w:t>Esimerkki Määrätyn lääkkeen yksilöivästä tunnisteesta ja määrätyn lääkkeen osatunnisteesta:</w:t>
      </w:r>
    </w:p>
    <w:p w14:paraId="1C41F3E8" w14:textId="54F051CB" w:rsidR="00F80B4D" w:rsidRPr="00D32773" w:rsidDel="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61" w:author="Ahonen Annu" w:date="2022-09-20T15:50:00Z"/>
          <w:rStyle w:val="XMLDarkRed"/>
          <w:sz w:val="22"/>
          <w:highlight w:val="white"/>
        </w:rPr>
      </w:pPr>
    </w:p>
    <w:p w14:paraId="2CE62C49"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&lt;entryRelationship typeCode="COMP"&gt;</w:t>
      </w:r>
    </w:p>
    <w:p w14:paraId="153DABC3"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t>&lt;observation classCode="OBS" moodCode="EVN"&gt;</w:t>
      </w:r>
    </w:p>
    <w:p w14:paraId="65A0D100" w14:textId="77777777" w:rsidR="00CA5C0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rPr>
        <w:t xml:space="preserve">&lt;code code="160" displayName="määrätyn lääkkeen yksilöivä tunniste" </w:t>
      </w:r>
    </w:p>
    <w:p w14:paraId="6D60F8FE" w14:textId="77777777"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Pr>
          <w:szCs w:val="32"/>
        </w:rPr>
        <w:tab/>
      </w:r>
      <w:r>
        <w:rPr>
          <w:szCs w:val="32"/>
        </w:rPr>
        <w:tab/>
      </w:r>
      <w:r>
        <w:rPr>
          <w:szCs w:val="32"/>
        </w:rPr>
        <w:tab/>
      </w:r>
      <w:proofErr w:type="gramStart"/>
      <w:r w:rsidR="00F80B4D" w:rsidRPr="00F1422C">
        <w:rPr>
          <w:szCs w:val="32"/>
          <w:lang w:val="en-US"/>
        </w:rPr>
        <w:t>codeSystemName</w:t>
      </w:r>
      <w:proofErr w:type="gramEnd"/>
      <w:r w:rsidR="00F80B4D" w:rsidRPr="00F1422C">
        <w:rPr>
          <w:szCs w:val="32"/>
          <w:lang w:val="en-US"/>
        </w:rPr>
        <w:t xml:space="preserve">="Lääkityslista" </w:t>
      </w:r>
    </w:p>
    <w:p w14:paraId="79F31700" w14:textId="0090810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1422C">
        <w:rPr>
          <w:szCs w:val="32"/>
          <w:lang w:val="en-US"/>
        </w:rPr>
        <w:tab/>
      </w:r>
      <w:r w:rsidR="00F80B4D" w:rsidRPr="00F1422C">
        <w:rPr>
          <w:szCs w:val="32"/>
          <w:lang w:val="en-US"/>
        </w:rPr>
        <w:t>codeSystem="1.2.246.537.6.12.2002.126"/&gt;</w:t>
      </w:r>
    </w:p>
    <w:p w14:paraId="7DC65FEB" w14:textId="530E82D6"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80B4D">
        <w:rPr>
          <w:szCs w:val="32"/>
          <w:lang w:val="en-US"/>
        </w:rPr>
        <w:t>&lt;value root="</w:t>
      </w:r>
      <w:r>
        <w:rPr>
          <w:szCs w:val="32"/>
          <w:lang w:val="en-US"/>
        </w:rPr>
        <w:t>xx</w:t>
      </w:r>
      <w:r w:rsidRPr="00F80B4D">
        <w:rPr>
          <w:szCs w:val="32"/>
          <w:lang w:val="en-US"/>
        </w:rPr>
        <w:t>" xsi</w:t>
      </w:r>
      <w:proofErr w:type="gramStart"/>
      <w:r w:rsidRPr="00F80B4D">
        <w:rPr>
          <w:szCs w:val="32"/>
          <w:lang w:val="en-US"/>
        </w:rPr>
        <w:t>:type</w:t>
      </w:r>
      <w:proofErr w:type="gramEnd"/>
      <w:r w:rsidRPr="00F80B4D">
        <w:rPr>
          <w:szCs w:val="32"/>
          <w:lang w:val="en-US"/>
        </w:rPr>
        <w:t>="II"/&gt;</w:t>
      </w:r>
    </w:p>
    <w:p w14:paraId="3E5AC39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t>&lt;entryRelationship typeCode="COMP"&gt;</w:t>
      </w:r>
    </w:p>
    <w:p w14:paraId="3B0D5BA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r>
      <w:r w:rsidRPr="00F80B4D">
        <w:rPr>
          <w:szCs w:val="32"/>
          <w:lang w:val="en-US"/>
        </w:rPr>
        <w:tab/>
        <w:t>&lt;observation classCode="OBS" moodCode="EVN"&gt;</w:t>
      </w:r>
    </w:p>
    <w:p w14:paraId="16F978C9" w14:textId="77777777" w:rsidR="00CA5C0D" w:rsidRPr="00F1422C"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lang w:val="en-US"/>
        </w:rPr>
        <w:tab/>
      </w:r>
      <w:r w:rsidRPr="00F80B4D">
        <w:rPr>
          <w:szCs w:val="32"/>
          <w:lang w:val="en-US"/>
        </w:rPr>
        <w:tab/>
      </w:r>
      <w:r w:rsidRPr="00F1422C">
        <w:rPr>
          <w:szCs w:val="32"/>
        </w:rPr>
        <w:t>&lt;code code="167" displayName="määrätyn lääkkeen osatunniste"</w:t>
      </w:r>
    </w:p>
    <w:p w14:paraId="2E1012A5" w14:textId="11C21C40"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r w:rsidR="00F80B4D" w:rsidRPr="00F1422C">
        <w:rPr>
          <w:szCs w:val="32"/>
        </w:rPr>
        <w:t xml:space="preserve">codeSystemName="Lääkityslista" </w:t>
      </w:r>
    </w:p>
    <w:p w14:paraId="0A81140C" w14:textId="5EF7AE7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r w:rsidR="00F80B4D" w:rsidRPr="00F1422C">
        <w:rPr>
          <w:szCs w:val="32"/>
        </w:rPr>
        <w:t>codeSystem="1.2.246.537.6.12.2002.126"/&gt;</w:t>
      </w:r>
    </w:p>
    <w:p w14:paraId="14EABAB2" w14:textId="6F7C08B6" w:rsidR="00F80B4D" w:rsidRPr="00FD22A0"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D22A0">
        <w:rPr>
          <w:szCs w:val="32"/>
        </w:rPr>
        <w:t xml:space="preserve">&lt;value value="x" </w:t>
      </w:r>
      <w:proofErr w:type="gramStart"/>
      <w:r w:rsidRPr="00FD22A0">
        <w:rPr>
          <w:szCs w:val="32"/>
        </w:rPr>
        <w:t>xsi:type</w:t>
      </w:r>
      <w:proofErr w:type="gramEnd"/>
      <w:r w:rsidRPr="00FD22A0">
        <w:rPr>
          <w:szCs w:val="32"/>
        </w:rPr>
        <w:t>="INT"/&gt;</w:t>
      </w:r>
    </w:p>
    <w:p w14:paraId="0C090A32"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D22A0">
        <w:rPr>
          <w:szCs w:val="32"/>
        </w:rPr>
        <w:tab/>
      </w:r>
      <w:r w:rsidRPr="00FD22A0">
        <w:rPr>
          <w:szCs w:val="32"/>
        </w:rPr>
        <w:tab/>
      </w:r>
      <w:r w:rsidRPr="00FD22A0">
        <w:rPr>
          <w:szCs w:val="32"/>
        </w:rPr>
        <w:tab/>
      </w:r>
      <w:r w:rsidRPr="00F80B4D">
        <w:rPr>
          <w:szCs w:val="32"/>
        </w:rPr>
        <w:t>&lt;/observation&gt;</w:t>
      </w:r>
    </w:p>
    <w:p w14:paraId="51D8D73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r>
      <w:r w:rsidRPr="00F80B4D">
        <w:rPr>
          <w:szCs w:val="32"/>
        </w:rPr>
        <w:tab/>
        <w:t>&lt;/entryRelationship&gt;</w:t>
      </w:r>
    </w:p>
    <w:p w14:paraId="06C6060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t>&lt;/observation&gt;</w:t>
      </w:r>
    </w:p>
    <w:p w14:paraId="46B23171" w14:textId="75E2A763" w:rsidR="0077747B"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00F80B4D">
        <w:rPr>
          <w:szCs w:val="32"/>
        </w:rPr>
        <w:t>&lt;/entryRelationship&gt;</w:t>
      </w:r>
    </w:p>
    <w:p w14:paraId="5A2D3BCA" w14:textId="77777777" w:rsidR="00F80B4D" w:rsidRPr="00D32773"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85"/>
        <w:gridCol w:w="1758"/>
        <w:gridCol w:w="1195"/>
        <w:gridCol w:w="2856"/>
        <w:gridCol w:w="1391"/>
        <w:gridCol w:w="764"/>
      </w:tblGrid>
      <w:tr w:rsidR="0077747B" w14:paraId="6FD5936C" w14:textId="77777777" w:rsidTr="0078167A">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0078167A">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8A1ACC" w14:paraId="49E5DB3F" w14:textId="77777777" w:rsidTr="0078167A">
        <w:tc>
          <w:tcPr>
            <w:tcW w:w="1329" w:type="dxa"/>
          </w:tcPr>
          <w:p w14:paraId="543AAC88" w14:textId="307B200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F03191">
              <w:rPr>
                <w:sz w:val="22"/>
              </w:rPr>
              <w:t>120</w:t>
            </w:r>
          </w:p>
        </w:tc>
        <w:tc>
          <w:tcPr>
            <w:tcW w:w="1864" w:type="dxa"/>
          </w:tcPr>
          <w:p w14:paraId="69F9BC1D" w14:textId="7E88C312"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F03191">
              <w:rPr>
                <w:sz w:val="22"/>
              </w:rPr>
              <w:t>uusimispyynnön suostumustyyppi</w:t>
            </w:r>
          </w:p>
        </w:tc>
        <w:tc>
          <w:tcPr>
            <w:tcW w:w="1246" w:type="dxa"/>
          </w:tcPr>
          <w:p w14:paraId="2CB29527" w14:textId="1B5E3B43"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w:t>
            </w:r>
          </w:p>
        </w:tc>
        <w:tc>
          <w:tcPr>
            <w:tcW w:w="2077" w:type="dxa"/>
          </w:tcPr>
          <w:p w14:paraId="09143596"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xsi:type="CE" </w:t>
            </w:r>
          </w:p>
          <w:p w14:paraId="67587077"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code=""</w:t>
            </w:r>
          </w:p>
          <w:p w14:paraId="46DF6F2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codeSystem=</w:t>
            </w:r>
          </w:p>
          <w:p w14:paraId="5A10D33B" w14:textId="04B90B6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t>"1.2.246.537.5.40119.2006"</w:t>
            </w:r>
          </w:p>
        </w:tc>
        <w:tc>
          <w:tcPr>
            <w:tcW w:w="1843" w:type="dxa"/>
          </w:tcPr>
          <w:p w14:paraId="52846502"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3C23F11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8A1ACC" w:rsidRPr="00FD22A0" w14:paraId="2A42A2D0" w14:textId="77777777" w:rsidTr="0078167A">
        <w:tc>
          <w:tcPr>
            <w:tcW w:w="1329" w:type="dxa"/>
          </w:tcPr>
          <w:p w14:paraId="161FE876" w14:textId="32FEA4E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xsi:type="II" root=""/&gt;</w:t>
            </w:r>
          </w:p>
        </w:tc>
        <w:tc>
          <w:tcPr>
            <w:tcW w:w="1843" w:type="dxa"/>
          </w:tcPr>
          <w:p w14:paraId="3CB43A17"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8A1ACC" w14:paraId="739C4E60" w14:textId="77777777" w:rsidTr="0078167A">
        <w:tc>
          <w:tcPr>
            <w:tcW w:w="1329" w:type="dxa"/>
          </w:tcPr>
          <w:p w14:paraId="6CD0A257" w14:textId="41BCCD8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8A1ACC" w:rsidRPr="00C97D18"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843" w:type="dxa"/>
          </w:tcPr>
          <w:p w14:paraId="7E03893B" w14:textId="68F57F3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Tämä on lisätieto-observation rakenne edelliselle määrätyn lääkkeen yksilöivälle tunnisteelle</w:t>
            </w:r>
          </w:p>
        </w:tc>
        <w:tc>
          <w:tcPr>
            <w:tcW w:w="890" w:type="dxa"/>
          </w:tcPr>
          <w:p w14:paraId="68B49A9C"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362" w:name="_Toc122512856"/>
      <w:r>
        <w:t>Valmisteen nimi, määrääjä ja määräyspäivä</w:t>
      </w:r>
      <w:bookmarkEnd w:id="362"/>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proofErr w:type="gramStart"/>
      <w:r>
        <w:t xml:space="preserve">Uusittavan  </w:t>
      </w:r>
      <w:r w:rsidR="0077747B">
        <w:t>lääkemääräyksen</w:t>
      </w:r>
      <w:proofErr w:type="gramEnd"/>
      <w:r w:rsidR="0077747B">
        <w:t xml:space="preserve"> </w:t>
      </w:r>
      <w:r w:rsidR="006C0CB5">
        <w:t xml:space="preserve">määräyspäivä </w:t>
      </w:r>
      <w:r w:rsidR="0077747B">
        <w:t>ilmoitetaan elementissä effectiveTime.</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13A8F">
        <w:rPr>
          <w:rStyle w:val="XMLBlue"/>
          <w:sz w:val="22"/>
          <w:highlight w:val="white"/>
        </w:rPr>
        <w:t>&lt;</w:t>
      </w:r>
      <w:r w:rsidRPr="00F13A8F">
        <w:rPr>
          <w:rStyle w:val="XMLDarkRed"/>
          <w:sz w:val="22"/>
          <w:highlight w:val="white"/>
        </w:rPr>
        <w:t>effectiveTime</w:t>
      </w:r>
      <w:r w:rsidRPr="00F13A8F">
        <w:rPr>
          <w:rStyle w:val="XMLRed"/>
          <w:sz w:val="22"/>
          <w:highlight w:val="white"/>
        </w:rPr>
        <w:t xml:space="preserve"> value</w:t>
      </w:r>
      <w:r w:rsidRPr="00F13A8F">
        <w:rPr>
          <w:rStyle w:val="XMLBlue"/>
          <w:sz w:val="22"/>
          <w:highlight w:val="white"/>
        </w:rPr>
        <w:t>="</w:t>
      </w:r>
      <w:r w:rsidR="00B418DD" w:rsidRPr="00F13A8F">
        <w:rPr>
          <w:rStyle w:val="XMLBlack"/>
          <w:sz w:val="22"/>
          <w:highlight w:val="white"/>
        </w:rPr>
        <w:t>201001</w:t>
      </w:r>
      <w:r w:rsidRPr="00F13A8F">
        <w:rPr>
          <w:rStyle w:val="XMLBlack"/>
          <w:sz w:val="22"/>
          <w:highlight w:val="white"/>
        </w:rPr>
        <w:t>17</w:t>
      </w:r>
      <w:r w:rsidR="00163E67" w:rsidRPr="00F13A8F">
        <w:rPr>
          <w:rStyle w:val="XMLBlack"/>
          <w:sz w:val="22"/>
          <w:highlight w:val="white"/>
        </w:rPr>
        <w:t>150005</w:t>
      </w:r>
      <w:r w:rsidRPr="00F13A8F">
        <w:rPr>
          <w:rStyle w:val="XMLBlue"/>
          <w:sz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proofErr w:type="gramStart"/>
      <w:r w:rsidRPr="006477F8">
        <w:rPr>
          <w:rStyle w:val="XMLDarkRed"/>
          <w:sz w:val="22"/>
          <w:highlight w:val="white"/>
          <w:lang w:val="en-US"/>
        </w:rPr>
        <w:t>manufacturedLabeledDrug</w:t>
      </w:r>
      <w:proofErr w:type="gramEnd"/>
      <w:r w:rsidRPr="006477F8">
        <w:rPr>
          <w:rStyle w:val="XMLBlue"/>
          <w:sz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t>&lt;</w:t>
      </w:r>
      <w:proofErr w:type="gramStart"/>
      <w:r w:rsidRPr="006477F8">
        <w:rPr>
          <w:rStyle w:val="XMLDarkRed"/>
          <w:sz w:val="22"/>
          <w:highlight w:val="white"/>
          <w:lang w:val="en-US"/>
        </w:rPr>
        <w:t>name</w:t>
      </w:r>
      <w:r w:rsidRPr="006477F8">
        <w:rPr>
          <w:rStyle w:val="XMLBlue"/>
          <w:sz w:val="22"/>
          <w:highlight w:val="white"/>
          <w:lang w:val="en-US"/>
        </w:rPr>
        <w:t>&gt;</w:t>
      </w:r>
      <w:proofErr w:type="gramEnd"/>
      <w:r w:rsidRPr="00BC5FA4">
        <w:rPr>
          <w:rStyle w:val="XMLBlack"/>
          <w:sz w:val="22"/>
          <w:highlight w:val="white"/>
          <w:lang w:val="de-DE"/>
        </w:rPr>
        <w:t>lääkevalmisteen nimi</w:t>
      </w:r>
      <w:r w:rsidRPr="006477F8">
        <w:rPr>
          <w:rStyle w:val="XMLBlue"/>
          <w:color w:val="800000"/>
          <w:sz w:val="22"/>
          <w:highlight w:val="white"/>
          <w:lang w:val="en-US"/>
        </w:rPr>
        <w:t>&lt;/name</w:t>
      </w:r>
      <w:r w:rsidRPr="006477F8">
        <w:rPr>
          <w:rStyle w:val="XMLBlue"/>
          <w:sz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w:t>
      </w:r>
      <w:proofErr w:type="gramStart"/>
      <w:r>
        <w:t>participationilla.Lääkärin</w:t>
      </w:r>
      <w:proofErr w:type="gramEnd"/>
      <w:r>
        <w:t xml:space="preserve"> nimen HL7-tietotyyppi on PN. Nimi esitetään rakenteisessa muodossa käyttäen pelkästään elementtejä given- ja family (max 100 + 100 mkiä).</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proofErr w:type="gramStart"/>
      <w:r w:rsidRPr="006477F8">
        <w:rPr>
          <w:rStyle w:val="XMLDarkRed"/>
          <w:sz w:val="22"/>
          <w:lang w:val="en-US"/>
        </w:rPr>
        <w:t>author</w:t>
      </w:r>
      <w:proofErr w:type="gramEnd"/>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proofErr w:type="gramStart"/>
      <w:r w:rsidRPr="006477F8">
        <w:rPr>
          <w:rStyle w:val="XMLDarkRed"/>
          <w:sz w:val="22"/>
          <w:lang w:val="en-US"/>
        </w:rPr>
        <w:t>assignedAuthor</w:t>
      </w:r>
      <w:proofErr w:type="gramEnd"/>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assignedPerson</w:t>
      </w:r>
      <w:proofErr w:type="gramEnd"/>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proofErr w:type="gramStart"/>
      <w:r w:rsidRPr="006477F8">
        <w:rPr>
          <w:rStyle w:val="XMLDarkRed"/>
          <w:sz w:val="22"/>
          <w:lang w:val="en-US"/>
        </w:rPr>
        <w:t>name</w:t>
      </w:r>
      <w:proofErr w:type="gramEnd"/>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00D115DC">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SBADM</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effectiveTime/&gt;</w:t>
      </w:r>
      <w:r w:rsidRPr="006477F8">
        <w:rPr>
          <w:rStyle w:val="XMLRed"/>
          <w:sz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t>&lt;</w:t>
      </w:r>
      <w:r w:rsidRPr="006477F8">
        <w:rPr>
          <w:rStyle w:val="XMLDarkRed"/>
          <w:sz w:val="22"/>
          <w:highlight w:val="white"/>
          <w:lang w:val="en-GB"/>
        </w:rPr>
        <w:t>consumable/</w:t>
      </w:r>
      <w:r w:rsidRPr="006477F8">
        <w:rPr>
          <w:rStyle w:val="XMLBlue"/>
          <w:sz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Blue"/>
          <w:color w:val="800000"/>
          <w:sz w:val="22"/>
          <w:highlight w:val="white"/>
          <w:lang w:val="en-GB"/>
        </w:rPr>
        <w:t>author/</w:t>
      </w:r>
      <w:r w:rsidRPr="006477F8">
        <w:rPr>
          <w:rStyle w:val="XMLBlue"/>
          <w:sz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Pr="006477F8">
        <w:rPr>
          <w:rStyle w:val="XMLBlue"/>
          <w:sz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363" w:name="_Toc122512857"/>
      <w:r>
        <w:t>Lääkemääräyksen uusimispyynnön vastaus (käsittelyviesti)</w:t>
      </w:r>
      <w:bookmarkEnd w:id="363"/>
    </w:p>
    <w:p w14:paraId="02CEBFE6" w14:textId="77777777" w:rsidR="0077747B" w:rsidRDefault="0077747B"/>
    <w:p w14:paraId="51DE3495" w14:textId="77777777" w:rsidR="0077747B" w:rsidRDefault="0077747B">
      <w:pPr>
        <w:pStyle w:val="Otsikko2"/>
      </w:pPr>
      <w:bookmarkStart w:id="364" w:name="_Toc36460721"/>
      <w:bookmarkStart w:id="365" w:name="_Toc122512858"/>
      <w:bookmarkEnd w:id="364"/>
      <w:r>
        <w:t>Yleisrakenne</w:t>
      </w:r>
      <w:bookmarkEnd w:id="365"/>
    </w:p>
    <w:p w14:paraId="69A3FF5A" w14:textId="77777777" w:rsidR="00842B2C" w:rsidRDefault="00842B2C"/>
    <w:p w14:paraId="2E6EBFB8" w14:textId="77777777" w:rsidR="0077747B" w:rsidRDefault="0077747B">
      <w:r>
        <w:t xml:space="preserve">Uusimispyynnön vastaus saa oman </w:t>
      </w:r>
      <w:proofErr w:type="gramStart"/>
      <w:r>
        <w:t>id:nsä</w:t>
      </w:r>
      <w:proofErr w:type="gramEnd"/>
      <w:r>
        <w:t xml:space="preserve">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366" w:name="_Toc122512859"/>
      <w:r>
        <w:t>Rakenteinen muoto</w:t>
      </w:r>
      <w:bookmarkEnd w:id="366"/>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00036D18">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036D18">
              <w:t>-</w:t>
            </w:r>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00036D18">
        <w:tc>
          <w:tcPr>
            <w:tcW w:w="844" w:type="dxa"/>
          </w:tcPr>
          <w:p w14:paraId="3F5BE1E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00036D18">
        <w:tc>
          <w:tcPr>
            <w:tcW w:w="844" w:type="dxa"/>
          </w:tcPr>
          <w:p w14:paraId="29F5FF4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00036D18">
        <w:tc>
          <w:tcPr>
            <w:tcW w:w="844" w:type="dxa"/>
          </w:tcPr>
          <w:p w14:paraId="0F80AA5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00036D18">
        <w:tc>
          <w:tcPr>
            <w:tcW w:w="844" w:type="dxa"/>
          </w:tcPr>
          <w:p w14:paraId="3C8A80B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00036D18">
        <w:tc>
          <w:tcPr>
            <w:tcW w:w="844" w:type="dxa"/>
          </w:tcPr>
          <w:p w14:paraId="0DBECD5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FD22A0" w14:paraId="7E376102" w14:textId="77777777" w:rsidTr="00036D18">
        <w:tc>
          <w:tcPr>
            <w:tcW w:w="844" w:type="dxa"/>
          </w:tcPr>
          <w:p w14:paraId="329D77A1" w14:textId="2AC56CE4"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&lt;value xsi:type="II"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00036D18">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lisätieto-observation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367" w:name="_Toc122512860"/>
      <w:r>
        <w:t>Lääkemääräyksen toimitus</w:t>
      </w:r>
      <w:bookmarkEnd w:id="367"/>
    </w:p>
    <w:p w14:paraId="3583A775" w14:textId="77777777" w:rsidR="0077747B" w:rsidRDefault="0077747B"/>
    <w:p w14:paraId="3EEBCB70" w14:textId="77777777" w:rsidR="0077747B" w:rsidRDefault="0077747B">
      <w:r>
        <w:t xml:space="preserve">Potilaskertomusrakenne on </w:t>
      </w:r>
      <w:proofErr w:type="gramStart"/>
      <w:r>
        <w:t>selitetty  luvussa</w:t>
      </w:r>
      <w:proofErr w:type="gramEnd"/>
      <w:r>
        <w:t xml:space="preserve">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368" w:name="_Toc122512861"/>
      <w:r>
        <w:t>Lääkemääräyksen toimituksen rakenteisen muodon periaatteet</w:t>
      </w:r>
      <w:bookmarkEnd w:id="368"/>
    </w:p>
    <w:p w14:paraId="4CD15E47" w14:textId="77777777" w:rsidR="0077747B" w:rsidRDefault="0077747B"/>
    <w:p w14:paraId="5C58FBE9" w14:textId="6BEC5A91" w:rsidR="0077747B" w:rsidRDefault="0077747B">
      <w:r>
        <w:t xml:space="preserve">Rakenteinen muoto on tehty siten, että kaikki </w:t>
      </w:r>
      <w:r w:rsidR="00BE17C8">
        <w:t xml:space="preserve">rakenteen kolmannella </w:t>
      </w:r>
      <w:proofErr w:type="gramStart"/>
      <w:r w:rsidR="00BE17C8">
        <w:t>component.section</w:t>
      </w:r>
      <w:proofErr w:type="gramEnd"/>
      <w:r w:rsidR="00BE17C8">
        <w:t xml:space="preserve"> tasolla olevat </w:t>
      </w:r>
      <w:r>
        <w:t>entryt (computable structures) sijaitsevat yhden ainoan sectionin alla (jonka text-osuudessa on näyttömuoto). Entryt on määritelty siten, että jokaisen entryn alla on organizer-rakenne</w:t>
      </w:r>
      <w:r w:rsidR="000E001C">
        <w:t xml:space="preserve"> pois</w:t>
      </w:r>
      <w:r w:rsidR="0004005E">
        <w:t xml:space="preserve"> lukien määrätyn lääkkeen yksil</w:t>
      </w:r>
      <w:r w:rsidR="000E001C">
        <w:t xml:space="preserve">öivä tunnus, joka on </w:t>
      </w:r>
      <w:proofErr w:type="gramStart"/>
      <w:r w:rsidR="000E001C">
        <w:t>entry.observatio</w:t>
      </w:r>
      <w:proofErr w:type="gramEnd"/>
      <w:r w:rsidR="000E001C">
        <w:t>-rakenne</w:t>
      </w:r>
      <w:r>
        <w:t>. Organizerit ovat seuraavat:</w:t>
      </w:r>
    </w:p>
    <w:p w14:paraId="724CC862" w14:textId="77777777" w:rsidR="0077747B" w:rsidRDefault="0077747B"/>
    <w:p w14:paraId="4E326930" w14:textId="77777777" w:rsidR="000E001C" w:rsidRDefault="000E001C">
      <w:r>
        <w:t>code=160:</w:t>
      </w:r>
      <w:r>
        <w:tab/>
      </w:r>
      <w:r w:rsidR="006A4F79">
        <w:t>määrätyn lääkkeen yksilöivä tunniste</w:t>
      </w:r>
    </w:p>
    <w:p w14:paraId="4FF90C91" w14:textId="08EC151A" w:rsidR="0077747B" w:rsidRDefault="0077747B">
      <w:r>
        <w:t>code=100:</w:t>
      </w:r>
      <w:r>
        <w:tab/>
        <w:t xml:space="preserve">lääkevalmisteen ja pakkauksen tiedot </w:t>
      </w:r>
      <w:r w:rsidR="00021B80">
        <w:t>toimitussanomassa</w:t>
      </w:r>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w:t>
      </w:r>
      <w:proofErr w:type="gramStart"/>
      <w:r>
        <w:t>),  mutta</w:t>
      </w:r>
      <w:proofErr w:type="gramEnd"/>
      <w:r>
        <w:t xml:space="preserve">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369" w:name="_Toc122512862"/>
      <w:r>
        <w:t>Määrätyn lääkkeen yksilöivä tunniste</w:t>
      </w:r>
      <w:bookmarkEnd w:id="369"/>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FD22A0"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370" w:name="_Määrätyn_lääkkeen_yksilöivä_1"/>
      <w:bookmarkStart w:id="371" w:name="_Osan_tunnus_–_1"/>
      <w:bookmarkStart w:id="372" w:name="_Määrätyn_lääkkeen_osatunniste"/>
      <w:bookmarkEnd w:id="370"/>
      <w:bookmarkEnd w:id="371"/>
      <w:bookmarkEnd w:id="372"/>
    </w:p>
    <w:p w14:paraId="5E1282D0" w14:textId="24B0B2C7" w:rsidR="006C085B" w:rsidRDefault="00184C16" w:rsidP="006C085B">
      <w:pPr>
        <w:autoSpaceDE w:val="0"/>
        <w:autoSpaceDN w:val="0"/>
        <w:adjustRightInd w:val="0"/>
      </w:pPr>
      <w:r>
        <w:t>Ehdollisesti pakollinen, pakollinen</w:t>
      </w:r>
      <w:r w:rsidR="00684139">
        <w:t xml:space="preserve"> jos</w:t>
      </w:r>
      <w:r>
        <w:t xml:space="preserve"> tieto löytyy toimitettavalta lääkemääräykseltä.</w:t>
      </w: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373" w:name="_Toc122512863"/>
      <w:r>
        <w:t>Lääkevalmisteen ja pakkauksen tiedot sekä toimituksen perustiedot</w:t>
      </w:r>
      <w:bookmarkEnd w:id="373"/>
    </w:p>
    <w:p w14:paraId="5D4FAB2B" w14:textId="77777777" w:rsidR="0077747B" w:rsidRDefault="0077747B"/>
    <w:p w14:paraId="5C04AE1D" w14:textId="77777777" w:rsidR="0077747B" w:rsidRDefault="0077747B" w:rsidP="00BC5FA4">
      <w:pPr>
        <w:pStyle w:val="Otsikko3"/>
      </w:pPr>
      <w:bookmarkStart w:id="374" w:name="_Toc122512864"/>
      <w:r>
        <w:t>Tietojen yhteenveto</w:t>
      </w:r>
      <w:bookmarkEnd w:id="374"/>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0051730E">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0051730E">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(max 80 mkiä</w:t>
            </w:r>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0051730E">
        <w:tc>
          <w:tcPr>
            <w:tcW w:w="2469" w:type="dxa"/>
          </w:tcPr>
          <w:p w14:paraId="6901CF3E" w14:textId="4E6FE9C7" w:rsidR="0077747B" w:rsidRDefault="0077747B">
            <w:r>
              <w:rPr>
                <w:highlight w:val="white"/>
              </w:rPr>
              <w:t>lääkevalmisteen ATC-koodi</w:t>
            </w:r>
            <w:r>
              <w:t xml:space="preserve"> </w:t>
            </w:r>
          </w:p>
        </w:tc>
        <w:tc>
          <w:tcPr>
            <w:tcW w:w="2742" w:type="dxa"/>
          </w:tcPr>
          <w:p w14:paraId="6A73D57C" w14:textId="77777777" w:rsidR="0077747B" w:rsidRDefault="0077747B">
            <w:r>
              <w:t>(max 9 mkiä)</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0051730E">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(max 200 mkiä)</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0051730E">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0051730E">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0051730E">
        <w:tc>
          <w:tcPr>
            <w:tcW w:w="2469" w:type="dxa"/>
          </w:tcPr>
          <w:p w14:paraId="2D9FDB0B" w14:textId="6CB2A6E4" w:rsidR="0077747B" w:rsidRDefault="0077747B">
            <w:r>
              <w:t xml:space="preserve">pakkauskoko </w:t>
            </w:r>
          </w:p>
        </w:tc>
        <w:tc>
          <w:tcPr>
            <w:tcW w:w="2742" w:type="dxa"/>
          </w:tcPr>
          <w:p w14:paraId="74B039F6" w14:textId="77777777" w:rsidR="0077747B" w:rsidRDefault="0077747B">
            <w:r>
              <w:t>(max 80 mkiä)</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0051730E">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(max 16 mkiä)</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0051730E">
        <w:tc>
          <w:tcPr>
            <w:tcW w:w="2469" w:type="dxa"/>
          </w:tcPr>
          <w:p w14:paraId="07243FA5" w14:textId="68D72D45" w:rsidR="0077747B" w:rsidRDefault="0077747B">
            <w:r>
              <w:t xml:space="preserve">VNR-koodi </w:t>
            </w:r>
          </w:p>
        </w:tc>
        <w:tc>
          <w:tcPr>
            <w:tcW w:w="2742" w:type="dxa"/>
          </w:tcPr>
          <w:p w14:paraId="65E334FB" w14:textId="77777777" w:rsidR="0077747B" w:rsidRDefault="0077747B">
            <w:r>
              <w:t>(max 13 mkiä)</w:t>
            </w:r>
          </w:p>
        </w:tc>
        <w:tc>
          <w:tcPr>
            <w:tcW w:w="3544" w:type="dxa"/>
          </w:tcPr>
          <w:p w14:paraId="5F0D4545" w14:textId="21F09585" w:rsidR="0077747B" w:rsidRDefault="00844046" w:rsidP="000A2A9E">
            <w:r>
              <w:t>EP, pakollinen jos</w:t>
            </w:r>
            <w:r w:rsidR="0077747B">
              <w:t xml:space="preserve"> </w:t>
            </w:r>
            <w:r w:rsidR="000A2A9E">
              <w:t xml:space="preserve">valmisteen </w:t>
            </w:r>
            <w:r w:rsidR="0077747B">
              <w:t xml:space="preserve"> laji on 1</w:t>
            </w:r>
          </w:p>
        </w:tc>
      </w:tr>
      <w:tr w:rsidR="0077747B" w14:paraId="7FF0F47A" w14:textId="77777777" w:rsidTr="0051730E">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(max 80 mkiä)</w:t>
            </w:r>
          </w:p>
        </w:tc>
        <w:tc>
          <w:tcPr>
            <w:tcW w:w="3544" w:type="dxa"/>
          </w:tcPr>
          <w:p w14:paraId="2092468E" w14:textId="423B3915" w:rsidR="0077747B" w:rsidRPr="00A10A17" w:rsidRDefault="00844046" w:rsidP="000A2A9E">
            <w:r w:rsidRPr="00A10A17">
              <w:t>EP, pakollinen jos</w:t>
            </w:r>
            <w:r w:rsidR="0077747B" w:rsidRPr="00A10A17">
              <w:t xml:space="preserve"> </w:t>
            </w:r>
            <w:r w:rsidR="000A2A9E" w:rsidRPr="00A10A17">
              <w:t xml:space="preserve">valmisteen </w:t>
            </w:r>
            <w:r w:rsidR="0077747B" w:rsidRPr="00A10A17">
              <w:t xml:space="preserve"> laji on 1</w:t>
            </w:r>
          </w:p>
        </w:tc>
      </w:tr>
      <w:tr w:rsidR="0077747B" w14:paraId="45D5A6FC" w14:textId="77777777" w:rsidTr="0051730E">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(max 80 mkiä)</w:t>
            </w:r>
          </w:p>
        </w:tc>
        <w:tc>
          <w:tcPr>
            <w:tcW w:w="3544" w:type="dxa"/>
          </w:tcPr>
          <w:p w14:paraId="6928AFDC" w14:textId="0072903D" w:rsidR="00A67B94" w:rsidRPr="00A10A17" w:rsidRDefault="00A67B94" w:rsidP="00A67B94">
            <w:r w:rsidRPr="00A10A17">
              <w:t xml:space="preserve">EP, pakollinen jos valmisteen laji = </w:t>
            </w:r>
            <w:r w:rsidR="0051407F">
              <w:t xml:space="preserve">2,3,4,5 tai jos valmisteen laji = </w:t>
            </w:r>
            <w:r w:rsidRPr="00A10A17">
              <w:t xml:space="preserve">6, 10 tai 11 ja Lääketietokantaan </w:t>
            </w:r>
            <w:r w:rsidR="006F52BB">
              <w:t>kuulumattoman valmisteen</w:t>
            </w:r>
            <w:r w:rsidRPr="00A10A17">
              <w:t xml:space="preserve"> nimi on tyhjä</w:t>
            </w:r>
          </w:p>
          <w:p w14:paraId="2550BF5A" w14:textId="1193A34D" w:rsidR="0077747B" w:rsidRPr="00A10A17" w:rsidRDefault="0077747B"/>
        </w:tc>
      </w:tr>
      <w:tr w:rsidR="0077747B" w14:paraId="28C805E7" w14:textId="77777777" w:rsidTr="0051730E">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0051730E">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(max 80 mkiä)</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0051730E">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0B2D027A" w:rsidR="0077747B" w:rsidRPr="00A10A17" w:rsidRDefault="005A20D5">
            <w:r w:rsidRPr="00A10A17">
              <w:t>P</w:t>
            </w:r>
          </w:p>
        </w:tc>
      </w:tr>
      <w:tr w:rsidR="0077747B" w14:paraId="5DD4C900" w14:textId="77777777" w:rsidTr="0051730E">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0051730E">
        <w:tc>
          <w:tcPr>
            <w:tcW w:w="2469" w:type="dxa"/>
          </w:tcPr>
          <w:p w14:paraId="67ABB6A7" w14:textId="155A14EF" w:rsidR="00AA72AD" w:rsidRPr="00A10A17" w:rsidRDefault="00AA72AD" w:rsidP="00AA72AD">
            <w:r w:rsidRPr="00A10A17">
              <w:t>Lääketietokantaan kuulumattoman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r w:rsidRPr="00A10A17">
              <w:t xml:space="preserve">EP, pakollinen jos valmisteen laji = 6, 10 tai 11 ja valmisteen </w:t>
            </w:r>
            <w:proofErr w:type="gramStart"/>
            <w:r w:rsidR="0051407F">
              <w:t xml:space="preserve">koodaamaton </w:t>
            </w:r>
            <w:r w:rsidRPr="00A10A17">
              <w:t xml:space="preserve"> </w:t>
            </w:r>
            <w:r w:rsidR="0051407F">
              <w:t>kauppa</w:t>
            </w:r>
            <w:r w:rsidRPr="00A10A17">
              <w:t>nimi</w:t>
            </w:r>
            <w:proofErr w:type="gramEnd"/>
            <w:r w:rsidRPr="00A10A17">
              <w:t xml:space="preserve"> on tyhjä</w:t>
            </w:r>
          </w:p>
          <w:p w14:paraId="1E0D9275" w14:textId="05F5D339" w:rsidR="0077747B" w:rsidRPr="00A10A17" w:rsidRDefault="0077747B"/>
        </w:tc>
      </w:tr>
      <w:tr w:rsidR="0077747B" w14:paraId="761869D7" w14:textId="77777777" w:rsidTr="0051730E">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0051730E">
        <w:tc>
          <w:tcPr>
            <w:tcW w:w="2469" w:type="dxa"/>
          </w:tcPr>
          <w:p w14:paraId="359E9F68" w14:textId="339D6D28" w:rsidR="0077747B" w:rsidRDefault="009439FA">
            <w:r>
              <w:t>farmaseutin/proviisorin</w:t>
            </w:r>
            <w:r w:rsidR="0077747B">
              <w:t xml:space="preserve"> nimi </w:t>
            </w:r>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0051730E">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0051730E">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0051730E">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(max 100 + 100 mkiä)</w:t>
            </w:r>
          </w:p>
        </w:tc>
        <w:tc>
          <w:tcPr>
            <w:tcW w:w="3544" w:type="dxa"/>
          </w:tcPr>
          <w:p w14:paraId="5BB7D2EC" w14:textId="4F9E609D" w:rsidR="0077747B" w:rsidRDefault="00D63852">
            <w:r>
              <w:t>EP, pakollinen jos on kyseessä opiskelija</w:t>
            </w:r>
          </w:p>
        </w:tc>
      </w:tr>
      <w:tr w:rsidR="009439FA" w14:paraId="0215545B" w14:textId="77777777" w:rsidTr="0051730E">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09ED540F" w:rsidR="009439FA" w:rsidRDefault="00D63852">
            <w:r>
              <w:t>EP, pakollinen jos on kyseessä opiskelija</w:t>
            </w:r>
          </w:p>
        </w:tc>
      </w:tr>
      <w:tr w:rsidR="009439FA" w14:paraId="6A9CBBD0" w14:textId="77777777" w:rsidTr="0051730E">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70BE81F0" w:rsidR="009439FA" w:rsidRDefault="00D63852" w:rsidP="009439FA">
            <w:r>
              <w:t>EP, pakollinen jos on kyseessä opiskelija</w:t>
            </w:r>
          </w:p>
        </w:tc>
      </w:tr>
      <w:tr w:rsidR="0077747B" w14:paraId="7949169C" w14:textId="77777777" w:rsidTr="0051730E">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0051730E">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0051730E">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0051730E">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0051730E">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0051730E">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0051730E">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0051730E">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(max 80 mkiä)</w:t>
            </w:r>
          </w:p>
        </w:tc>
        <w:tc>
          <w:tcPr>
            <w:tcW w:w="3544" w:type="dxa"/>
          </w:tcPr>
          <w:p w14:paraId="0195EF55" w14:textId="46F03535" w:rsidR="0077747B" w:rsidRDefault="00856437" w:rsidP="0051730E">
            <w:r>
              <w:t>E</w:t>
            </w:r>
            <w:r w:rsidR="0077747B">
              <w:t>P</w:t>
            </w:r>
            <w:r>
              <w:t xml:space="preserve">, pakollinen jos tieto </w:t>
            </w:r>
            <w:r w:rsidR="000D1E19">
              <w:t>Lääketietokannas</w:t>
            </w:r>
            <w:r>
              <w:t>sa</w:t>
            </w:r>
          </w:p>
        </w:tc>
      </w:tr>
      <w:tr w:rsidR="0077747B" w14:paraId="34662323" w14:textId="77777777" w:rsidTr="0051730E">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0051730E">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t>(max 80 mkiä = text)</w:t>
            </w:r>
          </w:p>
        </w:tc>
        <w:tc>
          <w:tcPr>
            <w:tcW w:w="3544" w:type="dxa"/>
          </w:tcPr>
          <w:p w14:paraId="671F4F3E" w14:textId="77777777" w:rsidR="0077747B" w:rsidRDefault="0077747B">
            <w:r>
              <w:t>P</w:t>
            </w:r>
          </w:p>
        </w:tc>
      </w:tr>
      <w:tr w:rsidR="0077747B" w14:paraId="010D20E3" w14:textId="77777777" w:rsidTr="0051730E">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6B02B1CC" w:rsidR="0077747B" w:rsidRDefault="0077747B">
            <w:r>
              <w:t xml:space="preserve">P </w:t>
            </w:r>
          </w:p>
        </w:tc>
      </w:tr>
      <w:tr w:rsidR="0077747B" w14:paraId="065EB14C" w14:textId="77777777" w:rsidTr="0051730E">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0051730E">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0051730E">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3F7B0FA4" w:rsidR="009D180A" w:rsidRDefault="00844046" w:rsidP="000E0E2D">
            <w:r>
              <w:t>EP, pakollinen jos</w:t>
            </w:r>
            <w:r w:rsidR="009D180A">
              <w:t xml:space="preserve"> tieto löytyy </w:t>
            </w:r>
            <w:r w:rsidR="000D1E19">
              <w:t>Lääketietokannas</w:t>
            </w:r>
            <w:r w:rsidR="009D180A">
              <w:t>ta</w:t>
            </w:r>
          </w:p>
        </w:tc>
      </w:tr>
      <w:tr w:rsidR="00FF270D" w14:paraId="69E4CEA0" w14:textId="77777777" w:rsidTr="0051730E">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r>
              <w:t>max 80 mkiä</w:t>
            </w:r>
          </w:p>
        </w:tc>
        <w:tc>
          <w:tcPr>
            <w:tcW w:w="3544" w:type="dxa"/>
          </w:tcPr>
          <w:p w14:paraId="5B82FECA" w14:textId="2C7262F8" w:rsidR="00FF270D" w:rsidRDefault="00844046" w:rsidP="000E0E2D">
            <w:r>
              <w:t>EP, pakollinen jos</w:t>
            </w:r>
            <w:r w:rsidR="00FF270D">
              <w:t xml:space="preserve"> tieto löytyy </w:t>
            </w:r>
            <w:r w:rsidR="000D1E19">
              <w:t>Lääketietokannas</w:t>
            </w:r>
            <w:r w:rsidR="00FF270D">
              <w:t>ta</w:t>
            </w:r>
          </w:p>
        </w:tc>
      </w:tr>
      <w:tr w:rsidR="005D1BE8" w14:paraId="5A2F0471" w14:textId="77777777" w:rsidTr="0051730E">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100</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 xml:space="preserve">Lääkevalmisteen ja pakkauksen </w:t>
      </w:r>
      <w:r w:rsidR="006C085B">
        <w:rPr>
          <w:rStyle w:val="XMLBlack"/>
          <w:sz w:val="22"/>
          <w:highlight w:val="white"/>
        </w:rPr>
        <w:t>tiedot toimitussanomassa</w:t>
      </w:r>
      <w:r w:rsidR="0077747B" w:rsidRPr="006477F8">
        <w:rPr>
          <w:rStyle w:val="XMLBlue"/>
          <w:sz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006477F8">
        <w:rPr>
          <w:rStyle w:val="XMLBlue"/>
          <w:sz w:val="22"/>
          <w:highlight w:val="white"/>
          <w:lang w:val="en-GB"/>
        </w:rPr>
        <w:t>&lt;</w:t>
      </w:r>
      <w:r w:rsidR="0077747B" w:rsidRPr="006477F8">
        <w:rPr>
          <w:rStyle w:val="XMLBlue"/>
          <w:color w:val="993300"/>
          <w:sz w:val="22"/>
          <w:highlight w:val="white"/>
          <w:lang w:val="en-GB"/>
        </w:rPr>
        <w:t>statusCode</w:t>
      </w:r>
      <w:r w:rsidR="0077747B" w:rsidRPr="006477F8">
        <w:rPr>
          <w:rStyle w:val="XMLBlue"/>
          <w:sz w:val="22"/>
          <w:highlight w:val="white"/>
          <w:lang w:val="en-GB"/>
        </w:rPr>
        <w:t xml:space="preserve"> </w:t>
      </w:r>
      <w:r w:rsidR="0077747B" w:rsidRPr="006477F8">
        <w:rPr>
          <w:rStyle w:val="XMLBlue"/>
          <w:color w:val="FF0000"/>
          <w:sz w:val="22"/>
          <w:highlight w:val="white"/>
          <w:lang w:val="en-GB"/>
        </w:rPr>
        <w:t>code</w:t>
      </w:r>
      <w:r w:rsidR="0077747B" w:rsidRPr="006477F8">
        <w:rPr>
          <w:rStyle w:val="XMLBlue"/>
          <w:sz w:val="22"/>
          <w:highlight w:val="white"/>
          <w:lang w:val="en-GB"/>
        </w:rPr>
        <w:t>=”</w:t>
      </w:r>
      <w:r w:rsidR="0077747B" w:rsidRPr="006477F8">
        <w:rPr>
          <w:rStyle w:val="XMLBlue"/>
          <w:color w:val="000000"/>
          <w:sz w:val="22"/>
          <w:highlight w:val="white"/>
          <w:lang w:val="en-GB"/>
        </w:rPr>
        <w:t>completed</w:t>
      </w:r>
      <w:r w:rsidR="0077747B" w:rsidRPr="006477F8">
        <w:rPr>
          <w:rStyle w:val="XMLBlue"/>
          <w:sz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375" w:name="_Toc122512865"/>
      <w:r>
        <w:t xml:space="preserve">Lääkevalmisteen </w:t>
      </w:r>
      <w:r w:rsidR="0077747B">
        <w:t>vahvuus, koostumus ja ajankohta</w:t>
      </w:r>
      <w:bookmarkEnd w:id="375"/>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6B0F3556" w:rsidR="00723FAC" w:rsidRPr="008977C4" w:rsidRDefault="00723FAC" w:rsidP="00723FAC">
      <w:r w:rsidRPr="008977C4">
        <w:t xml:space="preserve">Center-elementin attribuutit value (vahvuus) ja unit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40232F">
        <w:rPr>
          <w:rStyle w:val="XMLBlue"/>
          <w:sz w:val="22"/>
          <w:highlight w:val="white"/>
        </w:rPr>
        <w:t>&lt;</w:t>
      </w:r>
      <w:r w:rsidRPr="0040232F">
        <w:rPr>
          <w:rStyle w:val="XMLDarkRed"/>
          <w:sz w:val="22"/>
          <w:highlight w:val="white"/>
        </w:rPr>
        <w:t>doseQuantity</w:t>
      </w:r>
      <w:r w:rsidRPr="0040232F">
        <w:rPr>
          <w:rStyle w:val="XMLBlue"/>
          <w:sz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600 mg</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40232F">
        <w:rPr>
          <w:rStyle w:val="XMLBlue"/>
          <w:sz w:val="22"/>
          <w:highlight w:val="white"/>
          <w:lang w:val="en-US"/>
        </w:rPr>
        <w:t>&lt;/</w:t>
      </w:r>
      <w:r w:rsidRPr="0040232F">
        <w:rPr>
          <w:rStyle w:val="XMLBrown"/>
          <w:sz w:val="22"/>
          <w:highlight w:val="white"/>
          <w:lang w:val="en-US"/>
        </w:rPr>
        <w:t>translation</w:t>
      </w:r>
      <w:r w:rsidRPr="0040232F">
        <w:rPr>
          <w:rStyle w:val="XMLBlue"/>
          <w:sz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doseQuantity</w:t>
      </w:r>
      <w:r w:rsidRPr="006477F8">
        <w:rPr>
          <w:rStyle w:val="XMLBlue"/>
          <w:sz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00EE6BB0">
        <w:rPr>
          <w:rStyle w:val="XMLBlue"/>
          <w:rFonts w:ascii="Times New Roman" w:hAnsi="Times New Roman"/>
          <w:b/>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006477F8">
        <w:rPr>
          <w:rStyle w:val="XMLBlue"/>
          <w:sz w:val="22"/>
          <w:highlight w:val="white"/>
          <w:lang w:val="pt-BR"/>
        </w:rPr>
        <w:t>&lt;</w:t>
      </w:r>
      <w:r w:rsidRPr="006477F8">
        <w:rPr>
          <w:rStyle w:val="XMLDarkRed"/>
          <w:sz w:val="22"/>
          <w:highlight w:val="white"/>
          <w:lang w:val="pt-BR"/>
        </w:rPr>
        <w:t>center</w:t>
      </w:r>
      <w:r w:rsidRPr="006477F8">
        <w:rPr>
          <w:rStyle w:val="XMLRed"/>
          <w:sz w:val="22"/>
          <w:highlight w:val="white"/>
          <w:lang w:val="pt-BR"/>
        </w:rPr>
        <w:t xml:space="preserve"> value</w:t>
      </w:r>
      <w:r w:rsidRPr="006477F8">
        <w:rPr>
          <w:rStyle w:val="XMLBlue"/>
          <w:sz w:val="22"/>
          <w:highlight w:val="white"/>
          <w:lang w:val="pt-BR"/>
        </w:rPr>
        <w:t>="</w:t>
      </w:r>
      <w:r w:rsidRPr="006477F8">
        <w:rPr>
          <w:rStyle w:val="XMLBlack"/>
          <w:sz w:val="22"/>
          <w:highlight w:val="white"/>
          <w:lang w:val="pt-BR"/>
        </w:rPr>
        <w:t>600</w:t>
      </w:r>
      <w:r w:rsidRPr="006477F8">
        <w:rPr>
          <w:rStyle w:val="XMLBlue"/>
          <w:sz w:val="22"/>
          <w:highlight w:val="white"/>
          <w:lang w:val="pt-BR"/>
        </w:rPr>
        <w:t>"</w:t>
      </w:r>
      <w:r w:rsidRPr="006477F8">
        <w:rPr>
          <w:rStyle w:val="XMLRed"/>
          <w:sz w:val="22"/>
          <w:highlight w:val="white"/>
          <w:lang w:val="pt-BR"/>
        </w:rPr>
        <w:t xml:space="preserve"> unit</w:t>
      </w:r>
      <w:r w:rsidRPr="006477F8">
        <w:rPr>
          <w:rStyle w:val="XMLBlue"/>
          <w:sz w:val="22"/>
          <w:highlight w:val="white"/>
          <w:lang w:val="pt-BR"/>
        </w:rPr>
        <w:t>="</w:t>
      </w:r>
      <w:r w:rsidRPr="006477F8">
        <w:rPr>
          <w:rStyle w:val="XMLBlack"/>
          <w:sz w:val="22"/>
          <w:highlight w:val="white"/>
          <w:lang w:val="pt-BR"/>
        </w:rPr>
        <w:t>mg</w:t>
      </w:r>
      <w:r w:rsidRPr="006477F8">
        <w:rPr>
          <w:rStyle w:val="XMLBlue"/>
          <w:sz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5FE10D2C" w14:textId="77777777" w:rsidR="0077747B" w:rsidRDefault="0077747B"/>
    <w:p w14:paraId="6EA2AD8B" w14:textId="77777777" w:rsidR="0077747B" w:rsidRDefault="0077747B">
      <w:r>
        <w:t xml:space="preserve">Text-elementissä ilmoitetaan apteekissa </w:t>
      </w:r>
      <w:proofErr w:type="gramStart"/>
      <w:r>
        <w:t>valmistettavan  lääkkeen</w:t>
      </w:r>
      <w:proofErr w:type="gramEnd"/>
      <w:r>
        <w:t xml:space="preserve">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006477F8">
        <w:rPr>
          <w:rStyle w:val="XMLBlue"/>
          <w:sz w:val="22"/>
          <w:highlight w:val="white"/>
        </w:rPr>
        <w:t>&lt;</w:t>
      </w:r>
      <w:r w:rsidRPr="006477F8">
        <w:rPr>
          <w:rStyle w:val="XMLDarkRed"/>
          <w:sz w:val="22"/>
          <w:highlight w:val="white"/>
        </w:rPr>
        <w:t>effectiveTime</w:t>
      </w:r>
      <w:r w:rsidRPr="006477F8">
        <w:rPr>
          <w:rStyle w:val="XMLRed"/>
          <w:sz w:val="22"/>
          <w:highlight w:val="white"/>
        </w:rPr>
        <w:t xml:space="preserve"> value</w:t>
      </w:r>
      <w:r w:rsidRPr="006477F8">
        <w:rPr>
          <w:rStyle w:val="XMLBlue"/>
          <w:sz w:val="22"/>
          <w:highlight w:val="white"/>
        </w:rPr>
        <w:t>="</w:t>
      </w:r>
      <w:r w:rsidR="00DB020D" w:rsidRPr="006477F8">
        <w:rPr>
          <w:rStyle w:val="XMLBlack"/>
          <w:sz w:val="22"/>
          <w:highlight w:val="white"/>
        </w:rPr>
        <w:t>201105</w:t>
      </w:r>
      <w:r w:rsidRPr="006477F8">
        <w:rPr>
          <w:rStyle w:val="XMLBlack"/>
          <w:sz w:val="22"/>
          <w:highlight w:val="white"/>
        </w:rPr>
        <w:t>17</w:t>
      </w:r>
      <w:r w:rsidR="00B43C1C" w:rsidRPr="006477F8">
        <w:rPr>
          <w:rStyle w:val="XMLBlack"/>
          <w:sz w:val="22"/>
          <w:highlight w:val="white"/>
        </w:rPr>
        <w:t>150216</w:t>
      </w:r>
      <w:r w:rsidRPr="006477F8">
        <w:rPr>
          <w:rStyle w:val="XMLBlue"/>
          <w:sz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376" w:name="_Ref292283003"/>
      <w:bookmarkStart w:id="377" w:name="_Ref292283008"/>
      <w:bookmarkStart w:id="378" w:name="_Toc122512866"/>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376"/>
      <w:bookmarkEnd w:id="377"/>
      <w:bookmarkEnd w:id="378"/>
    </w:p>
    <w:p w14:paraId="0B302424" w14:textId="77777777" w:rsidR="0077747B" w:rsidRDefault="0077747B" w:rsidP="005C57BE">
      <w:pPr>
        <w:keepNext/>
        <w:rPr>
          <w:highlight w:val="white"/>
        </w:rPr>
      </w:pPr>
    </w:p>
    <w:p w14:paraId="0A4DFEB9" w14:textId="262936A1"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ta, jossa ne ovat aina ajantasaisia, codeSystemVersion on sanomassa aina lääketietokannan versionumero.</w:t>
      </w:r>
      <w:r w:rsidR="0004005E">
        <w:t xml:space="preserve"> </w:t>
      </w:r>
      <w:r>
        <w:t xml:space="preserve">Lääketietokannan versio ilmoitetaan muodossa </w:t>
      </w:r>
      <w:proofErr w:type="gramStart"/>
      <w:r>
        <w:t>vuosiluku.versio</w:t>
      </w:r>
      <w:proofErr w:type="gramEnd"/>
      <w:r>
        <w:t xml:space="preserve">.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kuulumattomalla valmisteella</w:t>
      </w:r>
      <w:r>
        <w:t xml:space="preserve"> jolla on ATC-koodi (esim. potilaskohtainen erityislupavalmiste), </w:t>
      </w:r>
      <w:r w:rsidR="0051407F">
        <w:t>ATC-koodi</w:t>
      </w:r>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t>&lt;</w:t>
      </w:r>
      <w:r w:rsidRPr="0040232F">
        <w:rPr>
          <w:rStyle w:val="XMLDarkRed"/>
          <w:sz w:val="22"/>
          <w:highlight w:val="white"/>
        </w:rPr>
        <w:t>code</w:t>
      </w:r>
      <w:r w:rsidRPr="0040232F">
        <w:rPr>
          <w:rStyle w:val="XMLRed"/>
          <w:sz w:val="22"/>
          <w:highlight w:val="white"/>
        </w:rPr>
        <w:t xml:space="preserve"> code</w:t>
      </w:r>
      <w:r w:rsidRPr="0040232F">
        <w:rPr>
          <w:rStyle w:val="XMLBlue"/>
          <w:sz w:val="22"/>
          <w:highlight w:val="white"/>
        </w:rPr>
        <w:t>="</w:t>
      </w:r>
      <w:r w:rsidRPr="0040232F">
        <w:rPr>
          <w:rStyle w:val="XMLBlack"/>
          <w:sz w:val="22"/>
          <w:highlight w:val="white"/>
        </w:rPr>
        <w:t>J01CE02</w:t>
      </w:r>
      <w:r w:rsidRPr="0040232F">
        <w:rPr>
          <w:rStyle w:val="XMLBlue"/>
          <w:sz w:val="22"/>
          <w:highlight w:val="white"/>
        </w:rPr>
        <w:t>"</w:t>
      </w:r>
      <w:r w:rsidRPr="0040232F">
        <w:rPr>
          <w:rStyle w:val="XMLRed"/>
          <w:sz w:val="22"/>
          <w:highlight w:val="white"/>
        </w:rPr>
        <w:t xml:space="preserve"> codeSystem</w:t>
      </w:r>
      <w:r w:rsidRPr="0040232F">
        <w:rPr>
          <w:rStyle w:val="XMLBlue"/>
          <w:sz w:val="22"/>
          <w:highlight w:val="white"/>
        </w:rPr>
        <w:t>="</w:t>
      </w:r>
      <w:r w:rsidRPr="0040232F">
        <w:rPr>
          <w:rStyle w:val="XMLBlack"/>
          <w:sz w:val="22"/>
          <w:highlight w:val="white"/>
        </w:rPr>
        <w:t>1.2.246.537.6.32</w:t>
      </w:r>
      <w:r w:rsidRPr="0040232F">
        <w:rPr>
          <w:rStyle w:val="XMLBlue"/>
          <w:sz w:val="22"/>
          <w:highlight w:val="white"/>
        </w:rPr>
        <w:t>"</w:t>
      </w:r>
      <w:r w:rsidRPr="0040232F">
        <w:rPr>
          <w:rStyle w:val="XMLRed"/>
          <w:sz w:val="22"/>
          <w:highlight w:val="white"/>
        </w:rPr>
        <w:t xml:space="preserve"> codeSystemName</w:t>
      </w:r>
      <w:r w:rsidRPr="0040232F">
        <w:rPr>
          <w:rStyle w:val="XMLBlue"/>
          <w:sz w:val="22"/>
          <w:highlight w:val="white"/>
        </w:rPr>
        <w:t>="</w:t>
      </w:r>
      <w:r w:rsidR="00DA5FEC" w:rsidRPr="0040232F">
        <w:rPr>
          <w:rStyle w:val="XMLBlack"/>
          <w:sz w:val="22"/>
          <w:highlight w:val="white"/>
        </w:rPr>
        <w:t>Lääkelaitos - ATC Luokitus</w:t>
      </w:r>
      <w:r w:rsidRPr="0040232F">
        <w:rPr>
          <w:rStyle w:val="XMLBlue"/>
          <w:sz w:val="22"/>
          <w:highlight w:val="white"/>
        </w:rPr>
        <w:t>"</w:t>
      </w:r>
      <w:r w:rsidR="00B377AA" w:rsidRPr="0040232F">
        <w:rPr>
          <w:rStyle w:val="XMLBlue"/>
          <w:sz w:val="22"/>
          <w:highlight w:val="white"/>
        </w:rPr>
        <w:t xml:space="preserve"> </w:t>
      </w:r>
      <w:r w:rsidRPr="0040232F">
        <w:rPr>
          <w:rStyle w:val="XMLRed"/>
          <w:sz w:val="22"/>
          <w:highlight w:val="white"/>
        </w:rPr>
        <w:t>codeSystemVersion</w:t>
      </w:r>
      <w:r w:rsidRPr="0040232F">
        <w:rPr>
          <w:rStyle w:val="XMLBlue"/>
          <w:sz w:val="22"/>
          <w:highlight w:val="white"/>
        </w:rPr>
        <w:t>="</w:t>
      </w:r>
      <w:r w:rsidR="004B2369" w:rsidRPr="0040232F">
        <w:rPr>
          <w:rStyle w:val="XMLBlack"/>
          <w:sz w:val="22"/>
          <w:highlight w:val="white"/>
        </w:rPr>
        <w:t>2009.01</w:t>
      </w:r>
      <w:r w:rsidR="00DA5FEC" w:rsidRPr="0040232F">
        <w:rPr>
          <w:rStyle w:val="XMLBlack"/>
          <w:sz w:val="22"/>
          <w:highlight w:val="white"/>
        </w:rPr>
        <w:t>8</w:t>
      </w:r>
      <w:r w:rsidRPr="0040232F">
        <w:rPr>
          <w:rStyle w:val="XMLBlue"/>
          <w:sz w:val="22"/>
          <w:highlight w:val="white"/>
        </w:rPr>
        <w:t>"</w:t>
      </w:r>
      <w:r w:rsidR="00B377AA" w:rsidRPr="0040232F">
        <w:rPr>
          <w:rStyle w:val="XMLRed"/>
          <w:sz w:val="22"/>
          <w:highlight w:val="white"/>
        </w:rPr>
        <w:t xml:space="preserve"> </w:t>
      </w:r>
      <w:r w:rsidRPr="0040232F">
        <w:rPr>
          <w:rStyle w:val="XMLRed"/>
          <w:sz w:val="22"/>
          <w:highlight w:val="white"/>
        </w:rPr>
        <w:t>displayName</w:t>
      </w:r>
      <w:r w:rsidRPr="0040232F">
        <w:rPr>
          <w:rStyle w:val="XMLBlue"/>
          <w:sz w:val="22"/>
          <w:highlight w:val="white"/>
        </w:rPr>
        <w:t>="</w:t>
      </w:r>
      <w:r w:rsidR="004B2369" w:rsidRPr="0040232F">
        <w:rPr>
          <w:rStyle w:val="XMLBlack"/>
          <w:sz w:val="22"/>
          <w:highlight w:val="white"/>
        </w:rPr>
        <w:t>Fenoksimetyylipenisilliini</w:t>
      </w:r>
      <w:r w:rsidRPr="0040232F">
        <w:rPr>
          <w:rStyle w:val="XMLBlue"/>
          <w:sz w:val="22"/>
          <w:highlight w:val="white"/>
        </w:rPr>
        <w:t>"</w:t>
      </w:r>
      <w:r w:rsidR="000C512B" w:rsidRPr="0040232F">
        <w:rPr>
          <w:rStyle w:val="XMLBlue"/>
          <w:sz w:val="22"/>
          <w:highlight w:val="white"/>
        </w:rPr>
        <w:t>/</w:t>
      </w:r>
      <w:r w:rsidRPr="0040232F">
        <w:rPr>
          <w:rStyle w:val="XMLBlue"/>
          <w:sz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00D32773">
        <w:rPr>
          <w:rStyle w:val="XMLBlue"/>
          <w:sz w:val="22"/>
          <w:highlight w:val="white"/>
        </w:rPr>
        <w:t>&lt;</w:t>
      </w:r>
      <w:r w:rsidRPr="00D32773">
        <w:rPr>
          <w:rStyle w:val="XMLBrown"/>
          <w:sz w:val="22"/>
          <w:highlight w:val="white"/>
        </w:rPr>
        <w:t>name</w:t>
      </w:r>
      <w:r w:rsidRPr="00D32773">
        <w:rPr>
          <w:rStyle w:val="XMLBlue"/>
          <w:sz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3E525E1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w:t>
      </w:r>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consumable</w:t>
      </w:r>
      <w:proofErr w:type="gramEnd"/>
      <w:r w:rsidRPr="006477F8">
        <w:rPr>
          <w:rFonts w:ascii="Arial" w:hAnsi="Arial" w:cs="Arial"/>
          <w:color w:val="0000FF"/>
          <w:sz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006477F8">
        <w:rPr>
          <w:rFonts w:ascii="Arial" w:hAnsi="Arial" w:cs="Arial"/>
          <w:color w:val="0000FF"/>
          <w:sz w:val="22"/>
          <w:highlight w:val="white"/>
          <w:lang w:val="en-GB"/>
        </w:rPr>
        <w:t xml:space="preserve">         &lt;</w:t>
      </w:r>
      <w:proofErr w:type="gramStart"/>
      <w:r w:rsidRPr="006477F8">
        <w:rPr>
          <w:rFonts w:ascii="Arial" w:hAnsi="Arial" w:cs="Arial"/>
          <w:color w:val="800000"/>
          <w:sz w:val="22"/>
          <w:highlight w:val="white"/>
          <w:lang w:val="en-GB"/>
        </w:rPr>
        <w:t>manufacturedProduct</w:t>
      </w:r>
      <w:proofErr w:type="gramEnd"/>
      <w:r w:rsidRPr="006477F8">
        <w:rPr>
          <w:rFonts w:ascii="Arial" w:hAnsi="Arial" w:cs="Arial"/>
          <w:color w:val="0000FF"/>
          <w:sz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manufacturedMaterial</w:t>
      </w:r>
      <w:proofErr w:type="gramEnd"/>
      <w:r w:rsidRPr="006477F8">
        <w:rPr>
          <w:rFonts w:ascii="Arial" w:hAnsi="Arial" w:cs="Arial"/>
          <w:color w:val="0000FF"/>
          <w:sz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DUODERM EXTRA THIN 10X10CM</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manufacturedMaterial</w:t>
      </w:r>
      <w:r w:rsidRPr="006477F8">
        <w:rPr>
          <w:rFonts w:ascii="Arial" w:hAnsi="Arial" w:cs="Arial"/>
          <w:color w:val="0000FF"/>
          <w:sz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manufacturedProduct</w:t>
      </w:r>
      <w:r w:rsidRPr="006477F8">
        <w:rPr>
          <w:rFonts w:ascii="Arial" w:hAnsi="Arial" w:cs="Arial"/>
          <w:color w:val="0000FF"/>
          <w:sz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consumable</w:t>
      </w:r>
      <w:r w:rsidRPr="006477F8">
        <w:rPr>
          <w:rFonts w:ascii="Arial" w:hAnsi="Arial" w:cs="Arial"/>
          <w:color w:val="0000FF"/>
          <w:sz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379" w:name="_Toc122512867"/>
      <w:r>
        <w:t>Toimitettu kokonaismäärä ja jäljellä oleva määrä</w:t>
      </w:r>
      <w:bookmarkEnd w:id="379"/>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ue"/>
          <w:sz w:val="22"/>
          <w:highlight w:val="white"/>
        </w:rPr>
        <w:t>&lt;</w:t>
      </w:r>
      <w:r w:rsidRPr="006477F8">
        <w:rPr>
          <w:rStyle w:val="XMLDarkRed"/>
          <w:sz w:val="22"/>
          <w:highlight w:val="white"/>
        </w:rPr>
        <w:t>observation</w:t>
      </w:r>
      <w:r w:rsidRPr="006477F8">
        <w:rPr>
          <w:rStyle w:val="XMLRed"/>
          <w:sz w:val="22"/>
          <w:highlight w:val="white"/>
        </w:rPr>
        <w:t xml:space="preserve"> classCode</w:t>
      </w:r>
      <w:r w:rsidRPr="006477F8">
        <w:rPr>
          <w:rStyle w:val="XMLBlue"/>
          <w:sz w:val="22"/>
          <w:highlight w:val="white"/>
        </w:rPr>
        <w:t>="</w:t>
      </w:r>
      <w:r w:rsidRPr="006477F8">
        <w:rPr>
          <w:rStyle w:val="XMLBlack"/>
          <w:sz w:val="22"/>
          <w:highlight w:val="white"/>
        </w:rPr>
        <w:t>OBS</w:t>
      </w:r>
      <w:r w:rsidRPr="006477F8">
        <w:rPr>
          <w:rStyle w:val="XMLBlue"/>
          <w:sz w:val="22"/>
          <w:highlight w:val="white"/>
        </w:rPr>
        <w:t>"</w:t>
      </w:r>
      <w:r w:rsidR="000C512B">
        <w:rPr>
          <w:rStyle w:val="XMLRed"/>
          <w:sz w:val="22"/>
          <w:highlight w:val="white"/>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102</w:t>
      </w:r>
      <w:r w:rsidRPr="006477F8">
        <w:rPr>
          <w:rStyle w:val="XMLBlue"/>
          <w:sz w:val="22"/>
          <w:highlight w:val="white"/>
          <w:lang w:val="nl-NL"/>
        </w:rPr>
        <w:t>"</w:t>
      </w:r>
      <w:r w:rsidR="000C512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C512B">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Pr="00D32773">
        <w:rPr>
          <w:rStyle w:val="XMLBlack"/>
          <w:sz w:val="22"/>
          <w:highlight w:val="white"/>
          <w:lang w:val="nl-NL"/>
        </w:rPr>
        <w:t>Lääkityslista</w:t>
      </w:r>
      <w:r w:rsidRPr="00D32773">
        <w:rPr>
          <w:rStyle w:val="XMLBlue"/>
          <w:sz w:val="22"/>
          <w:highlight w:val="white"/>
          <w:lang w:val="nl-NL"/>
        </w:rPr>
        <w:t>"</w:t>
      </w:r>
      <w:r w:rsidR="000C512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toimitettu määrä</w:t>
      </w:r>
      <w:r w:rsidRPr="00D32773">
        <w:rPr>
          <w:rStyle w:val="XMLBlue"/>
          <w:sz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Blue"/>
          <w:sz w:val="22"/>
          <w:highlight w:val="white"/>
          <w:lang w:val="en-GB"/>
        </w:rPr>
        <w:t xml:space="preserve"> </w:t>
      </w:r>
      <w:r w:rsidRPr="006477F8">
        <w:rPr>
          <w:rStyle w:val="XMLRed"/>
          <w:sz w:val="22"/>
          <w:highlight w:val="white"/>
          <w:lang w:val="en-GB"/>
        </w:rPr>
        <w:t>value</w:t>
      </w:r>
      <w:r w:rsidRPr="006477F8">
        <w:rPr>
          <w:rStyle w:val="XMLBlue"/>
          <w:sz w:val="22"/>
          <w:highlight w:val="white"/>
          <w:lang w:val="en-GB"/>
        </w:rPr>
        <w:t>="</w:t>
      </w:r>
      <w:r w:rsidR="00124315" w:rsidRPr="006477F8">
        <w:rPr>
          <w:rStyle w:val="XMLBlue"/>
          <w:color w:val="auto"/>
          <w:sz w:val="22"/>
          <w:highlight w:val="white"/>
          <w:lang w:val="en-GB"/>
        </w:rPr>
        <w:t>30</w:t>
      </w:r>
      <w:r w:rsidRPr="006477F8">
        <w:rPr>
          <w:rStyle w:val="XMLBlue"/>
          <w:sz w:val="22"/>
          <w:highlight w:val="white"/>
          <w:lang w:val="en-GB"/>
        </w:rPr>
        <w:t>"</w:t>
      </w:r>
      <w:r w:rsidR="00510DEB">
        <w:rPr>
          <w:rStyle w:val="XMLRed"/>
          <w:sz w:val="22"/>
          <w:highlight w:val="white"/>
          <w:lang w:val="en-GB"/>
        </w:rPr>
        <w:t xml:space="preserve"> </w:t>
      </w:r>
      <w:r w:rsidRPr="00D32773">
        <w:rPr>
          <w:rStyle w:val="XMLRed"/>
          <w:sz w:val="22"/>
          <w:highlight w:val="white"/>
          <w:lang w:val="en-US"/>
        </w:rPr>
        <w:t>unit</w:t>
      </w:r>
      <w:r w:rsidRPr="00D32773">
        <w:rPr>
          <w:rStyle w:val="XMLBlue"/>
          <w:sz w:val="22"/>
          <w:highlight w:val="white"/>
          <w:lang w:val="en-US"/>
        </w:rPr>
        <w:t>="</w:t>
      </w:r>
      <w:r w:rsidR="00124315" w:rsidRPr="00D32773">
        <w:rPr>
          <w:rStyle w:val="XMLBlue"/>
          <w:color w:val="auto"/>
          <w:sz w:val="22"/>
          <w:highlight w:val="white"/>
          <w:lang w:val="en-US"/>
        </w:rPr>
        <w:t>fol</w:t>
      </w:r>
      <w:r w:rsidRPr="00D32773">
        <w:rPr>
          <w:rStyle w:val="XMLBlue"/>
          <w:sz w:val="22"/>
          <w:highlight w:val="white"/>
          <w:lang w:val="en-US"/>
        </w:rPr>
        <w:t>"</w:t>
      </w:r>
      <w:r w:rsidR="00510DEB" w:rsidRPr="00D32773">
        <w:rPr>
          <w:rStyle w:val="XMLBlue"/>
          <w:sz w:val="22"/>
          <w:highlight w:val="white"/>
          <w:lang w:val="en-US"/>
        </w:rPr>
        <w:t>/</w:t>
      </w:r>
      <w:r w:rsidRPr="00D32773">
        <w:rPr>
          <w:rStyle w:val="XMLBlue"/>
          <w:sz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&lt;</w:t>
      </w:r>
      <w:r w:rsidRPr="00D32773">
        <w:rPr>
          <w:rStyle w:val="XMLDarkRed"/>
          <w:sz w:val="22"/>
          <w:highlight w:val="white"/>
        </w:rPr>
        <w:t>observation</w:t>
      </w:r>
      <w:r w:rsidRPr="00D32773">
        <w:rPr>
          <w:rStyle w:val="XMLRed"/>
          <w:sz w:val="22"/>
          <w:highlight w:val="white"/>
        </w:rPr>
        <w:t xml:space="preserve"> classCode</w:t>
      </w:r>
      <w:r w:rsidRPr="00D32773">
        <w:rPr>
          <w:rStyle w:val="XMLBlue"/>
          <w:sz w:val="22"/>
          <w:highlight w:val="white"/>
        </w:rPr>
        <w:t>="</w:t>
      </w:r>
      <w:r w:rsidRPr="00D32773">
        <w:rPr>
          <w:rStyle w:val="XMLBlack"/>
          <w:sz w:val="22"/>
          <w:highlight w:val="white"/>
        </w:rPr>
        <w:t>OBS</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moodCode</w:t>
      </w:r>
      <w:r w:rsidRPr="00D32773">
        <w:rPr>
          <w:rStyle w:val="XMLBlue"/>
          <w:sz w:val="22"/>
          <w:highlight w:val="white"/>
        </w:rPr>
        <w:t>="</w:t>
      </w:r>
      <w:r w:rsidRPr="00D32773">
        <w:rPr>
          <w:rStyle w:val="XMLBlack"/>
          <w:sz w:val="22"/>
          <w:highlight w:val="white"/>
        </w:rPr>
        <w:t>EVN</w:t>
      </w:r>
      <w:r w:rsidRPr="00D32773">
        <w:rPr>
          <w:rStyle w:val="XMLBlue"/>
          <w:sz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102</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w:t>
      </w:r>
      <w:r w:rsidRPr="00D32773">
        <w:rPr>
          <w:rStyle w:val="XMLBlue"/>
          <w:sz w:val="22"/>
          <w:highlight w:val="white"/>
        </w:rPr>
        <w:t>="</w:t>
      </w:r>
      <w:r w:rsidRPr="00D32773">
        <w:rPr>
          <w:rStyle w:val="XMLBlack"/>
          <w:sz w:val="22"/>
          <w:highlight w:val="white"/>
        </w:rPr>
        <w:t>1.2.246.537.6.12.2002.126</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codeSystemName</w:t>
      </w:r>
      <w:r w:rsidRPr="00D32773">
        <w:rPr>
          <w:rStyle w:val="XMLBlue"/>
          <w:sz w:val="22"/>
          <w:highlight w:val="white"/>
        </w:rPr>
        <w:t>="</w:t>
      </w:r>
      <w:r w:rsidRPr="00D32773">
        <w:rPr>
          <w:rStyle w:val="XMLBlack"/>
          <w:sz w:val="22"/>
          <w:highlight w:val="white"/>
        </w:rPr>
        <w:t>Lääkityslista</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Pr="00D32773">
        <w:rPr>
          <w:rStyle w:val="XMLBlack"/>
          <w:sz w:val="22"/>
          <w:highlight w:val="white"/>
        </w:rPr>
        <w:t>toimitettu määrä</w:t>
      </w:r>
      <w:r w:rsidRPr="00D32773">
        <w:rPr>
          <w:rStyle w:val="XMLBlue"/>
          <w:sz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Red"/>
          <w:sz w:val="22"/>
          <w:highlight w:val="white"/>
          <w:lang w:val="en-GB"/>
        </w:rPr>
        <w:t xml:space="preserve"> </w:t>
      </w:r>
      <w:r w:rsidRPr="006477F8">
        <w:rPr>
          <w:rStyle w:val="XMLRed"/>
          <w:sz w:val="22"/>
          <w:highlight w:val="white"/>
          <w:lang w:val="en-GB"/>
        </w:rPr>
        <w:t>unit</w:t>
      </w:r>
      <w:r w:rsidRPr="006477F8">
        <w:rPr>
          <w:rStyle w:val="XMLBlue"/>
          <w:sz w:val="22"/>
          <w:highlight w:val="white"/>
          <w:lang w:val="en-GB"/>
        </w:rPr>
        <w:t>="</w:t>
      </w:r>
      <w:r w:rsidRPr="006477F8">
        <w:rPr>
          <w:rStyle w:val="XMLBlue"/>
          <w:color w:val="auto"/>
          <w:sz w:val="22"/>
          <w:highlight w:val="white"/>
          <w:lang w:val="en-GB"/>
        </w:rPr>
        <w:t>fol</w:t>
      </w:r>
      <w:r w:rsidRPr="006477F8">
        <w:rPr>
          <w:rStyle w:val="XMLBlue"/>
          <w:sz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3x21</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006477F8">
        <w:rPr>
          <w:rStyle w:val="XMLBlue"/>
          <w:sz w:val="22"/>
          <w:highlight w:val="white"/>
          <w:lang w:val="en-GB"/>
        </w:rPr>
        <w:t>&lt;/</w:t>
      </w:r>
      <w:r w:rsidR="00124315" w:rsidRPr="006477F8">
        <w:rPr>
          <w:rStyle w:val="XMLBrown"/>
          <w:sz w:val="22"/>
          <w:highlight w:val="white"/>
          <w:lang w:val="en-GB"/>
        </w:rPr>
        <w:t>translation</w:t>
      </w:r>
      <w:r w:rsidR="00124315" w:rsidRPr="006477F8">
        <w:rPr>
          <w:rStyle w:val="XMLBlue"/>
          <w:sz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008F1D9E">
        <w:rPr>
          <w:rStyle w:val="XMLBlue"/>
          <w:sz w:val="22"/>
          <w:highlight w:val="white"/>
        </w:rPr>
        <w:t>&lt;/</w:t>
      </w:r>
      <w:r w:rsidRPr="008F1D9E">
        <w:rPr>
          <w:rStyle w:val="XMLBrown"/>
          <w:sz w:val="22"/>
          <w:highlight w:val="white"/>
        </w:rPr>
        <w:t>value</w:t>
      </w:r>
      <w:r w:rsidRPr="008F1D9E">
        <w:rPr>
          <w:rStyle w:val="XMLBlue"/>
          <w:sz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F1D9E">
        <w:rPr>
          <w:rStyle w:val="XMLBlue"/>
          <w:sz w:val="22"/>
          <w:highlight w:val="white"/>
        </w:rPr>
        <w:t>&lt;/</w:t>
      </w:r>
      <w:r w:rsidRPr="008F1D9E">
        <w:rPr>
          <w:rStyle w:val="XMLDarkRed"/>
          <w:sz w:val="22"/>
          <w:highlight w:val="white"/>
        </w:rPr>
        <w:t>observation</w:t>
      </w:r>
      <w:r w:rsidRPr="008F1D9E">
        <w:rPr>
          <w:rStyle w:val="XMLBlue"/>
          <w:sz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125DA3">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code</w:t>
      </w:r>
      <w:r w:rsidRPr="006477F8">
        <w:rPr>
          <w:rStyle w:val="XMLRed"/>
          <w:sz w:val="22"/>
          <w:highlight w:val="white"/>
          <w:lang w:val="en-GB"/>
        </w:rPr>
        <w:t xml:space="preserve"> </w:t>
      </w:r>
      <w:r w:rsidRPr="008F1D9E">
        <w:rPr>
          <w:rStyle w:val="XMLRed"/>
          <w:sz w:val="22"/>
          <w:highlight w:val="white"/>
          <w:lang w:val="en-GB"/>
        </w:rPr>
        <w:t>code</w:t>
      </w:r>
      <w:r w:rsidRPr="008F1D9E">
        <w:rPr>
          <w:rStyle w:val="XMLBlue"/>
          <w:sz w:val="22"/>
          <w:highlight w:val="white"/>
          <w:lang w:val="en-GB"/>
        </w:rPr>
        <w:t>="</w:t>
      </w:r>
      <w:r w:rsidRPr="008F1D9E">
        <w:rPr>
          <w:rStyle w:val="XMLBlack"/>
          <w:sz w:val="22"/>
          <w:highlight w:val="white"/>
          <w:lang w:val="en-GB"/>
        </w:rPr>
        <w:t>102</w:t>
      </w:r>
      <w:r w:rsidRPr="008F1D9E">
        <w:rPr>
          <w:rStyle w:val="XMLBlue"/>
          <w:sz w:val="22"/>
          <w:highlight w:val="white"/>
          <w:lang w:val="en-GB"/>
        </w:rPr>
        <w:t>"</w:t>
      </w:r>
      <w:r w:rsidRPr="008F1D9E">
        <w:rPr>
          <w:rStyle w:val="XMLRed"/>
          <w:sz w:val="22"/>
          <w:highlight w:val="white"/>
          <w:lang w:val="en-GB"/>
        </w:rPr>
        <w:t>codeSystem</w:t>
      </w:r>
      <w:r w:rsidRPr="008F1D9E">
        <w:rPr>
          <w:rStyle w:val="XMLBlue"/>
          <w:sz w:val="22"/>
          <w:highlight w:val="white"/>
          <w:lang w:val="en-GB"/>
        </w:rPr>
        <w:t>="</w:t>
      </w:r>
      <w:r w:rsidRPr="008F1D9E">
        <w:rPr>
          <w:rStyle w:val="XMLBlack"/>
          <w:sz w:val="22"/>
          <w:highlight w:val="white"/>
          <w:lang w:val="en-GB"/>
        </w:rPr>
        <w:t>1.2.246.537.6.12.2002.126</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codeSystemName</w:t>
      </w:r>
      <w:r w:rsidRPr="008F1D9E">
        <w:rPr>
          <w:rStyle w:val="XMLBlue"/>
          <w:sz w:val="22"/>
          <w:highlight w:val="white"/>
          <w:lang w:val="en-GB"/>
        </w:rPr>
        <w:t>="</w:t>
      </w:r>
      <w:r w:rsidRPr="008F1D9E">
        <w:rPr>
          <w:rStyle w:val="XMLBlack"/>
          <w:sz w:val="22"/>
          <w:highlight w:val="white"/>
          <w:lang w:val="en-GB"/>
        </w:rPr>
        <w:t>Lääkityslista</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displayName</w:t>
      </w:r>
      <w:r w:rsidRPr="008F1D9E">
        <w:rPr>
          <w:rStyle w:val="XMLBlue"/>
          <w:sz w:val="22"/>
          <w:highlight w:val="white"/>
          <w:lang w:val="en-GB"/>
        </w:rPr>
        <w:t>="</w:t>
      </w:r>
      <w:r w:rsidRPr="008F1D9E">
        <w:rPr>
          <w:rStyle w:val="XMLBlack"/>
          <w:sz w:val="22"/>
          <w:highlight w:val="white"/>
          <w:lang w:val="en-GB"/>
        </w:rPr>
        <w:t>toimitettu määrä</w:t>
      </w:r>
      <w:r w:rsidRPr="008F1D9E">
        <w:rPr>
          <w:rStyle w:val="XMLBlue"/>
          <w:sz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006477F8">
        <w:rPr>
          <w:rStyle w:val="XMLBlue"/>
          <w:sz w:val="22"/>
          <w:highlight w:val="white"/>
          <w:lang w:val="en-US"/>
        </w:rPr>
        <w:t>&lt;</w:t>
      </w:r>
      <w:proofErr w:type="gramStart"/>
      <w:r w:rsidRPr="006477F8">
        <w:rPr>
          <w:rStyle w:val="XMLBrown"/>
          <w:sz w:val="22"/>
          <w:highlight w:val="white"/>
          <w:lang w:val="en-US"/>
        </w:rPr>
        <w:t>text</w:t>
      </w:r>
      <w:r w:rsidRPr="006477F8">
        <w:rPr>
          <w:rStyle w:val="XMLRed"/>
          <w:sz w:val="22"/>
          <w:highlight w:val="white"/>
          <w:lang w:val="en-US"/>
        </w:rPr>
        <w:t>&gt;</w:t>
      </w:r>
      <w:proofErr w:type="gramEnd"/>
      <w:r w:rsidR="00B46357" w:rsidRPr="006477F8">
        <w:rPr>
          <w:rStyle w:val="XMLRed"/>
          <w:color w:val="auto"/>
          <w:sz w:val="22"/>
          <w:lang w:val="en-US"/>
        </w:rPr>
        <w:t>10X500IU+</w:t>
      </w:r>
      <w:r w:rsidR="006E7F93" w:rsidRPr="006477F8">
        <w:rPr>
          <w:rStyle w:val="XMLRed"/>
          <w:color w:val="auto"/>
          <w:sz w:val="22"/>
          <w:lang w:val="en-US"/>
        </w:rPr>
        <w:t>5 ml</w:t>
      </w:r>
      <w:r w:rsidRPr="006477F8">
        <w:rPr>
          <w:rStyle w:val="XMLBlue"/>
          <w:sz w:val="22"/>
          <w:highlight w:val="white"/>
          <w:lang w:val="en-US"/>
        </w:rPr>
        <w:t>&lt;/</w:t>
      </w:r>
      <w:r w:rsidRPr="006477F8">
        <w:rPr>
          <w:rStyle w:val="XMLBrown"/>
          <w:sz w:val="22"/>
          <w:highlight w:val="white"/>
          <w:lang w:val="en-US"/>
        </w:rPr>
        <w:t>text</w:t>
      </w:r>
      <w:r w:rsidRPr="006477F8">
        <w:rPr>
          <w:rStyle w:val="XMLBlue"/>
          <w:sz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380" w:name="_Toc122512868"/>
      <w:r>
        <w:t>Toimitettava pakkauskoko ja pakkausten lukumäärä</w:t>
      </w:r>
      <w:bookmarkEnd w:id="380"/>
    </w:p>
    <w:p w14:paraId="35D56F2B" w14:textId="77777777" w:rsidR="0077747B" w:rsidRDefault="0077747B"/>
    <w:p w14:paraId="41748403" w14:textId="77777777" w:rsidR="0077747B" w:rsidRDefault="0077747B">
      <w:r>
        <w:t>Toimitettavan lääkkeen määrään ja pakkauksiin liittyvät tiedot ilmoitetaan supply-</w:t>
      </w:r>
      <w:proofErr w:type="gramStart"/>
      <w:r>
        <w:t>act:issä</w:t>
      </w:r>
      <w:proofErr w:type="gramEnd"/>
      <w:r>
        <w:t xml:space="preserve">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supply</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SPLY</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8F1D9E">
        <w:rPr>
          <w:rStyle w:val="XMLBlue"/>
          <w:sz w:val="22"/>
          <w:highlight w:val="white"/>
        </w:rPr>
        <w:t>&lt;</w:t>
      </w:r>
      <w:r w:rsidRPr="008F1D9E">
        <w:rPr>
          <w:rStyle w:val="XMLDarkRed"/>
          <w:sz w:val="22"/>
          <w:highlight w:val="white"/>
        </w:rPr>
        <w:t>repeatNumber</w:t>
      </w:r>
      <w:r w:rsidRPr="008F1D9E">
        <w:rPr>
          <w:rStyle w:val="XMLRed"/>
          <w:sz w:val="22"/>
          <w:highlight w:val="white"/>
        </w:rPr>
        <w:t xml:space="preserve"> value</w:t>
      </w:r>
      <w:r w:rsidRPr="008F1D9E">
        <w:rPr>
          <w:rStyle w:val="XMLBlue"/>
          <w:sz w:val="22"/>
          <w:highlight w:val="white"/>
        </w:rPr>
        <w:t>="</w:t>
      </w:r>
      <w:r w:rsidRPr="008F1D9E">
        <w:rPr>
          <w:rStyle w:val="XMLBlack"/>
          <w:sz w:val="22"/>
          <w:highlight w:val="white"/>
        </w:rPr>
        <w:t>1</w:t>
      </w:r>
      <w:r w:rsidRPr="008F1D9E">
        <w:rPr>
          <w:rStyle w:val="XMLBlue"/>
          <w:sz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proofErr w:type="gramStart"/>
      <w:r w:rsidRPr="006477F8">
        <w:rPr>
          <w:rStyle w:val="XMLBlue"/>
          <w:sz w:val="22"/>
          <w:highlight w:val="white"/>
        </w:rPr>
        <w:t>&lt;!--</w:t>
      </w:r>
      <w:proofErr w:type="gramEnd"/>
      <w:r w:rsidRPr="006477F8">
        <w:rPr>
          <w:rStyle w:val="XMLGray50"/>
          <w:sz w:val="22"/>
          <w:highlight w:val="white"/>
        </w:rPr>
        <w:t xml:space="preserve"> pakkauskoko value attribuutissa, pakkauskoon yksikkö unit attribuutissa </w:t>
      </w:r>
      <w:r w:rsidRPr="006477F8">
        <w:rPr>
          <w:rStyle w:val="XMLBlue"/>
          <w:sz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006477F8">
        <w:rPr>
          <w:rStyle w:val="XMLBlue"/>
          <w:sz w:val="22"/>
          <w:highlight w:val="white"/>
        </w:rPr>
        <w:t>&lt;</w:t>
      </w:r>
      <w:r w:rsidRPr="006477F8">
        <w:rPr>
          <w:rStyle w:val="XMLDarkRed"/>
          <w:sz w:val="22"/>
          <w:highlight w:val="white"/>
        </w:rPr>
        <w:t>quantity</w:t>
      </w:r>
      <w:r w:rsidRPr="006477F8">
        <w:rPr>
          <w:rStyle w:val="XMLRed"/>
          <w:sz w:val="22"/>
          <w:highlight w:val="white"/>
        </w:rPr>
        <w:t xml:space="preserve"> value</w:t>
      </w:r>
      <w:r w:rsidRPr="006477F8">
        <w:rPr>
          <w:rStyle w:val="XMLBlue"/>
          <w:sz w:val="22"/>
          <w:highlight w:val="white"/>
        </w:rPr>
        <w:t>="</w:t>
      </w:r>
      <w:r w:rsidR="00060CD8" w:rsidRPr="006477F8">
        <w:rPr>
          <w:rStyle w:val="XMLBlack"/>
          <w:sz w:val="22"/>
          <w:highlight w:val="white"/>
        </w:rPr>
        <w:t>21</w:t>
      </w:r>
      <w:r w:rsidRPr="006477F8">
        <w:rPr>
          <w:rStyle w:val="XMLBlue"/>
          <w:sz w:val="22"/>
          <w:highlight w:val="white"/>
        </w:rPr>
        <w:t>"</w:t>
      </w:r>
      <w:r w:rsidRPr="006477F8">
        <w:rPr>
          <w:rStyle w:val="XMLRed"/>
          <w:sz w:val="22"/>
          <w:highlight w:val="white"/>
        </w:rPr>
        <w:t xml:space="preserve"> unit</w:t>
      </w:r>
      <w:r w:rsidRPr="006477F8">
        <w:rPr>
          <w:rStyle w:val="XMLBlue"/>
          <w:sz w:val="22"/>
          <w:highlight w:val="white"/>
        </w:rPr>
        <w:t>="</w:t>
      </w:r>
      <w:r w:rsidR="00060CD8" w:rsidRPr="006477F8">
        <w:rPr>
          <w:rStyle w:val="XMLBlack"/>
          <w:sz w:val="22"/>
          <w:highlight w:val="white"/>
        </w:rPr>
        <w:t>fol</w:t>
      </w:r>
      <w:r w:rsidRPr="006477F8">
        <w:rPr>
          <w:rStyle w:val="XMLBlue"/>
          <w:sz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62984">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125</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62984">
        <w:rPr>
          <w:rStyle w:val="XMLBlue"/>
          <w:sz w:val="22"/>
          <w:highlight w:val="white"/>
          <w:lang w:val="nl-NL"/>
        </w:rPr>
        <w:t xml:space="preserve"> </w:t>
      </w:r>
      <w:r w:rsidRPr="008F6762">
        <w:rPr>
          <w:rStyle w:val="XMLRed"/>
          <w:sz w:val="22"/>
          <w:highlight w:val="white"/>
          <w:lang w:val="nl-NL"/>
        </w:rPr>
        <w:t>codeSystemName</w:t>
      </w:r>
      <w:r w:rsidRPr="008F6762">
        <w:rPr>
          <w:rStyle w:val="XMLBlue"/>
          <w:sz w:val="22"/>
          <w:highlight w:val="white"/>
          <w:lang w:val="nl-NL"/>
        </w:rPr>
        <w:t>="</w:t>
      </w:r>
      <w:r w:rsidRPr="008F6762">
        <w:rPr>
          <w:rStyle w:val="XMLBlack"/>
          <w:sz w:val="22"/>
          <w:highlight w:val="white"/>
          <w:lang w:val="nl-NL"/>
        </w:rPr>
        <w:t>Lääkityslista</w:t>
      </w:r>
      <w:r w:rsidRPr="008F6762">
        <w:rPr>
          <w:rStyle w:val="XMLBlue"/>
          <w:sz w:val="22"/>
          <w:highlight w:val="white"/>
          <w:lang w:val="nl-NL"/>
        </w:rPr>
        <w:t>"</w:t>
      </w:r>
      <w:r w:rsidR="00D62984">
        <w:rPr>
          <w:rStyle w:val="XMLRed"/>
          <w:sz w:val="22"/>
          <w:highlight w:val="white"/>
          <w:lang w:val="nl-NL"/>
        </w:rPr>
        <w:t xml:space="preserve"> </w:t>
      </w:r>
      <w:r w:rsidRPr="008F6762">
        <w:rPr>
          <w:rStyle w:val="XMLRed"/>
          <w:sz w:val="22"/>
          <w:highlight w:val="white"/>
          <w:lang w:val="nl-NL"/>
        </w:rPr>
        <w:t>displayName</w:t>
      </w:r>
      <w:r w:rsidRPr="008F6762">
        <w:rPr>
          <w:rStyle w:val="XMLBlue"/>
          <w:sz w:val="22"/>
          <w:highlight w:val="white"/>
          <w:lang w:val="nl-NL"/>
        </w:rPr>
        <w:t>="</w:t>
      </w:r>
      <w:r w:rsidRPr="008F6762">
        <w:rPr>
          <w:rStyle w:val="XMLBlack"/>
          <w:sz w:val="22"/>
          <w:highlight w:val="white"/>
          <w:lang w:val="nl-NL"/>
        </w:rPr>
        <w:t>Pakkauskoon kerroin</w:t>
      </w:r>
      <w:r w:rsidRPr="008F6762">
        <w:rPr>
          <w:rStyle w:val="XMLBlue"/>
          <w:sz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value</w:t>
      </w:r>
      <w:r w:rsidRPr="006477F8">
        <w:rPr>
          <w:rStyle w:val="XMLRed"/>
          <w:sz w:val="22"/>
          <w:highlight w:val="white"/>
          <w:lang w:val="en-US"/>
        </w:rPr>
        <w:t xml:space="preserve"> xsi</w:t>
      </w:r>
      <w:proofErr w:type="gramStart"/>
      <w:r w:rsidRPr="006477F8">
        <w:rPr>
          <w:rStyle w:val="XMLRed"/>
          <w:sz w:val="22"/>
          <w:highlight w:val="white"/>
          <w:lang w:val="en-US"/>
        </w:rPr>
        <w:t>:type</w:t>
      </w:r>
      <w:proofErr w:type="gramEnd"/>
      <w:r w:rsidRPr="006477F8">
        <w:rPr>
          <w:rStyle w:val="XMLBlue"/>
          <w:sz w:val="22"/>
          <w:highlight w:val="white"/>
          <w:lang w:val="en-US"/>
        </w:rPr>
        <w:t>="</w:t>
      </w:r>
      <w:r w:rsidRPr="006477F8">
        <w:rPr>
          <w:rStyle w:val="XMLBlack"/>
          <w:sz w:val="22"/>
          <w:highlight w:val="white"/>
          <w:lang w:val="en-US"/>
        </w:rPr>
        <w:t>INT</w:t>
      </w:r>
      <w:r w:rsidRPr="006477F8">
        <w:rPr>
          <w:rStyle w:val="XMLBlue"/>
          <w:sz w:val="22"/>
          <w:highlight w:val="white"/>
          <w:lang w:val="en-US"/>
        </w:rPr>
        <w:t xml:space="preserve">" </w:t>
      </w:r>
      <w:r w:rsidRPr="006477F8">
        <w:rPr>
          <w:rStyle w:val="XMLBlue"/>
          <w:color w:val="FF0000"/>
          <w:sz w:val="22"/>
          <w:highlight w:val="white"/>
          <w:lang w:val="en-US"/>
        </w:rPr>
        <w:t>value</w:t>
      </w:r>
      <w:r w:rsidRPr="006477F8">
        <w:rPr>
          <w:rStyle w:val="XMLBlue"/>
          <w:sz w:val="22"/>
          <w:highlight w:val="white"/>
          <w:lang w:val="en-US"/>
        </w:rPr>
        <w:t>="</w:t>
      </w:r>
      <w:r w:rsidR="00060CD8" w:rsidRPr="006477F8">
        <w:rPr>
          <w:rStyle w:val="XMLBlue"/>
          <w:color w:val="auto"/>
          <w:sz w:val="22"/>
          <w:highlight w:val="white"/>
          <w:lang w:val="en-US"/>
        </w:rPr>
        <w:t>3</w:t>
      </w:r>
      <w:r w:rsidRPr="006477F8">
        <w:rPr>
          <w:rStyle w:val="XMLBlue"/>
          <w:sz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040EAB">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126</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40EAB">
        <w:rPr>
          <w:rStyle w:val="XMLBlue"/>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Pr="006477F8">
        <w:rPr>
          <w:rStyle w:val="XMLBlack"/>
          <w:sz w:val="22"/>
          <w:highlight w:val="white"/>
        </w:rPr>
        <w:t>Lääkityslista</w:t>
      </w:r>
      <w:r w:rsidRPr="006477F8">
        <w:rPr>
          <w:rStyle w:val="XMLBlue"/>
          <w:sz w:val="22"/>
          <w:highlight w:val="white"/>
        </w:rPr>
        <w:t>"</w:t>
      </w:r>
      <w:r w:rsidR="00040EAB">
        <w:rPr>
          <w:rStyle w:val="XMLBlue"/>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Pakkauskoko tekstimuotoisena</w:t>
      </w:r>
      <w:r w:rsidRPr="006477F8">
        <w:rPr>
          <w:rStyle w:val="XMLBlue"/>
          <w:sz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ST</w:t>
      </w:r>
      <w:r w:rsidRPr="006477F8">
        <w:rPr>
          <w:rStyle w:val="XMLBlue"/>
          <w:sz w:val="22"/>
          <w:highlight w:val="white"/>
          <w:lang w:val="en-GB"/>
        </w:rPr>
        <w:t>"&gt;</w:t>
      </w:r>
      <w:r w:rsidR="00060CD8" w:rsidRPr="006477F8">
        <w:rPr>
          <w:rFonts w:ascii="Arial" w:hAnsi="Arial" w:cs="Arial"/>
          <w:color w:val="000000"/>
          <w:sz w:val="22"/>
          <w:highlight w:val="white"/>
          <w:lang w:val="en-GB"/>
        </w:rPr>
        <w:t>3X21 fol</w:t>
      </w:r>
      <w:r w:rsidRPr="006477F8">
        <w:rPr>
          <w:rStyle w:val="XMLBlue"/>
          <w:rFonts w:cs="Arial"/>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381" w:name="_Toc122512869"/>
      <w:r>
        <w:t>Lääkkeen kauppanimi ja VNR-</w:t>
      </w:r>
      <w:r w:rsidR="00250C0C">
        <w:t>numero</w:t>
      </w:r>
      <w:bookmarkEnd w:id="381"/>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w:t>
      </w:r>
      <w:proofErr w:type="gramStart"/>
      <w:r w:rsidR="0077747B" w:rsidDel="00FC5DC1">
        <w:rPr>
          <w:b/>
          <w:bCs/>
          <w:highlight w:val="white"/>
        </w:rPr>
        <w:t>ja  kauppanimi</w:t>
      </w:r>
      <w:proofErr w:type="gramEnd"/>
      <w:r w:rsidR="0077747B" w:rsidDel="00FC5DC1">
        <w:rPr>
          <w:b/>
          <w:bCs/>
          <w:highlight w:val="white"/>
        </w:rPr>
        <w:t xml:space="preserve">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003F5484">
        <w:t>-</w:t>
      </w:r>
      <w:r>
        <w:t>numeron</w:t>
      </w:r>
      <w:r w:rsidR="00631423" w:rsidRPr="003F5484">
        <w:t xml:space="preserve"> mukaisen nimen </w:t>
      </w:r>
      <w:r w:rsidR="000D1E19">
        <w:t>Lääketietokannas</w:t>
      </w:r>
      <w:r w:rsidR="00631423" w:rsidRPr="003F5484">
        <w:t>ta, jossa ne ovat aina ajantasaisia, codeSystemVersion on sanomassa aina lääketietokannan versionumero.</w:t>
      </w:r>
      <w:r w:rsidR="00631423">
        <w:t xml:space="preserve"> </w:t>
      </w:r>
      <w:r w:rsidR="0077747B">
        <w:t>Lääketietokannan versio ilmoite</w:t>
      </w:r>
      <w:r w:rsidR="00533BCC">
        <w:t xml:space="preserve">taan muodossa </w:t>
      </w:r>
      <w:proofErr w:type="gramStart"/>
      <w:r w:rsidR="00533BCC">
        <w:t>vuosiluku.versio</w:t>
      </w:r>
      <w:proofErr w:type="gramEnd"/>
      <w:r w:rsidR="00533BCC">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name elementissä, joka on tietotyyppiä EN. Koodaamaton nimi on enintään 80 merkkiä (muodossa &lt;name&gt;nimi&lt;name&gt;.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manufacturedProduct</w:t>
      </w:r>
      <w:proofErr w:type="gramEnd"/>
      <w:r w:rsidRPr="006477F8">
        <w:rPr>
          <w:rStyle w:val="XMLBlue"/>
          <w:sz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en-GB"/>
        </w:rPr>
        <w:t>&lt;</w:t>
      </w:r>
      <w:proofErr w:type="gramStart"/>
      <w:r w:rsidRPr="006477F8">
        <w:rPr>
          <w:rStyle w:val="XMLDarkRed"/>
          <w:sz w:val="22"/>
          <w:highlight w:val="white"/>
          <w:lang w:val="en-GB"/>
        </w:rPr>
        <w:t>manufacturedLabeledDrug</w:t>
      </w:r>
      <w:proofErr w:type="gramEnd"/>
      <w:r w:rsidRPr="006477F8">
        <w:rPr>
          <w:rStyle w:val="XMLBlue"/>
          <w:sz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proofErr w:type="gramStart"/>
      <w:r w:rsidRPr="006477F8">
        <w:rPr>
          <w:rStyle w:val="XMLBlue"/>
          <w:sz w:val="22"/>
          <w:highlight w:val="white"/>
          <w:lang w:val="en-GB"/>
        </w:rPr>
        <w:t>&lt;!--</w:t>
      </w:r>
      <w:proofErr w:type="gramEnd"/>
      <w:r w:rsidRPr="006477F8">
        <w:rPr>
          <w:rStyle w:val="XMLGray50"/>
          <w:sz w:val="22"/>
          <w:highlight w:val="white"/>
          <w:lang w:val="en-GB"/>
        </w:rPr>
        <w:t xml:space="preserve"> Lääkkeen kauppanimi displayname atribuutissa </w:t>
      </w:r>
      <w:r w:rsidRPr="006477F8">
        <w:rPr>
          <w:rStyle w:val="XMLBlue"/>
          <w:sz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00242FCB" w:rsidRPr="006477F8">
        <w:rPr>
          <w:rFonts w:ascii="Arial" w:hAnsi="Arial" w:cs="Arial"/>
          <w:color w:val="000000"/>
          <w:sz w:val="22"/>
          <w:highlight w:val="white"/>
          <w:lang w:val="de-DE"/>
        </w:rPr>
        <w:t xml:space="preserve"> 012534</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1.2.246.537.6.55</w:t>
      </w:r>
      <w:r w:rsidRPr="006477F8">
        <w:rPr>
          <w:rStyle w:val="XMLBlue"/>
          <w:sz w:val="22"/>
          <w:highlight w:val="white"/>
          <w:lang w:val="de-DE"/>
        </w:rPr>
        <w:t>"</w:t>
      </w:r>
      <w:r w:rsidR="001D2B12">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VNR</w:t>
      </w:r>
      <w:r w:rsidRPr="006477F8">
        <w:rPr>
          <w:rStyle w:val="XMLBlue"/>
          <w:sz w:val="22"/>
          <w:highlight w:val="white"/>
          <w:lang w:val="de-DE"/>
        </w:rPr>
        <w:t>"</w:t>
      </w:r>
      <w:r w:rsidR="001D2B12">
        <w:rPr>
          <w:rStyle w:val="XMLBlue"/>
          <w:sz w:val="22"/>
          <w:highlight w:val="white"/>
          <w:lang w:val="de-DE"/>
        </w:rPr>
        <w:t xml:space="preserve"> </w:t>
      </w:r>
      <w:r w:rsidRPr="006477F8">
        <w:rPr>
          <w:rStyle w:val="XMLRed"/>
          <w:sz w:val="22"/>
          <w:highlight w:val="white"/>
          <w:lang w:val="de-DE"/>
        </w:rPr>
        <w:t>codeSystemVersion</w:t>
      </w:r>
      <w:r w:rsidRPr="006477F8">
        <w:rPr>
          <w:rStyle w:val="XMLBlue"/>
          <w:sz w:val="22"/>
          <w:highlight w:val="white"/>
          <w:lang w:val="de-DE"/>
        </w:rPr>
        <w:t>="</w:t>
      </w:r>
      <w:r w:rsidR="00631423" w:rsidRPr="006477F8">
        <w:rPr>
          <w:rStyle w:val="XMLBlack"/>
          <w:sz w:val="22"/>
          <w:highlight w:val="white"/>
          <w:lang w:val="de-DE"/>
        </w:rPr>
        <w:t>2009.018</w:t>
      </w:r>
      <w:r w:rsidRPr="006477F8">
        <w:rPr>
          <w:rStyle w:val="XMLBlue"/>
          <w:sz w:val="22"/>
          <w:highlight w:val="white"/>
          <w:lang w:val="de-DE"/>
        </w:rPr>
        <w:t>"</w:t>
      </w:r>
      <w:r w:rsidRPr="006477F8">
        <w:rPr>
          <w:rStyle w:val="XMLRed"/>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00242FCB" w:rsidRPr="006477F8">
        <w:rPr>
          <w:rStyle w:val="XMLBlue"/>
          <w:color w:val="auto"/>
          <w:sz w:val="22"/>
          <w:highlight w:val="white"/>
          <w:lang w:val="en-GB"/>
        </w:rPr>
        <w:t>HELIPAK T</w:t>
      </w:r>
      <w:r w:rsidRPr="006477F8">
        <w:rPr>
          <w:rStyle w:val="XMLBlue"/>
          <w:sz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code</w:t>
      </w:r>
      <w:r w:rsidRPr="006477F8">
        <w:rPr>
          <w:rStyle w:val="XMLBlue"/>
          <w:sz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Brown"/>
          <w:sz w:val="22"/>
          <w:highlight w:val="white"/>
          <w:lang w:val="en-GB"/>
        </w:rPr>
        <w:t>name</w:t>
      </w:r>
      <w:r w:rsidRPr="006477F8">
        <w:rPr>
          <w:rStyle w:val="XMLBlue"/>
          <w:sz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manufacturedLabeledDrug</w:t>
      </w:r>
      <w:r w:rsidRPr="006477F8">
        <w:rPr>
          <w:rStyle w:val="XMLBlue"/>
          <w:sz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manufacturedProduct</w:t>
      </w:r>
      <w:r w:rsidRPr="006477F8">
        <w:rPr>
          <w:rStyle w:val="XMLBlue"/>
          <w:sz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382" w:name="_Toc122512870"/>
      <w:r>
        <w:t>Myyntiluvan haltija</w:t>
      </w:r>
      <w:bookmarkEnd w:id="382"/>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Role-</w:t>
      </w:r>
      <w:proofErr w:type="gramStart"/>
      <w:r w:rsidRPr="0077747B">
        <w:t>luokan  participantRole</w:t>
      </w:r>
      <w:proofErr w:type="gramEnd"/>
      <w:r w:rsidRPr="0077747B">
        <w:t xml:space="preserv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383" w:name="_Toc122512871"/>
      <w:r>
        <w:t>Lääkemuoto</w:t>
      </w:r>
      <w:r w:rsidR="00265955">
        <w:t xml:space="preserve">, </w:t>
      </w:r>
      <w:r w:rsidR="006A7041">
        <w:t xml:space="preserve">säilytysastia, </w:t>
      </w:r>
      <w:r w:rsidR="0052512D">
        <w:t xml:space="preserve">valmisteen ja pakkauksen lisätieto </w:t>
      </w:r>
      <w:r>
        <w:t>ja osapakkaus</w:t>
      </w:r>
      <w:bookmarkEnd w:id="383"/>
    </w:p>
    <w:p w14:paraId="5F53D3CC" w14:textId="77777777" w:rsidR="0077747B" w:rsidRDefault="0077747B"/>
    <w:p w14:paraId="17AACD24" w14:textId="2543AFC6"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r w:rsidR="00D37DEF">
        <w:rPr>
          <w:lang w:val="en-US"/>
        </w:rPr>
        <w:t>erkki</w:t>
      </w:r>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Pr="006477F8">
        <w:rPr>
          <w:rStyle w:val="XMLRed"/>
          <w:sz w:val="22"/>
          <w:highlight w:val="white"/>
          <w:lang w:val="en-GB"/>
        </w:rPr>
        <w:t xml:space="preserve"> 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24</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Lääkemuoto</w:t>
      </w:r>
      <w:r w:rsidRPr="006477F8">
        <w:rPr>
          <w:rStyle w:val="XMLBlue"/>
          <w:sz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ack"/>
          <w:sz w:val="22"/>
          <w:highlight w:val="white"/>
          <w:lang w:val="nl-NL"/>
        </w:rPr>
        <w:t>tabletti</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4D52943" w14:textId="77777777" w:rsidR="006A7041" w:rsidRDefault="006A7041" w:rsidP="00265955"/>
    <w:p w14:paraId="66250BC8" w14:textId="4615BBBE"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w:t>
      </w:r>
      <w:r w:rsidR="0004005E">
        <w:t>lue-elementtiin ja siinä käyte</w:t>
      </w:r>
      <w:r>
        <w:t xml:space="preserve">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FF0000"/>
          <w:sz w:val="22"/>
          <w:highlight w:val="white"/>
        </w:rPr>
        <w:t xml:space="preserve"> typeCode</w:t>
      </w:r>
      <w:r w:rsidRPr="006477F8">
        <w:rPr>
          <w:rFonts w:ascii="Arial" w:hAnsi="Arial" w:cs="Arial"/>
          <w:color w:val="0000FF"/>
          <w:sz w:val="22"/>
          <w:highlight w:val="white"/>
        </w:rPr>
        <w:t>="</w:t>
      </w:r>
      <w:r w:rsidRPr="006477F8">
        <w:rPr>
          <w:rFonts w:ascii="Arial" w:hAnsi="Arial" w:cs="Arial"/>
          <w:color w:val="000000"/>
          <w:sz w:val="22"/>
          <w:highlight w:val="white"/>
        </w:rPr>
        <w:t>COMP</w:t>
      </w:r>
      <w:r w:rsidRPr="006477F8">
        <w:rPr>
          <w:rFonts w:ascii="Arial" w:hAnsi="Arial" w:cs="Arial"/>
          <w:color w:val="0000FF"/>
          <w:sz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128</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w:t>
      </w:r>
      <w:r w:rsidRPr="008F1D9E">
        <w:rPr>
          <w:rFonts w:ascii="Arial" w:hAnsi="Arial" w:cs="Arial"/>
          <w:color w:val="FF0000"/>
          <w:sz w:val="22"/>
          <w:highlight w:val="white"/>
          <w:lang w:val="en-GB"/>
        </w:rPr>
        <w:t>codeSystem</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1.2.246.537.6.12.2002.126</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codeSystemName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Lääkityslista</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displayName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Säilytysastia</w:t>
      </w:r>
      <w:r w:rsidRPr="008F1D9E">
        <w:rPr>
          <w:rFonts w:ascii="Arial" w:hAnsi="Arial" w:cs="Arial"/>
          <w:color w:val="0000FF"/>
          <w:sz w:val="22"/>
          <w:highlight w:val="white"/>
          <w:lang w:val="en-GB"/>
        </w:rPr>
        <w:t>"/&gt;</w:t>
      </w:r>
    </w:p>
    <w:p w14:paraId="66D03F7A" w14:textId="77777777" w:rsidR="006A7041" w:rsidRPr="00FD22A0" w:rsidRDefault="006A7041" w:rsidP="00D37DEF">
      <w:pPr>
        <w:autoSpaceDE w:val="0"/>
        <w:autoSpaceDN w:val="0"/>
        <w:adjustRightInd w:val="0"/>
        <w:ind w:left="1304" w:hanging="1304"/>
        <w:rPr>
          <w:rFonts w:ascii="Arial" w:hAnsi="Arial" w:cs="Arial"/>
          <w:color w:val="000000"/>
          <w:sz w:val="22"/>
          <w:highlight w:val="white"/>
          <w:lang w:val="en-GB"/>
        </w:rPr>
      </w:pPr>
      <w:r w:rsidRPr="008F1D9E">
        <w:rPr>
          <w:rFonts w:ascii="Arial" w:hAnsi="Arial" w:cs="Arial"/>
          <w:color w:val="000000"/>
          <w:sz w:val="22"/>
          <w:highlight w:val="white"/>
          <w:lang w:val="en-GB"/>
        </w:rPr>
        <w:tab/>
      </w:r>
      <w:r w:rsidRPr="00FD22A0">
        <w:rPr>
          <w:rFonts w:ascii="Arial" w:hAnsi="Arial" w:cs="Arial"/>
          <w:color w:val="0000FF"/>
          <w:sz w:val="22"/>
          <w:highlight w:val="white"/>
          <w:lang w:val="en-GB"/>
        </w:rPr>
        <w:t>&lt;</w:t>
      </w:r>
      <w:r w:rsidRPr="00FD22A0">
        <w:rPr>
          <w:rFonts w:ascii="Arial" w:hAnsi="Arial" w:cs="Arial"/>
          <w:color w:val="800000"/>
          <w:sz w:val="22"/>
          <w:highlight w:val="white"/>
          <w:lang w:val="en-GB"/>
        </w:rPr>
        <w:t>value</w:t>
      </w:r>
      <w:r w:rsidRPr="00FD22A0">
        <w:rPr>
          <w:rFonts w:ascii="Arial" w:hAnsi="Arial" w:cs="Arial"/>
          <w:color w:val="FF0000"/>
          <w:sz w:val="22"/>
          <w:highlight w:val="white"/>
          <w:lang w:val="en-GB"/>
        </w:rPr>
        <w:t xml:space="preserve"> xsi</w:t>
      </w:r>
      <w:proofErr w:type="gramStart"/>
      <w:r w:rsidRPr="00FD22A0">
        <w:rPr>
          <w:rFonts w:ascii="Arial" w:hAnsi="Arial" w:cs="Arial"/>
          <w:color w:val="FF0000"/>
          <w:sz w:val="22"/>
          <w:highlight w:val="white"/>
          <w:lang w:val="en-GB"/>
        </w:rPr>
        <w:t>:type</w:t>
      </w:r>
      <w:proofErr w:type="gramEnd"/>
      <w:r w:rsidRPr="00FD22A0">
        <w:rPr>
          <w:rFonts w:ascii="Arial" w:hAnsi="Arial" w:cs="Arial"/>
          <w:color w:val="0000FF"/>
          <w:sz w:val="22"/>
          <w:highlight w:val="white"/>
          <w:lang w:val="en-GB"/>
        </w:rPr>
        <w:t>="</w:t>
      </w:r>
      <w:r w:rsidRPr="00FD22A0">
        <w:rPr>
          <w:rFonts w:ascii="Arial" w:hAnsi="Arial" w:cs="Arial"/>
          <w:color w:val="000000"/>
          <w:sz w:val="22"/>
          <w:highlight w:val="white"/>
          <w:lang w:val="en-GB"/>
        </w:rPr>
        <w:t>SC</w:t>
      </w:r>
      <w:r w:rsidRPr="00FD22A0">
        <w:rPr>
          <w:rFonts w:ascii="Arial" w:hAnsi="Arial" w:cs="Arial"/>
          <w:color w:val="0000FF"/>
          <w:sz w:val="22"/>
          <w:highlight w:val="white"/>
          <w:lang w:val="en-GB"/>
        </w:rPr>
        <w:t>"&gt;</w:t>
      </w:r>
      <w:r w:rsidRPr="00FD22A0">
        <w:rPr>
          <w:rFonts w:ascii="Arial" w:hAnsi="Arial" w:cs="Arial"/>
          <w:color w:val="000000"/>
          <w:sz w:val="22"/>
          <w:highlight w:val="white"/>
          <w:lang w:val="en-GB"/>
        </w:rPr>
        <w:t>läpipainopakkaus</w:t>
      </w:r>
      <w:r w:rsidRPr="00FD22A0">
        <w:rPr>
          <w:rFonts w:ascii="Arial" w:hAnsi="Arial" w:cs="Arial"/>
          <w:color w:val="0000FF"/>
          <w:sz w:val="22"/>
          <w:highlight w:val="white"/>
          <w:lang w:val="en-GB"/>
        </w:rPr>
        <w:t>&lt;/</w:t>
      </w:r>
      <w:r w:rsidRPr="00FD22A0">
        <w:rPr>
          <w:rFonts w:ascii="Arial" w:hAnsi="Arial" w:cs="Arial"/>
          <w:color w:val="800000"/>
          <w:sz w:val="22"/>
          <w:highlight w:val="white"/>
          <w:lang w:val="en-GB"/>
        </w:rPr>
        <w:t>value</w:t>
      </w:r>
      <w:r w:rsidRPr="00FD22A0">
        <w:rPr>
          <w:rFonts w:ascii="Arial" w:hAnsi="Arial" w:cs="Arial"/>
          <w:color w:val="0000FF"/>
          <w:sz w:val="22"/>
          <w:highlight w:val="white"/>
          <w:lang w:val="en-GB"/>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FD22A0">
        <w:rPr>
          <w:rFonts w:ascii="Arial" w:hAnsi="Arial" w:cs="Arial"/>
          <w:color w:val="000000"/>
          <w:sz w:val="22"/>
          <w:highlight w:val="white"/>
          <w:lang w:val="en-GB"/>
        </w:rPr>
        <w:t xml:space="preserve">     </w:t>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0000FF"/>
          <w:sz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ta ja esitetään samalla tavalla kuin lääkemuoto observation-luokalla supply-luokan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D37DEF">
        <w:rPr>
          <w:lang w:val="en-US"/>
        </w:rPr>
        <w:t>erkki:</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37DEF">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127</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37DEF">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Pr="006477F8">
        <w:rPr>
          <w:rStyle w:val="XMLRed"/>
          <w:sz w:val="22"/>
          <w:highlight w:val="white"/>
          <w:lang w:val="nl-NL"/>
        </w:rPr>
        <w:t>displayName</w:t>
      </w:r>
      <w:r w:rsidRPr="006477F8">
        <w:rPr>
          <w:rStyle w:val="XMLBlue"/>
          <w:sz w:val="22"/>
          <w:highlight w:val="white"/>
          <w:lang w:val="nl-NL"/>
        </w:rPr>
        <w:t>="</w:t>
      </w:r>
      <w:r w:rsidR="006A3297" w:rsidRPr="006A3297">
        <w:t xml:space="preserve"> </w:t>
      </w:r>
      <w:r w:rsidR="006A3297" w:rsidRPr="006A3297">
        <w:rPr>
          <w:rStyle w:val="XMLBlack"/>
          <w:sz w:val="22"/>
          <w:lang w:val="nl-NL"/>
        </w:rPr>
        <w:t>valmisteen ja pakkauksen lisätieto</w:t>
      </w:r>
      <w:r w:rsidRPr="006477F8">
        <w:rPr>
          <w:rStyle w:val="XMLBlue"/>
          <w:sz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ue"/>
          <w:color w:val="auto"/>
          <w:sz w:val="22"/>
          <w:highlight w:val="white"/>
          <w:lang w:val="nl-NL"/>
        </w:rPr>
        <w:t>babyhaler</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r w:rsidR="00A676B3">
        <w:rPr>
          <w:lang w:val="en-US"/>
        </w:rPr>
        <w:t>erkki</w:t>
      </w:r>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00A676B3">
        <w:rPr>
          <w:rStyle w:val="XMLRed"/>
          <w:sz w:val="22"/>
          <w:highlight w:val="white"/>
          <w:lang w:val="en-GB"/>
        </w:rPr>
        <w:t xml:space="preserve"> </w:t>
      </w:r>
      <w:r w:rsidRPr="006477F8">
        <w:rPr>
          <w:rStyle w:val="XMLRed"/>
          <w:sz w:val="22"/>
          <w:highlight w:val="white"/>
          <w:lang w:val="en-GB"/>
        </w:rPr>
        <w:t>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101</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A676B3">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A676B3">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osapakkaus</w:t>
      </w:r>
      <w:r w:rsidRPr="006477F8">
        <w:rPr>
          <w:rStyle w:val="XMLBlue"/>
          <w:sz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BL</w:t>
      </w:r>
      <w:r w:rsidRPr="006477F8">
        <w:rPr>
          <w:rStyle w:val="XMLBlue"/>
          <w:sz w:val="22"/>
          <w:highlight w:val="white"/>
          <w:lang w:val="nl-NL"/>
        </w:rPr>
        <w:t>"</w:t>
      </w:r>
      <w:r w:rsidRPr="006477F8">
        <w:rPr>
          <w:rStyle w:val="XMLRed"/>
          <w:sz w:val="22"/>
          <w:highlight w:val="white"/>
          <w:lang w:val="nl-NL"/>
        </w:rPr>
        <w:t xml:space="preserve"> value</w:t>
      </w:r>
      <w:r w:rsidRPr="006477F8">
        <w:rPr>
          <w:rStyle w:val="XMLBlue"/>
          <w:sz w:val="22"/>
          <w:highlight w:val="white"/>
          <w:lang w:val="nl-NL"/>
        </w:rPr>
        <w:t>="</w:t>
      </w:r>
      <w:r w:rsidRPr="006477F8">
        <w:rPr>
          <w:rStyle w:val="XMLText"/>
          <w:sz w:val="22"/>
          <w:highlight w:val="white"/>
          <w:lang w:val="nl-NL"/>
        </w:rPr>
        <w:t>false</w:t>
      </w:r>
      <w:r w:rsidRPr="006477F8">
        <w:rPr>
          <w:rStyle w:val="XMLBlue"/>
          <w:sz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Blue"/>
          <w:sz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384" w:name="_Toc122512872"/>
      <w:r>
        <w:t>Toimituksen osapuolitiedot</w:t>
      </w:r>
      <w:bookmarkEnd w:id="384"/>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385" w:name="_Toc122512873"/>
      <w:r>
        <w:t xml:space="preserve">Proviisorin, farmaseutin </w:t>
      </w:r>
      <w:proofErr w:type="gramStart"/>
      <w:r>
        <w:t>ja  organisaation</w:t>
      </w:r>
      <w:proofErr w:type="gramEnd"/>
      <w:r>
        <w:t xml:space="preserve"> tiedot</w:t>
      </w:r>
      <w:bookmarkEnd w:id="385"/>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proofErr w:type="gramStart"/>
      <w:r>
        <w:t>Ammattilaisen  ja</w:t>
      </w:r>
      <w:proofErr w:type="gramEnd"/>
      <w:r>
        <w:t xml:space="preserve"> organisaation tietojen ilmoittamista varten käytetään author-participationia. Role-luokassa assignedAuthor pakollinen time esiintyy tyhjänä elementtinä. Ammattilaisen nimi </w:t>
      </w:r>
      <w:proofErr w:type="gramStart"/>
      <w:r>
        <w:t>ilmoitetaan  luokan</w:t>
      </w:r>
      <w:proofErr w:type="gramEnd"/>
      <w:r>
        <w:t xml:space="preserve">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representedOrganization. Id-elementtiin sijoitetaan organisaation OID-koodi.  Nimi </w:t>
      </w:r>
      <w:proofErr w:type="gramStart"/>
      <w:r>
        <w:t>on elementissä name ja sen tietotyyppi on</w:t>
      </w:r>
      <w:proofErr w:type="gramEnd"/>
      <w:r>
        <w:t xml:space="preserve"> ON. Osoite ilmoitetaan elementissä addr HL7-tietotyypillä AD. Elementtiä telecom (HL7-tietotyyppi TEL) käytetään sekä puhelinnumeron että sähköpostin ilmoittamiseen. </w:t>
      </w:r>
      <w:proofErr w:type="gramStart"/>
      <w:r>
        <w:t>Osoitteen  on</w:t>
      </w:r>
      <w:proofErr w:type="gramEnd"/>
      <w:r>
        <w:t xml:space="preserve"> oltava aina rakenteisessa muodossa eli käytetään elementtejä  streetAddressLine (katuosoite) , city  (kaupunki tai kunta) ja postalCode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author</w:t>
      </w:r>
      <w:r w:rsidRPr="00D32773">
        <w:rPr>
          <w:rFonts w:ascii="Arial" w:hAnsi="Arial" w:cs="Arial"/>
          <w:color w:val="0000FF"/>
          <w:sz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40232F">
        <w:rPr>
          <w:rFonts w:ascii="Arial" w:hAnsi="Arial" w:cs="Arial"/>
          <w:color w:val="0000FF"/>
          <w:sz w:val="22"/>
          <w:highlight w:val="white"/>
        </w:rPr>
        <w:t>&lt;</w:t>
      </w:r>
      <w:r w:rsidRPr="0040232F">
        <w:rPr>
          <w:rFonts w:ascii="Arial" w:hAnsi="Arial" w:cs="Arial"/>
          <w:color w:val="800000"/>
          <w:sz w:val="22"/>
          <w:highlight w:val="white"/>
        </w:rPr>
        <w:t>time</w:t>
      </w:r>
      <w:r w:rsidRPr="0040232F">
        <w:rPr>
          <w:rFonts w:ascii="Arial" w:hAnsi="Arial" w:cs="Arial"/>
          <w:color w:val="0000FF"/>
          <w:sz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Farmaseutin / proviisorin ID (terhikkitunnus) </w:t>
      </w:r>
      <w:r w:rsidRPr="006477F8">
        <w:rPr>
          <w:rFonts w:ascii="Arial" w:hAnsi="Arial" w:cs="Arial"/>
          <w:color w:val="0000FF"/>
          <w:sz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123123</w:t>
      </w:r>
      <w:r w:rsidR="00AC2FFC" w:rsidRPr="006477F8">
        <w:rPr>
          <w:rFonts w:ascii="Arial" w:hAnsi="Arial" w:cs="Arial"/>
          <w:color w:val="000000"/>
          <w:sz w:val="22"/>
          <w:highlight w:val="white"/>
          <w:lang w:val="en-US"/>
        </w:rPr>
        <w:t>12312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proofErr w:type="gramStart"/>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proofErr w:type="gramEnd"/>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Farmaseutin /proviisorin nimi </w:t>
      </w:r>
      <w:r w:rsidRPr="006477F8">
        <w:rPr>
          <w:rFonts w:ascii="Arial" w:hAnsi="Arial" w:cs="Arial"/>
          <w:color w:val="0000FF"/>
          <w:sz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Siru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Pullonen</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farmaseutti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name</w:t>
      </w:r>
      <w:r w:rsidRPr="006477F8">
        <w:rPr>
          <w:rFonts w:ascii="Arial" w:hAnsi="Arial" w:cs="Arial"/>
          <w:color w:val="0000FF"/>
          <w:sz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assignedPerson</w:t>
      </w:r>
      <w:r w:rsidRPr="006477F8">
        <w:rPr>
          <w:rFonts w:ascii="Arial" w:hAnsi="Arial" w:cs="Arial"/>
          <w:color w:val="0000FF"/>
          <w:sz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Toimituksen tehneen apteekin tiedot </w:t>
      </w:r>
      <w:r w:rsidRPr="006477F8">
        <w:rPr>
          <w:rFonts w:ascii="Arial" w:hAnsi="Arial" w:cs="Arial"/>
          <w:color w:val="0000FF"/>
          <w:sz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representedOrganization</w:t>
      </w:r>
      <w:proofErr w:type="gramEnd"/>
      <w:r w:rsidRPr="006477F8">
        <w:rPr>
          <w:rFonts w:ascii="Arial" w:hAnsi="Arial" w:cs="Arial"/>
          <w:color w:val="0000FF"/>
          <w:sz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1.2.246.10.2323232.34</w:t>
      </w:r>
      <w:r w:rsidRPr="006477F8">
        <w:rPr>
          <w:rFonts w:ascii="Arial" w:hAnsi="Arial" w:cs="Arial"/>
          <w:color w:val="0000FF"/>
          <w:sz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Testi Apteekki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:020456456</w:t>
      </w:r>
      <w:proofErr w:type="gramEnd"/>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Apteekkitie 1</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addr</w:t>
      </w:r>
      <w:r w:rsidRPr="006477F8">
        <w:rPr>
          <w:rFonts w:ascii="Arial" w:hAnsi="Arial" w:cs="Arial"/>
          <w:color w:val="0000FF"/>
          <w:sz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representedOrganization</w:t>
      </w:r>
      <w:r w:rsidRPr="006477F8">
        <w:rPr>
          <w:rFonts w:ascii="Arial" w:hAnsi="Arial" w:cs="Arial"/>
          <w:color w:val="0000FF"/>
          <w:sz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386" w:name="_Toc122512874"/>
      <w:r>
        <w:t>Farmasian opiskelija</w:t>
      </w:r>
      <w:bookmarkEnd w:id="386"/>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t>Nimi esitetään rakenteissa muodossa käyttäen pelkästään elementtejä given ja family.</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Farmasian opiskelijan ID (terhikkitunnus) </w:t>
      </w:r>
      <w:r w:rsidRPr="006477F8">
        <w:rPr>
          <w:rFonts w:ascii="Arial" w:hAnsi="Arial" w:cs="Arial"/>
          <w:color w:val="0000FF"/>
          <w:sz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22345577889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proofErr w:type="gramStart"/>
      <w:r w:rsidRPr="006477F8">
        <w:rPr>
          <w:rFonts w:ascii="Arial" w:hAnsi="Arial" w:cs="Arial"/>
          <w:color w:val="0000FF"/>
          <w:sz w:val="22"/>
          <w:highlight w:val="white"/>
          <w:lang w:val="en-US"/>
        </w:rPr>
        <w:t>&lt;!</w:t>
      </w:r>
      <w:r w:rsidR="006A44E7" w:rsidRPr="006477F8">
        <w:rPr>
          <w:rFonts w:ascii="Arial" w:hAnsi="Arial" w:cs="Arial"/>
          <w:color w:val="0000FF"/>
          <w:sz w:val="22"/>
          <w:highlight w:val="white"/>
          <w:lang w:val="en-US"/>
        </w:rPr>
        <w:t>--</w:t>
      </w:r>
      <w:proofErr w:type="gramEnd"/>
      <w:r w:rsidR="006A44E7" w:rsidRPr="006477F8">
        <w:rPr>
          <w:rFonts w:ascii="Arial" w:hAnsi="Arial" w:cs="Arial"/>
          <w:color w:val="0000FF"/>
          <w:sz w:val="22"/>
          <w:highlight w:val="white"/>
          <w:lang w:val="en-US"/>
        </w:rPr>
        <w:t xml:space="preserve"> </w:t>
      </w:r>
      <w:r w:rsidRPr="006477F8">
        <w:rPr>
          <w:rFonts w:ascii="Arial" w:hAnsi="Arial" w:cs="Arial"/>
          <w:color w:val="808080"/>
          <w:sz w:val="22"/>
          <w:highlight w:val="white"/>
          <w:lang w:val="en-US"/>
        </w:rPr>
        <w:t>Ammattioikeus</w:t>
      </w:r>
      <w:r w:rsidRPr="006477F8">
        <w:rPr>
          <w:rFonts w:ascii="Arial" w:hAnsi="Arial" w:cs="Arial"/>
          <w:color w:val="0000FF"/>
          <w:sz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Style w:val="XMLBlue"/>
          <w:sz w:val="22"/>
          <w:lang w:val="en-GB"/>
        </w:rPr>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Farmasian opiskelijan nimi </w:t>
      </w:r>
      <w:r w:rsidRPr="006477F8">
        <w:rPr>
          <w:rFonts w:ascii="Arial" w:hAnsi="Arial" w:cs="Arial"/>
          <w:color w:val="0000FF"/>
          <w:sz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Olli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Opiskelija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387" w:name="_Toc122512875"/>
      <w:r>
        <w:t>Potilaan tiedot</w:t>
      </w:r>
      <w:bookmarkEnd w:id="387"/>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1F66B90B" w:rsidR="0077747B" w:rsidRPr="00EE6BB0" w:rsidRDefault="0077747B" w:rsidP="0060601D">
      <w:r w:rsidRPr="00EE6BB0">
        <w:t>Esim</w:t>
      </w:r>
      <w:r w:rsidR="00587333">
        <w:t>erkki</w:t>
      </w:r>
      <w:r w:rsidR="00587333" w:rsidRPr="00EE6BB0">
        <w:t>:</w:t>
      </w:r>
    </w:p>
    <w:p w14:paraId="16E6209F" w14:textId="77777777" w:rsidR="006C273C" w:rsidRPr="0040232F"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40232F">
        <w:rPr>
          <w:rStyle w:val="XMLBlue"/>
          <w:sz w:val="22"/>
        </w:rPr>
        <w:t>&lt;</w:t>
      </w:r>
      <w:r w:rsidRPr="0040232F">
        <w:rPr>
          <w:rStyle w:val="XMLDarkRed"/>
          <w:sz w:val="22"/>
        </w:rPr>
        <w:t>subject</w:t>
      </w:r>
      <w:r w:rsidRPr="0040232F">
        <w:rPr>
          <w:rStyle w:val="XMLRed"/>
          <w:sz w:val="22"/>
        </w:rPr>
        <w:t xml:space="preserve"> typeCode</w:t>
      </w:r>
      <w:r w:rsidRPr="0040232F">
        <w:rPr>
          <w:rStyle w:val="XMLBlue"/>
          <w:sz w:val="22"/>
        </w:rPr>
        <w:t>="</w:t>
      </w:r>
      <w:r w:rsidRPr="0040232F">
        <w:rPr>
          <w:rStyle w:val="XMLBlack"/>
          <w:sz w:val="22"/>
        </w:rPr>
        <w:t>SBJ</w:t>
      </w:r>
      <w:r w:rsidRPr="0040232F">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40232F">
        <w:rPr>
          <w:rStyle w:val="XMLBlack"/>
          <w:sz w:val="22"/>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FD22A0" w:rsidRDefault="006C273C" w:rsidP="006C273C">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FD22A0">
        <w:rPr>
          <w:rStyle w:val="XMLBlue"/>
          <w:sz w:val="22"/>
        </w:rPr>
        <w:t>&lt;</w:t>
      </w:r>
      <w:r w:rsidRPr="00FD22A0">
        <w:rPr>
          <w:rStyle w:val="XMLDarkRed"/>
          <w:sz w:val="22"/>
        </w:rPr>
        <w:t>given</w:t>
      </w:r>
      <w:r w:rsidRPr="00FD22A0">
        <w:rPr>
          <w:rStyle w:val="XMLBlue"/>
          <w:sz w:val="22"/>
        </w:rPr>
        <w:t>&gt;</w:t>
      </w:r>
      <w:r w:rsidRPr="00FD22A0">
        <w:rPr>
          <w:rStyle w:val="XMLBlack"/>
          <w:sz w:val="22"/>
        </w:rPr>
        <w:t>Teppo</w:t>
      </w:r>
      <w:r w:rsidRPr="00FD22A0">
        <w:rPr>
          <w:rStyle w:val="XMLBlue"/>
          <w:sz w:val="22"/>
        </w:rPr>
        <w:t>&lt;/</w:t>
      </w:r>
      <w:r w:rsidRPr="00FD22A0">
        <w:rPr>
          <w:rStyle w:val="XMLDarkRed"/>
          <w:sz w:val="22"/>
        </w:rPr>
        <w:t>given</w:t>
      </w:r>
      <w:r w:rsidRPr="00FD22A0">
        <w:rPr>
          <w:rStyle w:val="XMLBlue"/>
          <w:sz w:val="22"/>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FD22A0">
        <w:rPr>
          <w:rStyle w:val="XMLBlue"/>
          <w:sz w:val="22"/>
        </w:rPr>
        <w:tab/>
      </w:r>
      <w:r w:rsidRPr="00FD22A0">
        <w:rPr>
          <w:rStyle w:val="XMLBlue"/>
          <w:sz w:val="22"/>
        </w:rPr>
        <w:tab/>
      </w:r>
      <w:r w:rsidRPr="00FD22A0">
        <w:rPr>
          <w:rStyle w:val="XMLBlue"/>
          <w:sz w:val="22"/>
        </w:rPr>
        <w:tab/>
      </w:r>
      <w:r w:rsidRPr="00FD22A0">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388" w:name="_Toc122512876"/>
      <w:r>
        <w:t xml:space="preserve">Toimituksen kohteena olevan </w:t>
      </w:r>
      <w:r w:rsidR="0077747B">
        <w:t>lääkemääräyksen id sekä toimituksen id</w:t>
      </w:r>
      <w:bookmarkEnd w:id="388"/>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w:t>
      </w:r>
      <w:proofErr w:type="gramStart"/>
      <w:r>
        <w:t>toimituksessa  viitataan</w:t>
      </w:r>
      <w:proofErr w:type="gramEnd"/>
      <w:r>
        <w:t xml:space="preserve"> siis takaisin samaan dokumenttiin. </w:t>
      </w:r>
    </w:p>
    <w:p w14:paraId="132977B4" w14:textId="77777777" w:rsidR="0077747B" w:rsidRDefault="0077747B"/>
    <w:p w14:paraId="7E08548A" w14:textId="70ABBA72" w:rsidR="0077747B" w:rsidRDefault="0077747B">
      <w:r>
        <w:t xml:space="preserve">Toimitussanomissa viitataan myös </w:t>
      </w:r>
      <w:r w:rsidR="00A345A7">
        <w:t xml:space="preserve">toimituksen kohteena olevaan </w:t>
      </w:r>
      <w:r>
        <w:t>lääkemääräykseen samalla rakenteella, typeCode=”REFR”. Headerin viittauksessa</w:t>
      </w:r>
      <w:r w:rsidR="00BD5C89">
        <w:t xml:space="preserve"> relatedDocument</w:t>
      </w:r>
      <w:r>
        <w:t xml:space="preserve">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w:t>
      </w:r>
      <w:r w:rsidRPr="006477F8">
        <w:rPr>
          <w:rStyle w:val="XMLBlue"/>
          <w:sz w:val="22"/>
          <w:highlight w:val="white"/>
          <w:lang w:val="nl-NL"/>
        </w:rPr>
        <w:t>"</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C565E0">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C565E0" w:rsidRPr="00D32773">
        <w:rPr>
          <w:rStyle w:val="XMLBlue"/>
          <w:color w:val="auto"/>
          <w:sz w:val="22"/>
          <w:highlight w:val="white"/>
          <w:lang w:val="nl-NL"/>
        </w:rPr>
        <w:t xml:space="preserve">Sähköinen lääkemääräys - </w:t>
      </w:r>
      <w:r w:rsidR="00215838" w:rsidRPr="00D32773">
        <w:rPr>
          <w:rStyle w:val="XMLBlue"/>
          <w:color w:val="auto"/>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C565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71547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71547B">
        <w:rPr>
          <w:rStyle w:val="XMLBlue"/>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165D84" w:rsidRPr="00D32773">
        <w:rPr>
          <w:rStyle w:val="XMLBlue"/>
          <w:color w:val="auto"/>
          <w:sz w:val="22"/>
          <w:highlight w:val="white"/>
          <w:lang w:val="nl-NL"/>
        </w:rPr>
        <w:t xml:space="preserve"> Sähköinen lääkemääräys - </w:t>
      </w:r>
      <w:r w:rsidR="0021583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71547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proofErr w:type="gramStart"/>
      <w:r w:rsidRPr="006477F8">
        <w:rPr>
          <w:rStyle w:val="XMLBrown"/>
          <w:sz w:val="22"/>
          <w:lang w:val="en-GB"/>
        </w:rPr>
        <w:t>setId</w:t>
      </w:r>
      <w:proofErr w:type="gramEnd"/>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389" w:name="_Toc122512877"/>
      <w:r>
        <w:rPr>
          <w:highlight w:val="white"/>
        </w:rPr>
        <w:t>Toimituksen muut tiedot</w:t>
      </w:r>
      <w:bookmarkEnd w:id="389"/>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104</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toimituksen muut tiedot</w:t>
      </w:r>
      <w:r w:rsidR="0077747B" w:rsidRPr="006477F8">
        <w:rPr>
          <w:rStyle w:val="XMLBlue"/>
          <w:sz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F87534">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F87534">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00F87534">
        <w:rPr>
          <w:rStyle w:val="XMLBlue"/>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ja </w:t>
      </w:r>
      <w:proofErr w:type="gramStart"/>
      <w:r>
        <w:rPr>
          <w:highlight w:val="white"/>
        </w:rPr>
        <w:t>109 )</w:t>
      </w:r>
      <w:proofErr w:type="gramEnd"/>
      <w:r>
        <w:rPr>
          <w:highlight w:val="white"/>
        </w:rPr>
        <w:t>.</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008F3FE0">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1B3BCF">
              <w:t>-</w:t>
            </w:r>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r w:rsidR="001B3BCF">
              <w:t>-</w:t>
            </w:r>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008F3FE0">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008F3FE0">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Pr>
                <w:lang w:val="en-GB"/>
              </w:rPr>
              <w:t>annosjakelu</w:t>
            </w:r>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008F3FE0">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008F3FE0">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FD22A0" w14:paraId="20D10B65" w14:textId="77777777" w:rsidTr="008F3FE0">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390"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390"/>
      <w:tr w:rsidR="00170EE0" w14:paraId="231576DF" w14:textId="77777777" w:rsidTr="008F3FE0">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008F3FE0">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008F3FE0">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008F3FE0">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FD22A0" w14:paraId="70171AAD" w14:textId="77777777" w:rsidTr="008F3FE0">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008F3FE0">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391" w:name="_Toc122512878"/>
      <w:r>
        <w:t>Lääkemääräyksen toimituksen mitätöinti</w:t>
      </w:r>
      <w:bookmarkEnd w:id="391"/>
    </w:p>
    <w:p w14:paraId="40315739" w14:textId="77777777" w:rsidR="0077747B" w:rsidRDefault="0077747B"/>
    <w:p w14:paraId="305ACD6B" w14:textId="77777777" w:rsidR="0077747B" w:rsidRDefault="0077747B">
      <w:pPr>
        <w:pStyle w:val="Otsikko2"/>
      </w:pPr>
      <w:bookmarkStart w:id="392" w:name="_Toc122512879"/>
      <w:r>
        <w:t>Yleisrakenne</w:t>
      </w:r>
      <w:bookmarkEnd w:id="392"/>
    </w:p>
    <w:p w14:paraId="4A0AE4E7" w14:textId="77777777" w:rsidR="0077747B" w:rsidRDefault="0077747B"/>
    <w:p w14:paraId="4B8149BD" w14:textId="77777777" w:rsidR="0077747B" w:rsidRDefault="0077747B">
      <w:r>
        <w:t xml:space="preserve">Lääkemääräyksen </w:t>
      </w:r>
      <w:proofErr w:type="gramStart"/>
      <w:r>
        <w:t>toimituksen  mitätöinti</w:t>
      </w:r>
      <w:proofErr w:type="gramEnd"/>
      <w:r>
        <w:t xml:space="preserve"> saa oman id:nsä ja headerin code-elementistä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Seuraavat entry-rakenteet voivat olla sanomalla:</w:t>
      </w:r>
    </w:p>
    <w:p w14:paraId="4B0BE058" w14:textId="77777777" w:rsidR="008758D2" w:rsidRDefault="008758D2"/>
    <w:p w14:paraId="624F3A1B" w14:textId="77777777" w:rsidR="008758D2" w:rsidRDefault="008758D2" w:rsidP="008758D2">
      <w:r>
        <w:t>code=160:</w:t>
      </w:r>
      <w:r>
        <w:tab/>
      </w:r>
      <w:r w:rsidR="006A4F79">
        <w:t>määrätyn lääkkeen yksilöivä tunniste</w:t>
      </w:r>
    </w:p>
    <w:p w14:paraId="7E6BF60C" w14:textId="77777777" w:rsidR="008758D2" w:rsidRDefault="008758D2" w:rsidP="008758D2">
      <w:r>
        <w:t>code=100:</w:t>
      </w:r>
      <w:r>
        <w:tab/>
        <w:t>lääkevalmisteen ja pakkauksen tiedot toimitussanomassa</w:t>
      </w:r>
    </w:p>
    <w:p w14:paraId="3A760578" w14:textId="77777777" w:rsidR="008758D2" w:rsidRDefault="008758D2" w:rsidP="008758D2">
      <w:r>
        <w:t>code=4:</w:t>
      </w:r>
      <w:r>
        <w:tab/>
        <w:t>lääkkeen vaikuttavat ainesosat (apteekin valmisteille ja huumeille)</w:t>
      </w:r>
    </w:p>
    <w:p w14:paraId="112FB7AE" w14:textId="77777777" w:rsidR="008758D2" w:rsidRDefault="008758D2" w:rsidP="008758D2">
      <w:r>
        <w:t>code=10:</w:t>
      </w:r>
      <w:r>
        <w:tab/>
        <w:t>lääkkeen muut ainesosat (apteekin valmisteille)</w:t>
      </w:r>
    </w:p>
    <w:p w14:paraId="68EA47C0" w14:textId="77777777" w:rsidR="008758D2" w:rsidRDefault="008758D2" w:rsidP="008758D2">
      <w:r>
        <w:t>code=104: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393" w:name="_Toc122512880"/>
      <w:r>
        <w:t>Rakenteinen muoto</w:t>
      </w:r>
      <w:bookmarkEnd w:id="393"/>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="1"</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Sähköinen lääkemääräys - R</w:t>
      </w:r>
      <w:r w:rsidR="00F554F6"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8F3F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F554F6"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 xml:space="preserve"> Sähköinen lääkemääräys - </w:t>
      </w:r>
      <w:r w:rsidR="00CA2F1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Blue"/>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11</w:t>
      </w:r>
      <w:r w:rsidRPr="006477F8">
        <w:rPr>
          <w:rStyle w:val="XMLBlue"/>
          <w:sz w:val="22"/>
          <w:highlight w:val="white"/>
          <w:lang w:val="nl-NL"/>
        </w:rPr>
        <w:t>"</w:t>
      </w:r>
      <w:r w:rsidR="00537193">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CA2F18"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toimituksen mitätöinti</w:t>
      </w:r>
      <w:r w:rsidRPr="00D32773">
        <w:rPr>
          <w:rStyle w:val="XMLBlue"/>
          <w:sz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394" w:name="_Toc122512881"/>
      <w:r>
        <w:t>Lääkemääräyksen toimituksen korjaus</w:t>
      </w:r>
      <w:bookmarkEnd w:id="394"/>
    </w:p>
    <w:p w14:paraId="6052E57E" w14:textId="77777777" w:rsidR="0077747B" w:rsidRDefault="0077747B"/>
    <w:p w14:paraId="736248D8" w14:textId="77777777" w:rsidR="0077747B" w:rsidRDefault="0077747B">
      <w:pPr>
        <w:pStyle w:val="Otsikko2"/>
      </w:pPr>
      <w:bookmarkStart w:id="395" w:name="_Toc122512882"/>
      <w:r>
        <w:t>Yleisrakenne</w:t>
      </w:r>
      <w:bookmarkEnd w:id="395"/>
    </w:p>
    <w:p w14:paraId="78F30419" w14:textId="77777777" w:rsidR="0077747B" w:rsidRDefault="0077747B"/>
    <w:p w14:paraId="24C8CA92" w14:textId="77777777" w:rsidR="0077747B" w:rsidRDefault="0077747B">
      <w:r>
        <w:t>Lääkemääräyksen toimituksen korjaus on uusi toimitussanoma korjatuin tiedon. Headeristä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entry-rakenteet voivat olla sanomalla:</w:t>
      </w:r>
    </w:p>
    <w:p w14:paraId="799AD045" w14:textId="77777777" w:rsidR="008758D2" w:rsidRDefault="008758D2" w:rsidP="008758D2"/>
    <w:p w14:paraId="7E7828C1" w14:textId="77777777" w:rsidR="008758D2" w:rsidRDefault="008758D2" w:rsidP="008758D2">
      <w:r>
        <w:t>code=160:</w:t>
      </w:r>
      <w:r>
        <w:tab/>
      </w:r>
      <w:r w:rsidR="006A4F79">
        <w:t>määrätyn lääkkeen yksilöivä tunniste</w:t>
      </w:r>
    </w:p>
    <w:p w14:paraId="55CB7B9E" w14:textId="77777777" w:rsidR="008758D2" w:rsidRDefault="008758D2" w:rsidP="008758D2">
      <w:r>
        <w:t>code=100:</w:t>
      </w:r>
      <w:r>
        <w:tab/>
        <w:t>lääkevalmisteen ja pakkauksen tiedot toimitussanomassa</w:t>
      </w:r>
    </w:p>
    <w:p w14:paraId="3E8A8A2F" w14:textId="77777777" w:rsidR="008758D2" w:rsidRDefault="008758D2" w:rsidP="008758D2">
      <w:r>
        <w:t>code=4:</w:t>
      </w:r>
      <w:r>
        <w:tab/>
        <w:t>lääkkeen vaikuttavat ainesosat (apteekin valmisteille ja huumeille)</w:t>
      </w:r>
    </w:p>
    <w:p w14:paraId="227056EE" w14:textId="77777777" w:rsidR="008758D2" w:rsidRDefault="008758D2" w:rsidP="008758D2">
      <w:r>
        <w:t>code=10:</w:t>
      </w:r>
      <w:r>
        <w:tab/>
        <w:t>lääkkeen muut ainesosat (apteekin valmisteille)</w:t>
      </w:r>
    </w:p>
    <w:p w14:paraId="500601C7" w14:textId="77777777" w:rsidR="008758D2" w:rsidRDefault="008758D2" w:rsidP="008758D2">
      <w:r>
        <w:t>code=104: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396" w:name="_Toc122512883"/>
      <w:r>
        <w:t>Rakenteinen muoto</w:t>
      </w:r>
      <w:bookmarkEnd w:id="396"/>
    </w:p>
    <w:p w14:paraId="744BD139" w14:textId="77777777" w:rsidR="0077747B" w:rsidRDefault="0077747B"/>
    <w:p w14:paraId="18DE91EF" w14:textId="77777777" w:rsidR="00025BA3" w:rsidRDefault="0077747B" w:rsidP="00025BA3">
      <w:r>
        <w:t xml:space="preserve">Body-osa </w:t>
      </w:r>
      <w:proofErr w:type="gramStart"/>
      <w:r>
        <w:t>generoidaan  toimitussanoman</w:t>
      </w:r>
      <w:proofErr w:type="gramEnd"/>
      <w:r>
        <w:t xml:space="preserve">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pt-BR"/>
        </w:rPr>
        <w:t>1</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pt-BR"/>
        </w:rPr>
        <w:t>codeSystemName</w:t>
      </w:r>
      <w:r w:rsidRPr="00D32773">
        <w:rPr>
          <w:rStyle w:val="XMLBlue"/>
          <w:sz w:val="22"/>
          <w:highlight w:val="white"/>
          <w:lang w:val="pt-BR"/>
        </w:rPr>
        <w:t>="</w:t>
      </w:r>
      <w:r w:rsidR="004001B1" w:rsidRPr="00D32773">
        <w:rPr>
          <w:rStyle w:val="XMLBlack"/>
          <w:sz w:val="22"/>
          <w:highlight w:val="white"/>
          <w:lang w:val="pt-BR"/>
        </w:rPr>
        <w:t>Sähköinen lääkemääräys - R</w:t>
      </w:r>
      <w:r w:rsidR="00DC1B76" w:rsidRPr="00D32773">
        <w:rPr>
          <w:rStyle w:val="XMLBlack"/>
          <w:sz w:val="22"/>
          <w:highlight w:val="white"/>
          <w:lang w:val="pt-BR"/>
        </w:rPr>
        <w:t>eseptisanoman</w:t>
      </w:r>
      <w:r w:rsidRPr="00D32773">
        <w:rPr>
          <w:rStyle w:val="XMLBlack"/>
          <w:sz w:val="22"/>
          <w:highlight w:val="white"/>
          <w:lang w:val="pt-BR"/>
        </w:rPr>
        <w:t xml:space="preserve"> tyyppi</w:t>
      </w:r>
      <w:r w:rsidRPr="00D32773">
        <w:rPr>
          <w:rStyle w:val="XMLBlue"/>
          <w:sz w:val="22"/>
          <w:highlight w:val="white"/>
          <w:lang w:val="pt-BR"/>
        </w:rPr>
        <w:t>"</w:t>
      </w:r>
      <w:r w:rsidR="004001B1" w:rsidRPr="00D32773">
        <w:rPr>
          <w:rStyle w:val="XMLRed"/>
          <w:sz w:val="22"/>
          <w:highlight w:val="white"/>
          <w:lang w:val="pt-BR"/>
        </w:rPr>
        <w:t xml:space="preserve"> </w:t>
      </w:r>
      <w:r w:rsidRPr="00D32773">
        <w:rPr>
          <w:rStyle w:val="XMLRed"/>
          <w:sz w:val="22"/>
          <w:highlight w:val="white"/>
          <w:lang w:val="pt-BR"/>
        </w:rPr>
        <w:t>displayName</w:t>
      </w:r>
      <w:r w:rsidRPr="00D32773">
        <w:rPr>
          <w:rStyle w:val="XMLBlue"/>
          <w:sz w:val="22"/>
          <w:highlight w:val="white"/>
          <w:lang w:val="pt-BR"/>
        </w:rPr>
        <w:t>="</w:t>
      </w:r>
      <w:r w:rsidR="00DC1B76" w:rsidRPr="00D32773">
        <w:rPr>
          <w:rStyle w:val="XMLBlack"/>
          <w:sz w:val="22"/>
          <w:highlight w:val="white"/>
          <w:lang w:val="pt-BR"/>
        </w:rPr>
        <w:t>L</w:t>
      </w:r>
      <w:r w:rsidRPr="00D32773">
        <w:rPr>
          <w:rStyle w:val="XMLBlack"/>
          <w:sz w:val="22"/>
          <w:highlight w:val="white"/>
          <w:lang w:val="pt-BR"/>
        </w:rPr>
        <w:t>ääkemääräys</w:t>
      </w:r>
      <w:r w:rsidRPr="00D32773">
        <w:rPr>
          <w:rStyle w:val="XMLBlue"/>
          <w:sz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4001B1"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12</w:t>
      </w:r>
      <w:r w:rsidRPr="006477F8">
        <w:rPr>
          <w:rStyle w:val="XMLBlue"/>
          <w:sz w:val="22"/>
          <w:highlight w:val="white"/>
          <w:lang w:val="nl-NL"/>
        </w:rPr>
        <w:t>"</w:t>
      </w:r>
      <w:r w:rsidR="00137222">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9F23DE"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137222"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toimituksen korjaus</w:t>
      </w:r>
      <w:r w:rsidRPr="00D32773">
        <w:rPr>
          <w:rStyle w:val="XMLBlue"/>
          <w:sz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397" w:name="_Toc122512884"/>
      <w:r>
        <w:t>Annosjakelu</w:t>
      </w:r>
      <w:bookmarkEnd w:id="397"/>
    </w:p>
    <w:p w14:paraId="669539BE" w14:textId="77777777" w:rsidR="0077747B" w:rsidRDefault="0077747B"/>
    <w:p w14:paraId="017EBA7A" w14:textId="77777777" w:rsidR="0077747B" w:rsidRDefault="0077747B">
      <w:pPr>
        <w:pStyle w:val="Otsikko2"/>
      </w:pPr>
      <w:bookmarkStart w:id="398" w:name="_Toc122512885"/>
      <w:r>
        <w:t>Yleisrakenne</w:t>
      </w:r>
      <w:bookmarkEnd w:id="398"/>
    </w:p>
    <w:p w14:paraId="01B6D7A8" w14:textId="77777777" w:rsidR="0077747B" w:rsidRDefault="0077747B"/>
    <w:p w14:paraId="5A9AFA2E" w14:textId="77777777" w:rsidR="0077747B" w:rsidRDefault="0077747B">
      <w:r>
        <w:t xml:space="preserve">Apteekki tekee ilmoituksen annosjakelusta </w:t>
      </w:r>
      <w:proofErr w:type="gramStart"/>
      <w:r>
        <w:t>reseptikeskukseen  CDA</w:t>
      </w:r>
      <w:proofErr w:type="gramEnd"/>
      <w:r>
        <w:t xml:space="preserve">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399" w:name="_Toc122512886"/>
      <w:r>
        <w:t>Rakenteinen muoto</w:t>
      </w:r>
      <w:bookmarkEnd w:id="399"/>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00D32773">
        <w:rPr>
          <w:rStyle w:val="XMLRed"/>
          <w:sz w:val="22"/>
          <w:highlight w:val="white"/>
          <w:lang w:val="en-GB"/>
        </w:rPr>
        <w:t xml:space="preserve"> codeSystemName</w:t>
      </w:r>
      <w:r w:rsidR="009F23DE" w:rsidRPr="00D32773">
        <w:rPr>
          <w:rStyle w:val="XMLBlue"/>
          <w:sz w:val="22"/>
          <w:highlight w:val="white"/>
          <w:lang w:val="en-GB"/>
        </w:rPr>
        <w:t>="</w:t>
      </w:r>
      <w:r w:rsidR="009F23DE" w:rsidRPr="00D32773">
        <w:rPr>
          <w:rStyle w:val="XMLBlack"/>
          <w:sz w:val="22"/>
          <w:highlight w:val="white"/>
          <w:lang w:val="en-GB"/>
        </w:rPr>
        <w:t>Sähköinen lääkemääräys - Reseptisanoman tyyppi</w:t>
      </w:r>
      <w:r w:rsidR="009F23DE" w:rsidRPr="00D32773">
        <w:rPr>
          <w:rStyle w:val="XMLBlue"/>
          <w:sz w:val="22"/>
          <w:highlight w:val="white"/>
          <w:lang w:val="en-GB"/>
        </w:rPr>
        <w:t>"</w:t>
      </w:r>
      <w:r w:rsidR="009F23DE" w:rsidRPr="00D32773">
        <w:rPr>
          <w:rStyle w:val="XMLRed"/>
          <w:sz w:val="22"/>
          <w:highlight w:val="white"/>
          <w:lang w:val="en-GB"/>
        </w:rPr>
        <w:t xml:space="preserve"> displayName</w:t>
      </w:r>
      <w:r w:rsidR="009F23DE" w:rsidRPr="00D32773">
        <w:rPr>
          <w:rStyle w:val="XMLBlue"/>
          <w:sz w:val="22"/>
          <w:highlight w:val="white"/>
          <w:lang w:val="en-GB"/>
        </w:rPr>
        <w:t>="</w:t>
      </w:r>
      <w:r w:rsidR="00445C6F" w:rsidRPr="00D32773">
        <w:rPr>
          <w:rStyle w:val="XMLBlack"/>
          <w:sz w:val="22"/>
          <w:highlight w:val="white"/>
          <w:lang w:val="en-GB"/>
        </w:rPr>
        <w:t>Annosjakelu</w:t>
      </w:r>
      <w:r w:rsidR="00445C6F" w:rsidRPr="00D32773">
        <w:rPr>
          <w:rStyle w:val="XMLBlue"/>
          <w:sz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400" w:name="_Toc122512887"/>
      <w:r>
        <w:t>Annosjakelun purku</w:t>
      </w:r>
      <w:bookmarkEnd w:id="400"/>
    </w:p>
    <w:p w14:paraId="47DB9ADC" w14:textId="77777777" w:rsidR="0077747B" w:rsidRDefault="0077747B"/>
    <w:p w14:paraId="2A2AA1EE" w14:textId="77777777" w:rsidR="0077747B" w:rsidRDefault="0077747B">
      <w:pPr>
        <w:pStyle w:val="Otsikko2"/>
      </w:pPr>
      <w:bookmarkStart w:id="401" w:name="_Toc122512888"/>
      <w:r>
        <w:t>Yleisrakenne</w:t>
      </w:r>
      <w:bookmarkEnd w:id="401"/>
    </w:p>
    <w:p w14:paraId="490F2665" w14:textId="77777777" w:rsidR="0077747B" w:rsidRDefault="0077747B"/>
    <w:p w14:paraId="2F3D6708" w14:textId="77777777" w:rsidR="0077747B" w:rsidRDefault="0077747B">
      <w:r>
        <w:t xml:space="preserve">Apteekki tekee ilmoituksen annosjakelun purusta </w:t>
      </w:r>
      <w:proofErr w:type="gramStart"/>
      <w:r>
        <w:t>reseptikeskukseen  CDA</w:t>
      </w:r>
      <w:proofErr w:type="gramEnd"/>
      <w:r>
        <w:t xml:space="preserve">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402" w:name="_Toc122512889"/>
      <w:r>
        <w:t>Rakenteinen muoto</w:t>
      </w:r>
      <w:bookmarkEnd w:id="402"/>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00D32773">
        <w:rPr>
          <w:rStyle w:val="XMLRed"/>
          <w:sz w:val="22"/>
          <w:highlight w:val="white"/>
          <w:lang w:val="en-GB"/>
        </w:rPr>
        <w:t xml:space="preserve"> codeSystemName</w:t>
      </w:r>
      <w:r w:rsidR="00D266D3" w:rsidRPr="00D32773">
        <w:rPr>
          <w:rStyle w:val="XMLBlue"/>
          <w:sz w:val="22"/>
          <w:highlight w:val="white"/>
          <w:lang w:val="en-GB"/>
        </w:rPr>
        <w:t>="</w:t>
      </w:r>
      <w:r w:rsidR="00D266D3" w:rsidRPr="00D32773">
        <w:rPr>
          <w:rStyle w:val="XMLBlack"/>
          <w:sz w:val="22"/>
          <w:highlight w:val="white"/>
          <w:lang w:val="en-GB"/>
        </w:rPr>
        <w:t>Sähköinen lääkemääräys - Reseptisanoman tyyppi</w:t>
      </w:r>
      <w:r w:rsidR="00D266D3" w:rsidRPr="00D32773">
        <w:rPr>
          <w:rStyle w:val="XMLBlue"/>
          <w:sz w:val="22"/>
          <w:highlight w:val="white"/>
          <w:lang w:val="en-GB"/>
        </w:rPr>
        <w:t>"</w:t>
      </w:r>
      <w:r w:rsidR="00D266D3" w:rsidRPr="00D32773">
        <w:rPr>
          <w:rStyle w:val="XMLRed"/>
          <w:sz w:val="22"/>
          <w:highlight w:val="white"/>
          <w:lang w:val="en-GB"/>
        </w:rPr>
        <w:t xml:space="preserve"> displayName</w:t>
      </w:r>
      <w:r w:rsidR="00D266D3" w:rsidRPr="00D32773">
        <w:rPr>
          <w:rStyle w:val="XMLBlue"/>
          <w:sz w:val="22"/>
          <w:highlight w:val="white"/>
          <w:lang w:val="en-GB"/>
        </w:rPr>
        <w:t>="</w:t>
      </w:r>
      <w:r w:rsidR="00D266D3" w:rsidRPr="00D32773">
        <w:rPr>
          <w:rStyle w:val="XMLBlack"/>
          <w:sz w:val="22"/>
          <w:highlight w:val="white"/>
          <w:lang w:val="en-GB"/>
        </w:rPr>
        <w:t>Annosjakelu</w:t>
      </w:r>
      <w:r w:rsidR="005754E5" w:rsidRPr="00D32773">
        <w:rPr>
          <w:rStyle w:val="XMLBlack"/>
          <w:sz w:val="22"/>
          <w:highlight w:val="white"/>
          <w:lang w:val="en-GB"/>
        </w:rPr>
        <w:t>n purku</w:t>
      </w:r>
      <w:r w:rsidR="00D266D3" w:rsidRPr="00D32773">
        <w:rPr>
          <w:rStyle w:val="XMLBlue"/>
          <w:sz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403" w:name="_Toc122512890"/>
      <w:r>
        <w:t>Erityislupavaraus</w:t>
      </w:r>
      <w:bookmarkEnd w:id="403"/>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Actin code on nyt 21. </w:t>
      </w:r>
      <w:proofErr w:type="gramStart"/>
      <w:r>
        <w:t>Varauksen  päivämäärää</w:t>
      </w:r>
      <w:proofErr w:type="gramEnd"/>
      <w:r>
        <w:t xml:space="preserve"> ilmoitetaan effectiveTimella. </w:t>
      </w:r>
    </w:p>
    <w:p w14:paraId="0F1BD16D" w14:textId="77777777" w:rsidR="008C7956" w:rsidRDefault="008C7956" w:rsidP="0047354C"/>
    <w:p w14:paraId="66872843" w14:textId="77777777" w:rsidR="008C7956" w:rsidRPr="00F12A8F"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F12A8F">
        <w:rPr>
          <w:rStyle w:val="XMLBlue"/>
          <w:sz w:val="22"/>
          <w:highlight w:val="white"/>
        </w:rPr>
        <w:t>&lt;</w:t>
      </w:r>
      <w:r w:rsidRPr="00F12A8F">
        <w:rPr>
          <w:rStyle w:val="XMLDarkRed"/>
          <w:sz w:val="22"/>
          <w:highlight w:val="white"/>
        </w:rPr>
        <w:t>entry</w:t>
      </w:r>
      <w:r w:rsidRPr="00F12A8F">
        <w:rPr>
          <w:rStyle w:val="XMLBlue"/>
          <w:sz w:val="22"/>
          <w:highlight w:val="white"/>
        </w:rPr>
        <w:t>&gt;</w:t>
      </w:r>
    </w:p>
    <w:p w14:paraId="243C22A0" w14:textId="77777777" w:rsidR="008C7956" w:rsidRPr="00F12A8F"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F12A8F">
        <w:rPr>
          <w:rFonts w:ascii="Arial" w:hAnsi="Arial" w:cs="Arial"/>
          <w:sz w:val="22"/>
          <w:szCs w:val="22"/>
        </w:rPr>
        <w:tab/>
      </w:r>
      <w:r w:rsidRPr="00F12A8F">
        <w:rPr>
          <w:rStyle w:val="XMLBlue"/>
          <w:sz w:val="22"/>
          <w:highlight w:val="white"/>
        </w:rPr>
        <w:t>&lt;</w:t>
      </w:r>
      <w:r w:rsidRPr="00F12A8F">
        <w:rPr>
          <w:rStyle w:val="XMLDarkRed"/>
          <w:sz w:val="22"/>
          <w:highlight w:val="white"/>
        </w:rPr>
        <w:t>act</w:t>
      </w:r>
      <w:r w:rsidRPr="00F12A8F">
        <w:rPr>
          <w:rFonts w:ascii="Arial" w:hAnsi="Arial" w:cs="Arial"/>
          <w:sz w:val="22"/>
          <w:szCs w:val="22"/>
        </w:rPr>
        <w:t xml:space="preserve"> </w:t>
      </w:r>
      <w:r w:rsidRPr="00F12A8F">
        <w:rPr>
          <w:rStyle w:val="XMLRed"/>
          <w:sz w:val="22"/>
          <w:highlight w:val="white"/>
        </w:rPr>
        <w:t>classCode</w:t>
      </w:r>
      <w:r w:rsidRPr="00F12A8F">
        <w:rPr>
          <w:rStyle w:val="XMLBlue"/>
          <w:sz w:val="22"/>
          <w:highlight w:val="white"/>
        </w:rPr>
        <w:t>="</w:t>
      </w:r>
      <w:r w:rsidRPr="00F12A8F">
        <w:rPr>
          <w:rFonts w:ascii="Arial" w:hAnsi="Arial" w:cs="Arial"/>
          <w:sz w:val="22"/>
          <w:szCs w:val="22"/>
        </w:rPr>
        <w:t>ACT</w:t>
      </w:r>
      <w:r w:rsidRPr="00F12A8F">
        <w:rPr>
          <w:rStyle w:val="XMLBlue"/>
          <w:sz w:val="22"/>
          <w:highlight w:val="white"/>
        </w:rPr>
        <w:t>"</w:t>
      </w:r>
      <w:r w:rsidRPr="00F12A8F">
        <w:rPr>
          <w:rFonts w:ascii="Arial" w:hAnsi="Arial" w:cs="Arial"/>
          <w:sz w:val="22"/>
          <w:szCs w:val="22"/>
        </w:rPr>
        <w:t xml:space="preserve"> </w:t>
      </w:r>
      <w:r w:rsidRPr="00F12A8F">
        <w:rPr>
          <w:rStyle w:val="XMLRed"/>
          <w:sz w:val="22"/>
          <w:highlight w:val="white"/>
        </w:rPr>
        <w:t>moodCode</w:t>
      </w:r>
      <w:r w:rsidRPr="00F12A8F">
        <w:rPr>
          <w:rStyle w:val="XMLBlue"/>
          <w:sz w:val="22"/>
          <w:highlight w:val="white"/>
        </w:rPr>
        <w:t>="</w:t>
      </w:r>
      <w:r w:rsidRPr="00F12A8F">
        <w:rPr>
          <w:rFonts w:ascii="Arial" w:hAnsi="Arial" w:cs="Arial"/>
          <w:sz w:val="22"/>
          <w:szCs w:val="22"/>
        </w:rPr>
        <w:t>RQO</w:t>
      </w:r>
      <w:r w:rsidRPr="00F12A8F">
        <w:rPr>
          <w:rStyle w:val="XMLBlue"/>
          <w:sz w:val="22"/>
          <w:highlight w:val="white"/>
        </w:rPr>
        <w:t>"&gt;</w:t>
      </w:r>
    </w:p>
    <w:p w14:paraId="5DE48BF6" w14:textId="3BDB2184" w:rsidR="008C7956" w:rsidRPr="00F12A8F"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F12A8F">
        <w:rPr>
          <w:rFonts w:ascii="Arial" w:hAnsi="Arial" w:cs="Arial"/>
          <w:sz w:val="22"/>
          <w:szCs w:val="22"/>
        </w:rPr>
        <w:tab/>
      </w:r>
      <w:r w:rsidR="00C34D53" w:rsidRPr="00F12A8F">
        <w:rPr>
          <w:rFonts w:ascii="Arial" w:hAnsi="Arial" w:cs="Arial"/>
          <w:sz w:val="22"/>
          <w:szCs w:val="22"/>
        </w:rPr>
        <w:tab/>
      </w:r>
      <w:r w:rsidRPr="00F12A8F">
        <w:rPr>
          <w:rStyle w:val="XMLBlue"/>
          <w:sz w:val="22"/>
          <w:highlight w:val="white"/>
        </w:rPr>
        <w:t>&lt;</w:t>
      </w:r>
      <w:r w:rsidRPr="00F12A8F">
        <w:rPr>
          <w:rStyle w:val="XMLDarkRed"/>
          <w:sz w:val="22"/>
          <w:highlight w:val="white"/>
        </w:rPr>
        <w:t>code</w:t>
      </w:r>
      <w:r w:rsidRPr="00F12A8F">
        <w:rPr>
          <w:rFonts w:ascii="Arial" w:hAnsi="Arial" w:cs="Arial"/>
          <w:sz w:val="22"/>
          <w:szCs w:val="22"/>
        </w:rPr>
        <w:t xml:space="preserve"> </w:t>
      </w:r>
      <w:r w:rsidRPr="00F12A8F">
        <w:rPr>
          <w:rStyle w:val="XMLRed"/>
          <w:sz w:val="22"/>
          <w:highlight w:val="white"/>
        </w:rPr>
        <w:t>code</w:t>
      </w:r>
      <w:r w:rsidRPr="00F12A8F">
        <w:rPr>
          <w:rStyle w:val="XMLBlue"/>
          <w:sz w:val="22"/>
          <w:highlight w:val="white"/>
        </w:rPr>
        <w:t>="</w:t>
      </w:r>
      <w:r w:rsidRPr="00F12A8F">
        <w:rPr>
          <w:rFonts w:ascii="Arial" w:hAnsi="Arial" w:cs="Arial"/>
          <w:sz w:val="22"/>
          <w:szCs w:val="22"/>
        </w:rPr>
        <w:t>21</w:t>
      </w:r>
      <w:r w:rsidRPr="00F12A8F">
        <w:rPr>
          <w:rStyle w:val="XMLBlue"/>
          <w:sz w:val="22"/>
          <w:highlight w:val="white"/>
        </w:rPr>
        <w:t>"</w:t>
      </w:r>
      <w:r w:rsidRPr="00F12A8F">
        <w:rPr>
          <w:rFonts w:ascii="Arial" w:hAnsi="Arial" w:cs="Arial"/>
          <w:sz w:val="22"/>
          <w:szCs w:val="22"/>
        </w:rPr>
        <w:t xml:space="preserve"> </w:t>
      </w:r>
      <w:r w:rsidRPr="00F12A8F">
        <w:rPr>
          <w:rStyle w:val="XMLRed"/>
          <w:sz w:val="22"/>
          <w:highlight w:val="white"/>
        </w:rPr>
        <w:t>codeSystem</w:t>
      </w:r>
      <w:r w:rsidRPr="00F12A8F">
        <w:rPr>
          <w:rFonts w:ascii="Arial" w:hAnsi="Arial" w:cs="Arial"/>
          <w:sz w:val="22"/>
          <w:szCs w:val="22"/>
        </w:rPr>
        <w:t>="1.2.246.537.5.40105.2006</w:t>
      </w:r>
      <w:r w:rsidRPr="00F12A8F">
        <w:rPr>
          <w:rStyle w:val="XMLBlue"/>
          <w:sz w:val="22"/>
          <w:highlight w:val="white"/>
        </w:rPr>
        <w:t xml:space="preserve">" </w:t>
      </w:r>
      <w:r w:rsidR="005754E5" w:rsidRPr="00F12A8F">
        <w:rPr>
          <w:rStyle w:val="XMLRed"/>
          <w:sz w:val="22"/>
          <w:highlight w:val="white"/>
        </w:rPr>
        <w:t>codeSystemName</w:t>
      </w:r>
      <w:r w:rsidR="005754E5" w:rsidRPr="00F12A8F">
        <w:rPr>
          <w:rStyle w:val="XMLBlue"/>
          <w:sz w:val="22"/>
          <w:highlight w:val="white"/>
        </w:rPr>
        <w:t>="</w:t>
      </w:r>
      <w:r w:rsidR="005754E5" w:rsidRPr="00F12A8F">
        <w:rPr>
          <w:rStyle w:val="XMLBlack"/>
          <w:sz w:val="22"/>
          <w:highlight w:val="white"/>
        </w:rPr>
        <w:t>Sähköinen lääkemääräys - Reseptisanoman tyyppi</w:t>
      </w:r>
      <w:r w:rsidR="005754E5" w:rsidRPr="00F12A8F">
        <w:rPr>
          <w:rStyle w:val="XMLBlue"/>
          <w:sz w:val="22"/>
          <w:highlight w:val="white"/>
        </w:rPr>
        <w:t>"</w:t>
      </w:r>
      <w:r w:rsidR="005754E5" w:rsidRPr="00F12A8F">
        <w:rPr>
          <w:rStyle w:val="XMLRed"/>
          <w:sz w:val="22"/>
          <w:highlight w:val="white"/>
        </w:rPr>
        <w:t xml:space="preserve"> displayName</w:t>
      </w:r>
      <w:r w:rsidR="005754E5" w:rsidRPr="00F12A8F">
        <w:rPr>
          <w:rStyle w:val="XMLBlue"/>
          <w:sz w:val="22"/>
          <w:highlight w:val="white"/>
        </w:rPr>
        <w:t>="</w:t>
      </w:r>
      <w:r w:rsidR="00913FEA" w:rsidRPr="00F12A8F">
        <w:rPr>
          <w:rStyle w:val="XMLBlack"/>
          <w:sz w:val="22"/>
          <w:highlight w:val="white"/>
        </w:rPr>
        <w:t>Erityislupavaraus</w:t>
      </w:r>
      <w:r w:rsidR="005754E5" w:rsidRPr="00F12A8F">
        <w:rPr>
          <w:rStyle w:val="XMLBlue"/>
          <w:sz w:val="22"/>
          <w:highlight w:val="white"/>
        </w:rPr>
        <w:t>"</w:t>
      </w:r>
      <w:r w:rsidR="00913FEA" w:rsidRPr="00F12A8F">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F12A8F">
        <w:rPr>
          <w:rFonts w:ascii="Arial" w:hAnsi="Arial" w:cs="Arial"/>
          <w:sz w:val="22"/>
          <w:szCs w:val="22"/>
        </w:rPr>
        <w:tab/>
      </w:r>
      <w:r w:rsidRPr="00F12A8F">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404" w:name="_Toc122512891"/>
      <w:r>
        <w:t>Erityislupavarauksen purku</w:t>
      </w:r>
      <w:bookmarkEnd w:id="404"/>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44E87">
        <w:rPr>
          <w:rStyle w:val="XMLBlue"/>
          <w:sz w:val="22"/>
          <w:highlight w:val="white"/>
          <w:lang w:val="en-GB"/>
        </w:rPr>
        <w:t>&lt;</w:t>
      </w:r>
      <w:proofErr w:type="gramStart"/>
      <w:r w:rsidRPr="00913FEA">
        <w:rPr>
          <w:rStyle w:val="XMLDarkRed"/>
          <w:sz w:val="22"/>
          <w:highlight w:val="white"/>
          <w:lang w:val="en-GB"/>
        </w:rPr>
        <w:t>entry</w:t>
      </w:r>
      <w:proofErr w:type="gramEnd"/>
      <w:r w:rsidRPr="00D44E87">
        <w:rPr>
          <w:rStyle w:val="XMLBlue"/>
          <w:sz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32773">
        <w:rPr>
          <w:rFonts w:ascii="Arial" w:hAnsi="Arial" w:cs="Arial"/>
          <w:sz w:val="22"/>
          <w:szCs w:val="22"/>
          <w:lang w:val="en-US"/>
        </w:rPr>
        <w:t xml:space="preserve"> </w:t>
      </w:r>
      <w:r w:rsidRPr="00D32773">
        <w:rPr>
          <w:rStyle w:val="XMLRed"/>
          <w:sz w:val="22"/>
          <w:highlight w:val="white"/>
          <w:lang w:val="en-US"/>
        </w:rPr>
        <w:t>classCode</w:t>
      </w:r>
      <w:r w:rsidRPr="00D32773">
        <w:rPr>
          <w:rStyle w:val="XMLBlue"/>
          <w:sz w:val="22"/>
          <w:highlight w:val="white"/>
          <w:lang w:val="en-US"/>
        </w:rPr>
        <w:t>="</w:t>
      </w:r>
      <w:r w:rsidRPr="00D32773">
        <w:rPr>
          <w:rFonts w:ascii="Arial" w:hAnsi="Arial" w:cs="Arial"/>
          <w:sz w:val="22"/>
          <w:szCs w:val="22"/>
          <w:lang w:val="en-US"/>
        </w:rPr>
        <w:t>ACT</w:t>
      </w:r>
      <w:r w:rsidRPr="00D32773">
        <w:rPr>
          <w:rStyle w:val="XMLBlue"/>
          <w:sz w:val="22"/>
          <w:highlight w:val="white"/>
          <w:lang w:val="en-US"/>
        </w:rPr>
        <w:t>"</w:t>
      </w:r>
      <w:r w:rsidRPr="00D32773">
        <w:rPr>
          <w:rFonts w:ascii="Arial" w:hAnsi="Arial" w:cs="Arial"/>
          <w:sz w:val="22"/>
          <w:szCs w:val="22"/>
          <w:lang w:val="en-US"/>
        </w:rPr>
        <w:t xml:space="preserve"> </w:t>
      </w:r>
      <w:r w:rsidRPr="00D32773">
        <w:rPr>
          <w:rStyle w:val="XMLRed"/>
          <w:sz w:val="22"/>
          <w:highlight w:val="white"/>
          <w:lang w:val="en-US"/>
        </w:rPr>
        <w:t>moodCode</w:t>
      </w:r>
      <w:r w:rsidRPr="00D32773">
        <w:rPr>
          <w:rStyle w:val="XMLBlue"/>
          <w:sz w:val="22"/>
          <w:highlight w:val="white"/>
          <w:lang w:val="en-US"/>
        </w:rPr>
        <w:t>="</w:t>
      </w:r>
      <w:r w:rsidRPr="00D32773">
        <w:rPr>
          <w:rFonts w:ascii="Arial" w:hAnsi="Arial" w:cs="Arial"/>
          <w:sz w:val="22"/>
          <w:szCs w:val="22"/>
          <w:lang w:val="en-US"/>
        </w:rPr>
        <w:t>RQO</w:t>
      </w:r>
      <w:r w:rsidRPr="00D32773">
        <w:rPr>
          <w:rStyle w:val="XMLBlue"/>
          <w:sz w:val="22"/>
          <w:highlight w:val="white"/>
          <w:lang w:val="en-US"/>
        </w:rPr>
        <w:t>"</w:t>
      </w:r>
      <w:r w:rsidRPr="00D44E87">
        <w:rPr>
          <w:rStyle w:val="XMLBlue"/>
          <w:sz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00D32773">
        <w:rPr>
          <w:rStyle w:val="XMLBlue"/>
          <w:sz w:val="22"/>
          <w:highlight w:val="white"/>
        </w:rPr>
        <w:t>&lt;</w:t>
      </w:r>
      <w:r w:rsidRPr="00D32773">
        <w:rPr>
          <w:rStyle w:val="XMLDarkRed"/>
          <w:sz w:val="22"/>
          <w:highlight w:val="white"/>
        </w:rPr>
        <w:t>code</w:t>
      </w:r>
      <w:r w:rsidRPr="00887B3E">
        <w:rPr>
          <w:rFonts w:ascii="Arial" w:hAnsi="Arial" w:cs="Arial"/>
          <w:sz w:val="22"/>
          <w:szCs w:val="22"/>
        </w:rPr>
        <w:t xml:space="preserve"> </w:t>
      </w:r>
      <w:r w:rsidRPr="00913FEA">
        <w:rPr>
          <w:rStyle w:val="XMLRed"/>
          <w:sz w:val="22"/>
          <w:highlight w:val="white"/>
        </w:rPr>
        <w:t>code</w:t>
      </w:r>
      <w:r w:rsidRPr="00D44E87">
        <w:rPr>
          <w:rStyle w:val="XMLBlue"/>
          <w:sz w:val="22"/>
          <w:highlight w:val="white"/>
        </w:rPr>
        <w:t>="</w:t>
      </w:r>
      <w:r w:rsidRPr="00887B3E">
        <w:rPr>
          <w:rFonts w:ascii="Arial" w:hAnsi="Arial" w:cs="Arial"/>
          <w:sz w:val="22"/>
          <w:szCs w:val="22"/>
        </w:rPr>
        <w:t>2</w:t>
      </w:r>
      <w:r>
        <w:rPr>
          <w:rFonts w:ascii="Arial" w:hAnsi="Arial" w:cs="Arial"/>
          <w:sz w:val="22"/>
          <w:szCs w:val="22"/>
        </w:rPr>
        <w:t>2</w:t>
      </w:r>
      <w:r w:rsidRPr="00D44E87">
        <w:rPr>
          <w:rStyle w:val="XMLBlue"/>
          <w:sz w:val="22"/>
          <w:highlight w:val="white"/>
        </w:rPr>
        <w:t>"</w:t>
      </w:r>
      <w:r w:rsidRPr="00887B3E">
        <w:rPr>
          <w:rFonts w:ascii="Arial" w:hAnsi="Arial" w:cs="Arial"/>
          <w:sz w:val="22"/>
          <w:szCs w:val="22"/>
        </w:rPr>
        <w:t xml:space="preserve"> </w:t>
      </w:r>
      <w:r w:rsidRPr="00913FEA">
        <w:rPr>
          <w:rStyle w:val="XMLRed"/>
          <w:sz w:val="22"/>
          <w:highlight w:val="white"/>
        </w:rPr>
        <w:t>codeSystem</w:t>
      </w:r>
      <w:r w:rsidRPr="00887B3E">
        <w:rPr>
          <w:rFonts w:ascii="Arial" w:hAnsi="Arial" w:cs="Arial"/>
          <w:sz w:val="22"/>
          <w:szCs w:val="22"/>
        </w:rPr>
        <w:t>="1.2.246.537.5.40105.2006</w:t>
      </w:r>
      <w:r w:rsidRPr="00D44E87">
        <w:rPr>
          <w:rStyle w:val="XMLBlue"/>
          <w:sz w:val="22"/>
          <w:highlight w:val="white"/>
        </w:rPr>
        <w:t xml:space="preserve">" </w:t>
      </w:r>
      <w:r w:rsidRPr="006477F8">
        <w:rPr>
          <w:rStyle w:val="XMLRed"/>
          <w:sz w:val="22"/>
          <w:highlight w:val="white"/>
        </w:rPr>
        <w:t>codeSystemName</w:t>
      </w:r>
      <w:r w:rsidRPr="006477F8">
        <w:rPr>
          <w:rStyle w:val="XMLBlue"/>
          <w:sz w:val="22"/>
          <w:highlight w:val="white"/>
        </w:rPr>
        <w:t>="</w:t>
      </w:r>
      <w:r>
        <w:rPr>
          <w:rStyle w:val="XMLBlack"/>
          <w:sz w:val="22"/>
          <w:highlight w:val="white"/>
        </w:rPr>
        <w:t>Sähköinen lääkemääräys - R</w:t>
      </w:r>
      <w:r w:rsidRPr="006477F8">
        <w:rPr>
          <w:rStyle w:val="XMLBlack"/>
          <w:sz w:val="22"/>
          <w:highlight w:val="white"/>
        </w:rPr>
        <w:t>eseptisanoman tyyppi</w:t>
      </w:r>
      <w:r w:rsidRPr="006477F8">
        <w:rPr>
          <w:rStyle w:val="XMLBlue"/>
          <w:sz w:val="22"/>
          <w:highlight w:val="white"/>
        </w:rPr>
        <w:t>"</w:t>
      </w:r>
      <w:r>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Pr>
          <w:rStyle w:val="XMLBlack"/>
          <w:sz w:val="22"/>
          <w:highlight w:val="white"/>
        </w:rPr>
        <w:t>Erityislupavarauksen purku</w:t>
      </w:r>
      <w:r w:rsidRPr="006477F8">
        <w:rPr>
          <w:rStyle w:val="XMLBlue"/>
          <w:sz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405" w:name="_Toc122512892"/>
      <w:r>
        <w:t>Toimitusvarauksen purku</w:t>
      </w:r>
      <w:bookmarkEnd w:id="405"/>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406" w:name="_Toc122512893"/>
      <w:r>
        <w:t>Yleisrakenne</w:t>
      </w:r>
      <w:bookmarkEnd w:id="406"/>
    </w:p>
    <w:p w14:paraId="7EF0AA8C" w14:textId="77777777" w:rsidR="0077747B" w:rsidRDefault="0077747B"/>
    <w:p w14:paraId="3F6D26DA" w14:textId="77777777" w:rsidR="0077747B" w:rsidRDefault="0077747B">
      <w:r>
        <w:t xml:space="preserve">Toimitusvaraus tapahtuu automaattisesti silloin, kun lääkemääräys </w:t>
      </w:r>
      <w:proofErr w:type="gramStart"/>
      <w:r>
        <w:t>noudetaan  toimitusta</w:t>
      </w:r>
      <w:proofErr w:type="gramEnd"/>
      <w:r>
        <w:t xml:space="preserve">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 xml:space="preserve">ei tehdäkään). Toimitusvarauksen purkusanoma on samanlainen kuin lääkemääräyksen lukituksen purku, mutta nyt sanoman code on 18. </w:t>
      </w:r>
      <w:proofErr w:type="gramStart"/>
      <w:r>
        <w:t>Toimitusvarauksen  purkusanoma</w:t>
      </w:r>
      <w:proofErr w:type="gramEnd"/>
      <w:r>
        <w:t xml:space="preserve">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407" w:name="_Toc122512894"/>
      <w:r>
        <w:t>Rakenteinen muoto</w:t>
      </w:r>
      <w:bookmarkEnd w:id="407"/>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004F4D34">
        <w:rPr>
          <w:rStyle w:val="XMLRed"/>
          <w:sz w:val="22"/>
          <w:highlight w:val="white"/>
        </w:rPr>
        <w:t xml:space="preserve"> </w:t>
      </w:r>
      <w:r w:rsidR="004F4D34" w:rsidRPr="006477F8">
        <w:rPr>
          <w:rStyle w:val="XMLRed"/>
          <w:sz w:val="22"/>
          <w:highlight w:val="white"/>
        </w:rPr>
        <w:t>codeSystemName</w:t>
      </w:r>
      <w:r w:rsidR="004F4D34" w:rsidRPr="006477F8">
        <w:rPr>
          <w:rStyle w:val="XMLBlue"/>
          <w:sz w:val="22"/>
          <w:highlight w:val="white"/>
        </w:rPr>
        <w:t>="</w:t>
      </w:r>
      <w:r w:rsidR="004F4D34">
        <w:rPr>
          <w:rStyle w:val="XMLBlack"/>
          <w:sz w:val="22"/>
          <w:highlight w:val="white"/>
        </w:rPr>
        <w:t>Sähköinen lääkemääräys - R</w:t>
      </w:r>
      <w:r w:rsidR="004F4D34" w:rsidRPr="006477F8">
        <w:rPr>
          <w:rStyle w:val="XMLBlack"/>
          <w:sz w:val="22"/>
          <w:highlight w:val="white"/>
        </w:rPr>
        <w:t>eseptisanoman tyyppi</w:t>
      </w:r>
      <w:r w:rsidR="004F4D34" w:rsidRPr="006477F8">
        <w:rPr>
          <w:rStyle w:val="XMLBlue"/>
          <w:sz w:val="22"/>
          <w:highlight w:val="white"/>
        </w:rPr>
        <w:t>"</w:t>
      </w:r>
      <w:r w:rsidR="004F4D34">
        <w:rPr>
          <w:rStyle w:val="XMLRed"/>
          <w:sz w:val="22"/>
          <w:highlight w:val="white"/>
        </w:rPr>
        <w:t xml:space="preserve"> </w:t>
      </w:r>
      <w:r w:rsidR="004F4D34" w:rsidRPr="006477F8">
        <w:rPr>
          <w:rStyle w:val="XMLRed"/>
          <w:sz w:val="22"/>
          <w:highlight w:val="white"/>
        </w:rPr>
        <w:t>displayName</w:t>
      </w:r>
      <w:r w:rsidR="004F4D34" w:rsidRPr="006477F8">
        <w:rPr>
          <w:rStyle w:val="XMLBlue"/>
          <w:sz w:val="22"/>
          <w:highlight w:val="white"/>
        </w:rPr>
        <w:t>="</w:t>
      </w:r>
      <w:r w:rsidR="00AA05AA">
        <w:rPr>
          <w:rStyle w:val="XMLBlack"/>
          <w:sz w:val="22"/>
          <w:highlight w:val="white"/>
        </w:rPr>
        <w:t>Toimitus</w:t>
      </w:r>
      <w:r w:rsidR="004F4D34">
        <w:rPr>
          <w:rStyle w:val="XMLBlack"/>
          <w:sz w:val="22"/>
          <w:highlight w:val="white"/>
        </w:rPr>
        <w:t>varauksen purku</w:t>
      </w:r>
      <w:r w:rsidR="004F4D34" w:rsidRPr="006477F8">
        <w:rPr>
          <w:rStyle w:val="XMLBlue"/>
          <w:sz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408" w:name="_Toc122512895"/>
      <w:r>
        <w:t>Näyttömuoto</w:t>
      </w:r>
      <w:bookmarkEnd w:id="408"/>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 xml:space="preserve">CDA R2 standardi kuitenkin vaatii, että kaikki tiedot ovat myös tekstimuodossa section.text elementissä. Reseptisanomissa potilaskertomusrakenteen otsikkotasolla </w:t>
      </w:r>
      <w:proofErr w:type="gramStart"/>
      <w:r>
        <w:t>on kaikissa sanomissa vain yksi section ja koko näyttömuoto on</w:t>
      </w:r>
      <w:proofErr w:type="gramEnd"/>
      <w:r>
        <w:t xml:space="preserve">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w:t>
      </w:r>
      <w:proofErr w:type="gramStart"/>
      <w:r w:rsidRPr="002C60BB">
        <w:rPr>
          <w:lang w:val="en-US"/>
        </w:rPr>
        <w:t>paragraph</w:t>
      </w:r>
      <w:proofErr w:type="gramEnd"/>
      <w:r w:rsidRPr="002C60BB">
        <w:rPr>
          <w:lang w:val="en-US"/>
        </w:rPr>
        <w:t>&gt;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w:t>
      </w:r>
      <w:proofErr w:type="gramStart"/>
      <w:r w:rsidRPr="002C60BB">
        <w:rPr>
          <w:lang w:val="en-US"/>
        </w:rPr>
        <w:t>content</w:t>
      </w:r>
      <w:proofErr w:type="gramEnd"/>
      <w:r w:rsidRPr="002C60BB">
        <w:rPr>
          <w:lang w:val="en-US"/>
        </w:rPr>
        <w: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w:t>
      </w:r>
      <w:proofErr w:type="gramStart"/>
      <w:r w:rsidR="00EC6D45">
        <w:t xml:space="preserve">niiden </w:t>
      </w:r>
      <w:r w:rsidR="002D7AFE">
        <w:t xml:space="preserve"> korjaus</w:t>
      </w:r>
      <w:proofErr w:type="gramEnd"/>
      <w:r w:rsidR="002D7AFE">
        <w:t>-</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409" w:name="_Toc494272865"/>
      <w:bookmarkStart w:id="410" w:name="_Toc509922295"/>
      <w:bookmarkStart w:id="411" w:name="_Toc122512896"/>
      <w:r w:rsidRPr="00D34E3D">
        <w:t>Käytetty notaatio</w:t>
      </w:r>
      <w:bookmarkEnd w:id="409"/>
      <w:bookmarkEnd w:id="410"/>
      <w:bookmarkEnd w:id="411"/>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r w:rsidR="00842D81">
              <w:rPr>
                <w:sz w:val="22"/>
                <w:szCs w:val="22"/>
              </w:rPr>
              <w:t>cda-rakenteisiin</w:t>
            </w:r>
            <w:r w:rsidRPr="009107F7">
              <w:rPr>
                <w:sz w:val="22"/>
                <w:szCs w:val="22"/>
              </w:rPr>
              <w:t>, kun ko. dokumentoidun tason kokonaisuus ilmenee. Mikäli rakenne/tieto ei ole saatavilla, se on annettava nullFlavorilla.</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Vaihtoehtoisesti vapaaehtoiset rakenteet ovat keskenään vaihtoehtoisia ja niiden esiintyminen ko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templateId–viittaukset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r w:rsidRPr="009107F7">
              <w:rPr>
                <w:sz w:val="22"/>
                <w:szCs w:val="22"/>
              </w:rPr>
              <w:t>code/@code=”1” Lääkemääräys (codeSystem: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r w:rsidRPr="009107F7">
              <w:rPr>
                <w:sz w:val="22"/>
                <w:szCs w:val="22"/>
              </w:rPr>
              <w:t>Xpath-viittaus</w:t>
            </w:r>
          </w:p>
        </w:tc>
        <w:tc>
          <w:tcPr>
            <w:tcW w:w="2693" w:type="dxa"/>
            <w:shd w:val="clear" w:color="auto" w:fill="auto"/>
          </w:tcPr>
          <w:p w14:paraId="126BEA33" w14:textId="77777777" w:rsidR="00D34E3D" w:rsidRPr="009107F7" w:rsidRDefault="00D34E3D" w:rsidP="00D34E3D">
            <w:pPr>
              <w:rPr>
                <w:sz w:val="22"/>
                <w:szCs w:val="22"/>
              </w:rPr>
            </w:pPr>
            <w:r w:rsidRPr="009107F7">
              <w:rPr>
                <w:sz w:val="22"/>
                <w:szCs w:val="22"/>
              </w:rPr>
              <w:t>Xpath-viittaukset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 xml:space="preserve">Rakenteen kuvauksessa on linkit esimerkiksi ko. rakenteen alla oleviin </w:t>
            </w:r>
            <w:proofErr w:type="gramStart"/>
            <w:r w:rsidRPr="009107F7">
              <w:rPr>
                <w:sz w:val="22"/>
                <w:szCs w:val="22"/>
              </w:rPr>
              <w:t>observation:eihin</w:t>
            </w:r>
            <w:proofErr w:type="gramEnd"/>
            <w:r w:rsidRPr="009107F7">
              <w:rPr>
                <w:sz w:val="22"/>
                <w:szCs w:val="22"/>
              </w:rPr>
              <w:t xml:space="preserve"> – linkistä siirtyy silloin ko. alalukuun, jossa observation:in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531F0" w14:textId="77777777" w:rsidR="00FD22A0" w:rsidRDefault="00FD22A0">
      <w:r>
        <w:separator/>
      </w:r>
    </w:p>
  </w:endnote>
  <w:endnote w:type="continuationSeparator" w:id="0">
    <w:p w14:paraId="0FEC1052" w14:textId="77777777" w:rsidR="00FD22A0" w:rsidRDefault="00FD22A0">
      <w:r>
        <w:continuationSeparator/>
      </w:r>
    </w:p>
  </w:endnote>
  <w:endnote w:type="continuationNotice" w:id="1">
    <w:p w14:paraId="62236CE4" w14:textId="77777777" w:rsidR="00FD22A0" w:rsidRDefault="00FD22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6E05" w14:textId="538E7D8B" w:rsidR="00FD22A0" w:rsidRDefault="00FD22A0">
    <w:pPr>
      <w:pStyle w:val="Alatunniste"/>
      <w:jc w:val="center"/>
    </w:pPr>
    <w:r>
      <w:rPr>
        <w:rStyle w:val="Sivunumero"/>
      </w:rPr>
      <w:fldChar w:fldCharType="begin"/>
    </w:r>
    <w:r>
      <w:rPr>
        <w:rStyle w:val="Sivunumero"/>
      </w:rPr>
      <w:instrText xml:space="preserve"> PAGE </w:instrText>
    </w:r>
    <w:r>
      <w:rPr>
        <w:rStyle w:val="Sivunumero"/>
      </w:rPr>
      <w:fldChar w:fldCharType="separate"/>
    </w:r>
    <w:r w:rsidR="00D148D0">
      <w:rPr>
        <w:rStyle w:val="Sivunumero"/>
        <w:noProof/>
      </w:rPr>
      <w:t>9</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D148D0">
      <w:rPr>
        <w:rStyle w:val="Sivunumero"/>
        <w:noProof/>
      </w:rPr>
      <w:t>103</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79190" w14:textId="77777777" w:rsidR="00FD22A0" w:rsidRDefault="00FD22A0">
      <w:r>
        <w:separator/>
      </w:r>
    </w:p>
  </w:footnote>
  <w:footnote w:type="continuationSeparator" w:id="0">
    <w:p w14:paraId="5D59C8EF" w14:textId="77777777" w:rsidR="00FD22A0" w:rsidRDefault="00FD22A0">
      <w:r>
        <w:continuationSeparator/>
      </w:r>
    </w:p>
  </w:footnote>
  <w:footnote w:type="continuationNotice" w:id="1">
    <w:p w14:paraId="0623FCA9" w14:textId="77777777" w:rsidR="00FD22A0" w:rsidRDefault="00FD22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D826" w14:textId="1DF04552" w:rsidR="00FD22A0" w:rsidRDefault="00FD22A0">
    <w:pPr>
      <w:pStyle w:val="Yltunniste"/>
      <w:pBdr>
        <w:bottom w:val="single" w:sz="6" w:space="1" w:color="auto"/>
      </w:pBdr>
    </w:pPr>
    <w:r>
      <w:t>Lääkemääräyksen CDA R2 v. 4.0.1 21.12.2022</w:t>
    </w:r>
  </w:p>
  <w:p w14:paraId="759D5296" w14:textId="77777777" w:rsidR="00FD22A0" w:rsidRDefault="00FD22A0">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317D84"/>
    <w:multiLevelType w:val="hybridMultilevel"/>
    <w:tmpl w:val="01EAC8A4"/>
    <w:lvl w:ilvl="0" w:tplc="663C85E4">
      <w:start w:val="1"/>
      <w:numFmt w:val="bullet"/>
      <w:lvlText w:val="-"/>
      <w:lvlJc w:val="left"/>
      <w:pPr>
        <w:ind w:left="720" w:hanging="360"/>
      </w:pPr>
      <w:rPr>
        <w:rFonts w:ascii="Times New Roman" w:eastAsia="Times New Roman" w:hAnsi="Times New Roman" w:cs="Times New 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DB063D"/>
    <w:multiLevelType w:val="hybridMultilevel"/>
    <w:tmpl w:val="E03AC9DC"/>
    <w:lvl w:ilvl="0" w:tplc="B6B6E2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3"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4"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7"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1" w15:restartNumberingAfterBreak="0">
    <w:nsid w:val="574241AD"/>
    <w:multiLevelType w:val="hybridMultilevel"/>
    <w:tmpl w:val="3CDC2C2A"/>
    <w:lvl w:ilvl="0" w:tplc="4492EBF8">
      <w:start w:val="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3" w15:restartNumberingAfterBreak="0">
    <w:nsid w:val="613F6DE7"/>
    <w:multiLevelType w:val="hybridMultilevel"/>
    <w:tmpl w:val="80F82CAE"/>
    <w:lvl w:ilvl="0" w:tplc="F2B231CA">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5"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6" w15:restartNumberingAfterBreak="0">
    <w:nsid w:val="6C43183A"/>
    <w:multiLevelType w:val="hybridMultilevel"/>
    <w:tmpl w:val="1E52AE2C"/>
    <w:lvl w:ilvl="0" w:tplc="E5E2AE1C">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8"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9" w15:restartNumberingAfterBreak="0">
    <w:nsid w:val="7E3F7A50"/>
    <w:multiLevelType w:val="hybridMultilevel"/>
    <w:tmpl w:val="DEB0A616"/>
    <w:lvl w:ilvl="0" w:tplc="F2A43502">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4"/>
  </w:num>
  <w:num w:numId="4">
    <w:abstractNumId w:val="22"/>
  </w:num>
  <w:num w:numId="5">
    <w:abstractNumId w:val="15"/>
  </w:num>
  <w:num w:numId="6">
    <w:abstractNumId w:val="20"/>
  </w:num>
  <w:num w:numId="7">
    <w:abstractNumId w:val="16"/>
  </w:num>
  <w:num w:numId="8">
    <w:abstractNumId w:val="13"/>
  </w:num>
  <w:num w:numId="9">
    <w:abstractNumId w:val="24"/>
  </w:num>
  <w:num w:numId="10">
    <w:abstractNumId w:val="12"/>
  </w:num>
  <w:num w:numId="11">
    <w:abstractNumId w:val="9"/>
  </w:num>
  <w:num w:numId="12">
    <w:abstractNumId w:val="7"/>
  </w:num>
  <w:num w:numId="13">
    <w:abstractNumId w:val="11"/>
  </w:num>
  <w:num w:numId="14">
    <w:abstractNumId w:val="14"/>
  </w:num>
  <w:num w:numId="15">
    <w:abstractNumId w:val="25"/>
  </w:num>
  <w:num w:numId="16">
    <w:abstractNumId w:val="19"/>
  </w:num>
  <w:num w:numId="17">
    <w:abstractNumId w:val="6"/>
  </w:num>
  <w:num w:numId="18">
    <w:abstractNumId w:val="10"/>
  </w:num>
  <w:num w:numId="19">
    <w:abstractNumId w:val="1"/>
  </w:num>
  <w:num w:numId="20">
    <w:abstractNumId w:val="8"/>
  </w:num>
  <w:num w:numId="21">
    <w:abstractNumId w:val="17"/>
  </w:num>
  <w:num w:numId="22">
    <w:abstractNumId w:val="18"/>
  </w:num>
  <w:num w:numId="23">
    <w:abstractNumId w:val="5"/>
  </w:num>
  <w:num w:numId="24">
    <w:abstractNumId w:val="22"/>
  </w:num>
  <w:num w:numId="25">
    <w:abstractNumId w:val="0"/>
  </w:num>
  <w:num w:numId="26">
    <w:abstractNumId w:val="29"/>
  </w:num>
  <w:num w:numId="27">
    <w:abstractNumId w:val="2"/>
  </w:num>
  <w:num w:numId="28">
    <w:abstractNumId w:val="23"/>
  </w:num>
  <w:num w:numId="29">
    <w:abstractNumId w:val="26"/>
  </w:num>
  <w:num w:numId="30">
    <w:abstractNumId w:val="21"/>
  </w:num>
  <w:num w:numId="31">
    <w:abstractNumId w:val="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honen Annu">
    <w15:presenceInfo w15:providerId="AD" w15:userId="S-1-5-21-3121845505-432103665-3658532612-80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7B"/>
    <w:rsid w:val="00000C9E"/>
    <w:rsid w:val="00002276"/>
    <w:rsid w:val="00004B86"/>
    <w:rsid w:val="00005B8F"/>
    <w:rsid w:val="00006194"/>
    <w:rsid w:val="00006B5E"/>
    <w:rsid w:val="00007857"/>
    <w:rsid w:val="00007C62"/>
    <w:rsid w:val="00015118"/>
    <w:rsid w:val="0001531B"/>
    <w:rsid w:val="00016709"/>
    <w:rsid w:val="00016877"/>
    <w:rsid w:val="00017AEC"/>
    <w:rsid w:val="0002040F"/>
    <w:rsid w:val="000211F3"/>
    <w:rsid w:val="00021B80"/>
    <w:rsid w:val="000224DB"/>
    <w:rsid w:val="00023214"/>
    <w:rsid w:val="00023AA9"/>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5E"/>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6"/>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0CE9"/>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6ED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3B05"/>
    <w:rsid w:val="000F4699"/>
    <w:rsid w:val="000F6A74"/>
    <w:rsid w:val="000F766A"/>
    <w:rsid w:val="001017DC"/>
    <w:rsid w:val="0010185E"/>
    <w:rsid w:val="00101B76"/>
    <w:rsid w:val="001029CB"/>
    <w:rsid w:val="00102A57"/>
    <w:rsid w:val="00102DEC"/>
    <w:rsid w:val="0010339C"/>
    <w:rsid w:val="00105067"/>
    <w:rsid w:val="00106251"/>
    <w:rsid w:val="001073EA"/>
    <w:rsid w:val="00107A5B"/>
    <w:rsid w:val="00110053"/>
    <w:rsid w:val="001122C0"/>
    <w:rsid w:val="00112773"/>
    <w:rsid w:val="001135C9"/>
    <w:rsid w:val="001137EB"/>
    <w:rsid w:val="00114436"/>
    <w:rsid w:val="0011499F"/>
    <w:rsid w:val="00115F49"/>
    <w:rsid w:val="001161AA"/>
    <w:rsid w:val="00116715"/>
    <w:rsid w:val="00116F11"/>
    <w:rsid w:val="00116F4A"/>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3FAC"/>
    <w:rsid w:val="001554E6"/>
    <w:rsid w:val="00155F11"/>
    <w:rsid w:val="00156227"/>
    <w:rsid w:val="00156B08"/>
    <w:rsid w:val="00156C21"/>
    <w:rsid w:val="00156DAC"/>
    <w:rsid w:val="00157721"/>
    <w:rsid w:val="00160A22"/>
    <w:rsid w:val="00161A64"/>
    <w:rsid w:val="001628EC"/>
    <w:rsid w:val="00163E67"/>
    <w:rsid w:val="0016498A"/>
    <w:rsid w:val="0016599E"/>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4C16"/>
    <w:rsid w:val="00185543"/>
    <w:rsid w:val="001858C9"/>
    <w:rsid w:val="00185DEB"/>
    <w:rsid w:val="00185E9F"/>
    <w:rsid w:val="00186586"/>
    <w:rsid w:val="001866EE"/>
    <w:rsid w:val="00190617"/>
    <w:rsid w:val="00190A69"/>
    <w:rsid w:val="001914A5"/>
    <w:rsid w:val="00191BF3"/>
    <w:rsid w:val="001921B0"/>
    <w:rsid w:val="0019248D"/>
    <w:rsid w:val="001929C4"/>
    <w:rsid w:val="00194D34"/>
    <w:rsid w:val="00196868"/>
    <w:rsid w:val="001A0ACE"/>
    <w:rsid w:val="001A1547"/>
    <w:rsid w:val="001A2738"/>
    <w:rsid w:val="001A4202"/>
    <w:rsid w:val="001A4C0B"/>
    <w:rsid w:val="001A567A"/>
    <w:rsid w:val="001A6214"/>
    <w:rsid w:val="001A76D6"/>
    <w:rsid w:val="001B1DA6"/>
    <w:rsid w:val="001B2756"/>
    <w:rsid w:val="001B2C44"/>
    <w:rsid w:val="001B3BCF"/>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5F6D"/>
    <w:rsid w:val="001C72E6"/>
    <w:rsid w:val="001C7475"/>
    <w:rsid w:val="001C7906"/>
    <w:rsid w:val="001D0CDE"/>
    <w:rsid w:val="001D2760"/>
    <w:rsid w:val="001D2B12"/>
    <w:rsid w:val="001D30E6"/>
    <w:rsid w:val="001D32AF"/>
    <w:rsid w:val="001D4350"/>
    <w:rsid w:val="001D4B01"/>
    <w:rsid w:val="001D62AF"/>
    <w:rsid w:val="001D7342"/>
    <w:rsid w:val="001D7ECF"/>
    <w:rsid w:val="001E038B"/>
    <w:rsid w:val="001E0BA0"/>
    <w:rsid w:val="001E0D35"/>
    <w:rsid w:val="001E0E7E"/>
    <w:rsid w:val="001E2E1F"/>
    <w:rsid w:val="001E359D"/>
    <w:rsid w:val="001E3619"/>
    <w:rsid w:val="001E3A4E"/>
    <w:rsid w:val="001E4119"/>
    <w:rsid w:val="001E4252"/>
    <w:rsid w:val="001E48B9"/>
    <w:rsid w:val="001E4CCE"/>
    <w:rsid w:val="001F0D38"/>
    <w:rsid w:val="001F1259"/>
    <w:rsid w:val="001F221C"/>
    <w:rsid w:val="001F35D3"/>
    <w:rsid w:val="001F42F4"/>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C74"/>
    <w:rsid w:val="00234E4A"/>
    <w:rsid w:val="00234E62"/>
    <w:rsid w:val="002350B8"/>
    <w:rsid w:val="002375BE"/>
    <w:rsid w:val="00237780"/>
    <w:rsid w:val="00237A6A"/>
    <w:rsid w:val="00237D7F"/>
    <w:rsid w:val="00241D61"/>
    <w:rsid w:val="00242FCB"/>
    <w:rsid w:val="00243B12"/>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4DB"/>
    <w:rsid w:val="00256F28"/>
    <w:rsid w:val="002579FA"/>
    <w:rsid w:val="00260A19"/>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D5A"/>
    <w:rsid w:val="00275138"/>
    <w:rsid w:val="00276AA9"/>
    <w:rsid w:val="00276C91"/>
    <w:rsid w:val="00276F3B"/>
    <w:rsid w:val="00277AE9"/>
    <w:rsid w:val="00281082"/>
    <w:rsid w:val="002814C9"/>
    <w:rsid w:val="002816CA"/>
    <w:rsid w:val="0028195B"/>
    <w:rsid w:val="00281975"/>
    <w:rsid w:val="00281BE9"/>
    <w:rsid w:val="00281DEC"/>
    <w:rsid w:val="00281EE4"/>
    <w:rsid w:val="00282E57"/>
    <w:rsid w:val="00283237"/>
    <w:rsid w:val="00283904"/>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7A8"/>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0DD2"/>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01DD"/>
    <w:rsid w:val="003214BA"/>
    <w:rsid w:val="003218A0"/>
    <w:rsid w:val="0032492B"/>
    <w:rsid w:val="003250D6"/>
    <w:rsid w:val="00325CA9"/>
    <w:rsid w:val="00326C30"/>
    <w:rsid w:val="00327D7B"/>
    <w:rsid w:val="00331C59"/>
    <w:rsid w:val="003322F8"/>
    <w:rsid w:val="00332514"/>
    <w:rsid w:val="00334B62"/>
    <w:rsid w:val="00335B63"/>
    <w:rsid w:val="00335EB3"/>
    <w:rsid w:val="00335F75"/>
    <w:rsid w:val="0033770F"/>
    <w:rsid w:val="00337758"/>
    <w:rsid w:val="00342BD9"/>
    <w:rsid w:val="0034332E"/>
    <w:rsid w:val="003435E1"/>
    <w:rsid w:val="003437A0"/>
    <w:rsid w:val="003445B2"/>
    <w:rsid w:val="003455D6"/>
    <w:rsid w:val="00345732"/>
    <w:rsid w:val="003465BA"/>
    <w:rsid w:val="003509C0"/>
    <w:rsid w:val="003516AB"/>
    <w:rsid w:val="00351958"/>
    <w:rsid w:val="00351E11"/>
    <w:rsid w:val="003546A1"/>
    <w:rsid w:val="00357E50"/>
    <w:rsid w:val="00357F4C"/>
    <w:rsid w:val="00360C55"/>
    <w:rsid w:val="0036135F"/>
    <w:rsid w:val="003615B8"/>
    <w:rsid w:val="0036193C"/>
    <w:rsid w:val="00361ABC"/>
    <w:rsid w:val="003621C1"/>
    <w:rsid w:val="00362644"/>
    <w:rsid w:val="003636EE"/>
    <w:rsid w:val="0036438D"/>
    <w:rsid w:val="00365902"/>
    <w:rsid w:val="00365C0A"/>
    <w:rsid w:val="003660F9"/>
    <w:rsid w:val="003663DE"/>
    <w:rsid w:val="003667AD"/>
    <w:rsid w:val="00366C0E"/>
    <w:rsid w:val="003673F2"/>
    <w:rsid w:val="00373021"/>
    <w:rsid w:val="00374606"/>
    <w:rsid w:val="003747D9"/>
    <w:rsid w:val="0037701D"/>
    <w:rsid w:val="00380C51"/>
    <w:rsid w:val="0038148B"/>
    <w:rsid w:val="00381ACA"/>
    <w:rsid w:val="00382A1E"/>
    <w:rsid w:val="003835EA"/>
    <w:rsid w:val="00383FCE"/>
    <w:rsid w:val="003850F6"/>
    <w:rsid w:val="00385B3A"/>
    <w:rsid w:val="00386524"/>
    <w:rsid w:val="00386774"/>
    <w:rsid w:val="00386AFB"/>
    <w:rsid w:val="00386FFF"/>
    <w:rsid w:val="003903E4"/>
    <w:rsid w:val="0039114C"/>
    <w:rsid w:val="00391C56"/>
    <w:rsid w:val="00392D7C"/>
    <w:rsid w:val="003931CC"/>
    <w:rsid w:val="00393679"/>
    <w:rsid w:val="00394333"/>
    <w:rsid w:val="00394C0C"/>
    <w:rsid w:val="00395F0F"/>
    <w:rsid w:val="003A0A82"/>
    <w:rsid w:val="003A0AF7"/>
    <w:rsid w:val="003A15E8"/>
    <w:rsid w:val="003A1DE8"/>
    <w:rsid w:val="003A2561"/>
    <w:rsid w:val="003A2847"/>
    <w:rsid w:val="003A2E88"/>
    <w:rsid w:val="003A3AE0"/>
    <w:rsid w:val="003A40B5"/>
    <w:rsid w:val="003A456C"/>
    <w:rsid w:val="003A72BB"/>
    <w:rsid w:val="003B0661"/>
    <w:rsid w:val="003B097E"/>
    <w:rsid w:val="003B104F"/>
    <w:rsid w:val="003B1561"/>
    <w:rsid w:val="003B1D8F"/>
    <w:rsid w:val="003B2048"/>
    <w:rsid w:val="003B2219"/>
    <w:rsid w:val="003B2ADC"/>
    <w:rsid w:val="003B3242"/>
    <w:rsid w:val="003B485B"/>
    <w:rsid w:val="003B49E6"/>
    <w:rsid w:val="003B618C"/>
    <w:rsid w:val="003B651E"/>
    <w:rsid w:val="003B72F3"/>
    <w:rsid w:val="003C1025"/>
    <w:rsid w:val="003C1070"/>
    <w:rsid w:val="003C1D87"/>
    <w:rsid w:val="003C260A"/>
    <w:rsid w:val="003C359B"/>
    <w:rsid w:val="003C3D81"/>
    <w:rsid w:val="003C4683"/>
    <w:rsid w:val="003C52F5"/>
    <w:rsid w:val="003C5BB5"/>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5D25"/>
    <w:rsid w:val="003E63A3"/>
    <w:rsid w:val="003E6706"/>
    <w:rsid w:val="003E6D23"/>
    <w:rsid w:val="003E782E"/>
    <w:rsid w:val="003F0261"/>
    <w:rsid w:val="003F0E0F"/>
    <w:rsid w:val="003F160E"/>
    <w:rsid w:val="003F2614"/>
    <w:rsid w:val="003F261B"/>
    <w:rsid w:val="003F403A"/>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0D54"/>
    <w:rsid w:val="00411FEB"/>
    <w:rsid w:val="0041251B"/>
    <w:rsid w:val="00414E71"/>
    <w:rsid w:val="00417706"/>
    <w:rsid w:val="004203E2"/>
    <w:rsid w:val="00421F5F"/>
    <w:rsid w:val="0042314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3146"/>
    <w:rsid w:val="00455877"/>
    <w:rsid w:val="00456E7A"/>
    <w:rsid w:val="00456FF5"/>
    <w:rsid w:val="0045762D"/>
    <w:rsid w:val="00463F45"/>
    <w:rsid w:val="00464B0C"/>
    <w:rsid w:val="004650C7"/>
    <w:rsid w:val="0046547C"/>
    <w:rsid w:val="00465B67"/>
    <w:rsid w:val="00467124"/>
    <w:rsid w:val="00467D57"/>
    <w:rsid w:val="00472756"/>
    <w:rsid w:val="00472C9E"/>
    <w:rsid w:val="0047354C"/>
    <w:rsid w:val="00473615"/>
    <w:rsid w:val="00473C9D"/>
    <w:rsid w:val="004747AC"/>
    <w:rsid w:val="00474DA3"/>
    <w:rsid w:val="00475D55"/>
    <w:rsid w:val="0047714D"/>
    <w:rsid w:val="004802FA"/>
    <w:rsid w:val="00480DBB"/>
    <w:rsid w:val="00480F41"/>
    <w:rsid w:val="004812D6"/>
    <w:rsid w:val="004818BA"/>
    <w:rsid w:val="00482879"/>
    <w:rsid w:val="00482BAC"/>
    <w:rsid w:val="00482EF8"/>
    <w:rsid w:val="004846D6"/>
    <w:rsid w:val="00484B72"/>
    <w:rsid w:val="004900AA"/>
    <w:rsid w:val="004908B6"/>
    <w:rsid w:val="00490D13"/>
    <w:rsid w:val="00491000"/>
    <w:rsid w:val="0049126A"/>
    <w:rsid w:val="004922F2"/>
    <w:rsid w:val="00492F84"/>
    <w:rsid w:val="00493FBB"/>
    <w:rsid w:val="00494C63"/>
    <w:rsid w:val="00495115"/>
    <w:rsid w:val="00497058"/>
    <w:rsid w:val="004A1DBB"/>
    <w:rsid w:val="004A1EBB"/>
    <w:rsid w:val="004A2339"/>
    <w:rsid w:val="004A2706"/>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4615"/>
    <w:rsid w:val="004B7A21"/>
    <w:rsid w:val="004B7E6C"/>
    <w:rsid w:val="004C0588"/>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6DF"/>
    <w:rsid w:val="004D69EB"/>
    <w:rsid w:val="004E01FD"/>
    <w:rsid w:val="004E1214"/>
    <w:rsid w:val="004E3859"/>
    <w:rsid w:val="004E5CD6"/>
    <w:rsid w:val="004E6173"/>
    <w:rsid w:val="004E7D73"/>
    <w:rsid w:val="004F0038"/>
    <w:rsid w:val="004F1243"/>
    <w:rsid w:val="004F33BA"/>
    <w:rsid w:val="004F345A"/>
    <w:rsid w:val="004F3BE1"/>
    <w:rsid w:val="004F3D71"/>
    <w:rsid w:val="004F4D34"/>
    <w:rsid w:val="004F4EC4"/>
    <w:rsid w:val="004F51DB"/>
    <w:rsid w:val="004F61EE"/>
    <w:rsid w:val="004F6672"/>
    <w:rsid w:val="004F66AD"/>
    <w:rsid w:val="00500021"/>
    <w:rsid w:val="005021E3"/>
    <w:rsid w:val="00502372"/>
    <w:rsid w:val="00502C75"/>
    <w:rsid w:val="00502FAE"/>
    <w:rsid w:val="00503251"/>
    <w:rsid w:val="0050408A"/>
    <w:rsid w:val="00504DDE"/>
    <w:rsid w:val="00504E9C"/>
    <w:rsid w:val="005064BA"/>
    <w:rsid w:val="00507468"/>
    <w:rsid w:val="005079FF"/>
    <w:rsid w:val="00507F6A"/>
    <w:rsid w:val="00510D2F"/>
    <w:rsid w:val="00510DEB"/>
    <w:rsid w:val="0051265E"/>
    <w:rsid w:val="0051407F"/>
    <w:rsid w:val="005143D2"/>
    <w:rsid w:val="00515A7A"/>
    <w:rsid w:val="005160CE"/>
    <w:rsid w:val="00516309"/>
    <w:rsid w:val="00516DCA"/>
    <w:rsid w:val="0051730E"/>
    <w:rsid w:val="00517E4F"/>
    <w:rsid w:val="00520DB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4B1C"/>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47AE"/>
    <w:rsid w:val="0056540D"/>
    <w:rsid w:val="0056616E"/>
    <w:rsid w:val="00566ADC"/>
    <w:rsid w:val="00570381"/>
    <w:rsid w:val="00570858"/>
    <w:rsid w:val="00571A00"/>
    <w:rsid w:val="00572AD1"/>
    <w:rsid w:val="00573150"/>
    <w:rsid w:val="00573550"/>
    <w:rsid w:val="00574910"/>
    <w:rsid w:val="005754E5"/>
    <w:rsid w:val="00576398"/>
    <w:rsid w:val="0057798F"/>
    <w:rsid w:val="005808B5"/>
    <w:rsid w:val="00582EAC"/>
    <w:rsid w:val="005830C8"/>
    <w:rsid w:val="005841F6"/>
    <w:rsid w:val="00584C4E"/>
    <w:rsid w:val="005857B3"/>
    <w:rsid w:val="005861F5"/>
    <w:rsid w:val="0058656A"/>
    <w:rsid w:val="00587333"/>
    <w:rsid w:val="00587DEB"/>
    <w:rsid w:val="00587ED8"/>
    <w:rsid w:val="0059199F"/>
    <w:rsid w:val="00592C14"/>
    <w:rsid w:val="005936C8"/>
    <w:rsid w:val="005937EA"/>
    <w:rsid w:val="00593E39"/>
    <w:rsid w:val="00594132"/>
    <w:rsid w:val="00594896"/>
    <w:rsid w:val="005948B0"/>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67A"/>
    <w:rsid w:val="005A693E"/>
    <w:rsid w:val="005A775F"/>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0F0"/>
    <w:rsid w:val="005D05F7"/>
    <w:rsid w:val="005D1BE2"/>
    <w:rsid w:val="005D1BE8"/>
    <w:rsid w:val="005D1FCF"/>
    <w:rsid w:val="005D2178"/>
    <w:rsid w:val="005D2444"/>
    <w:rsid w:val="005D250E"/>
    <w:rsid w:val="005D2F13"/>
    <w:rsid w:val="005D3948"/>
    <w:rsid w:val="005D4945"/>
    <w:rsid w:val="005D5220"/>
    <w:rsid w:val="005D5856"/>
    <w:rsid w:val="005D5C0F"/>
    <w:rsid w:val="005D6581"/>
    <w:rsid w:val="005D74D7"/>
    <w:rsid w:val="005E02CE"/>
    <w:rsid w:val="005E0F58"/>
    <w:rsid w:val="005E10F2"/>
    <w:rsid w:val="005E1DF3"/>
    <w:rsid w:val="005E2E1C"/>
    <w:rsid w:val="005E3524"/>
    <w:rsid w:val="005E39E6"/>
    <w:rsid w:val="005E3FE1"/>
    <w:rsid w:val="005E424D"/>
    <w:rsid w:val="005E4387"/>
    <w:rsid w:val="005E4844"/>
    <w:rsid w:val="005E5089"/>
    <w:rsid w:val="005E6044"/>
    <w:rsid w:val="005E69E6"/>
    <w:rsid w:val="005E6F45"/>
    <w:rsid w:val="005E7853"/>
    <w:rsid w:val="005E7CB2"/>
    <w:rsid w:val="005E7D00"/>
    <w:rsid w:val="005E7D05"/>
    <w:rsid w:val="005F02D8"/>
    <w:rsid w:val="005F0875"/>
    <w:rsid w:val="005F0DFD"/>
    <w:rsid w:val="005F13D9"/>
    <w:rsid w:val="005F2B1D"/>
    <w:rsid w:val="005F332C"/>
    <w:rsid w:val="005F3C4E"/>
    <w:rsid w:val="005F3FA6"/>
    <w:rsid w:val="005F641A"/>
    <w:rsid w:val="005F6CE3"/>
    <w:rsid w:val="005F75BD"/>
    <w:rsid w:val="00600403"/>
    <w:rsid w:val="006007B8"/>
    <w:rsid w:val="00602ED3"/>
    <w:rsid w:val="00603020"/>
    <w:rsid w:val="006037E6"/>
    <w:rsid w:val="006038CA"/>
    <w:rsid w:val="00604DEF"/>
    <w:rsid w:val="0060601D"/>
    <w:rsid w:val="00610518"/>
    <w:rsid w:val="00610CFF"/>
    <w:rsid w:val="00611536"/>
    <w:rsid w:val="00611D1D"/>
    <w:rsid w:val="00611D5D"/>
    <w:rsid w:val="00612259"/>
    <w:rsid w:val="006123B6"/>
    <w:rsid w:val="00612E22"/>
    <w:rsid w:val="0061385C"/>
    <w:rsid w:val="00614386"/>
    <w:rsid w:val="00614D31"/>
    <w:rsid w:val="00615F59"/>
    <w:rsid w:val="00616CD1"/>
    <w:rsid w:val="00616D26"/>
    <w:rsid w:val="00620950"/>
    <w:rsid w:val="006219AE"/>
    <w:rsid w:val="0062212E"/>
    <w:rsid w:val="00622169"/>
    <w:rsid w:val="00622B41"/>
    <w:rsid w:val="00622E65"/>
    <w:rsid w:val="00623987"/>
    <w:rsid w:val="006275D7"/>
    <w:rsid w:val="006279EA"/>
    <w:rsid w:val="00627B27"/>
    <w:rsid w:val="00630E2D"/>
    <w:rsid w:val="00631423"/>
    <w:rsid w:val="00632855"/>
    <w:rsid w:val="006328E8"/>
    <w:rsid w:val="006329A3"/>
    <w:rsid w:val="00633075"/>
    <w:rsid w:val="00635795"/>
    <w:rsid w:val="00636B8D"/>
    <w:rsid w:val="00636BB4"/>
    <w:rsid w:val="0063740D"/>
    <w:rsid w:val="006376DB"/>
    <w:rsid w:val="006379FE"/>
    <w:rsid w:val="00637DBF"/>
    <w:rsid w:val="00637EBC"/>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1E6B"/>
    <w:rsid w:val="00652ABF"/>
    <w:rsid w:val="00652DA7"/>
    <w:rsid w:val="00653182"/>
    <w:rsid w:val="00655D9B"/>
    <w:rsid w:val="00655EFF"/>
    <w:rsid w:val="006569E5"/>
    <w:rsid w:val="00656E7E"/>
    <w:rsid w:val="0065794F"/>
    <w:rsid w:val="00657FD3"/>
    <w:rsid w:val="006602A5"/>
    <w:rsid w:val="006607AF"/>
    <w:rsid w:val="006608DC"/>
    <w:rsid w:val="0066193F"/>
    <w:rsid w:val="00661C7C"/>
    <w:rsid w:val="00661FF7"/>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4139"/>
    <w:rsid w:val="0068495A"/>
    <w:rsid w:val="00686614"/>
    <w:rsid w:val="00686B5E"/>
    <w:rsid w:val="0069100F"/>
    <w:rsid w:val="006928D9"/>
    <w:rsid w:val="00692D1B"/>
    <w:rsid w:val="00693A79"/>
    <w:rsid w:val="00693BF8"/>
    <w:rsid w:val="00693EDF"/>
    <w:rsid w:val="0069443A"/>
    <w:rsid w:val="00695EE7"/>
    <w:rsid w:val="00696394"/>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4F2"/>
    <w:rsid w:val="006C1533"/>
    <w:rsid w:val="006C1730"/>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2BB"/>
    <w:rsid w:val="006F5FB8"/>
    <w:rsid w:val="006F74AC"/>
    <w:rsid w:val="006F7500"/>
    <w:rsid w:val="00700B2B"/>
    <w:rsid w:val="00700D0F"/>
    <w:rsid w:val="00700ED4"/>
    <w:rsid w:val="007013A4"/>
    <w:rsid w:val="00701D7A"/>
    <w:rsid w:val="00703C60"/>
    <w:rsid w:val="00705819"/>
    <w:rsid w:val="00706C13"/>
    <w:rsid w:val="007074B5"/>
    <w:rsid w:val="007078CD"/>
    <w:rsid w:val="00710777"/>
    <w:rsid w:val="00711C75"/>
    <w:rsid w:val="00712ABD"/>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2CF"/>
    <w:rsid w:val="007273A5"/>
    <w:rsid w:val="00727C15"/>
    <w:rsid w:val="00730215"/>
    <w:rsid w:val="0073158B"/>
    <w:rsid w:val="00731991"/>
    <w:rsid w:val="00731D03"/>
    <w:rsid w:val="00732D73"/>
    <w:rsid w:val="00733D04"/>
    <w:rsid w:val="00733E36"/>
    <w:rsid w:val="00734B01"/>
    <w:rsid w:val="007357DC"/>
    <w:rsid w:val="00735D08"/>
    <w:rsid w:val="0073713A"/>
    <w:rsid w:val="0073718D"/>
    <w:rsid w:val="007405FE"/>
    <w:rsid w:val="00742713"/>
    <w:rsid w:val="00742B68"/>
    <w:rsid w:val="00742D28"/>
    <w:rsid w:val="00742FE8"/>
    <w:rsid w:val="00744A6D"/>
    <w:rsid w:val="00744F15"/>
    <w:rsid w:val="00745BB5"/>
    <w:rsid w:val="0074798B"/>
    <w:rsid w:val="00750B68"/>
    <w:rsid w:val="00751241"/>
    <w:rsid w:val="0075246B"/>
    <w:rsid w:val="00752CF9"/>
    <w:rsid w:val="00753ABE"/>
    <w:rsid w:val="00753B22"/>
    <w:rsid w:val="00756D9D"/>
    <w:rsid w:val="007578E3"/>
    <w:rsid w:val="007578E4"/>
    <w:rsid w:val="00760768"/>
    <w:rsid w:val="0076098D"/>
    <w:rsid w:val="007627D1"/>
    <w:rsid w:val="00763D2F"/>
    <w:rsid w:val="007647AD"/>
    <w:rsid w:val="0076553E"/>
    <w:rsid w:val="00765D5C"/>
    <w:rsid w:val="00767CD0"/>
    <w:rsid w:val="00767D25"/>
    <w:rsid w:val="00770B32"/>
    <w:rsid w:val="007713DA"/>
    <w:rsid w:val="0077178E"/>
    <w:rsid w:val="00771C15"/>
    <w:rsid w:val="0077339E"/>
    <w:rsid w:val="0077563D"/>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7C7"/>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4A54"/>
    <w:rsid w:val="007C5DBC"/>
    <w:rsid w:val="007C5F00"/>
    <w:rsid w:val="007C7D8D"/>
    <w:rsid w:val="007D0036"/>
    <w:rsid w:val="007D05AF"/>
    <w:rsid w:val="007D072F"/>
    <w:rsid w:val="007D07FC"/>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7A"/>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4A3"/>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8D5"/>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25B3"/>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3373"/>
    <w:rsid w:val="00874FA1"/>
    <w:rsid w:val="008758D2"/>
    <w:rsid w:val="00877E51"/>
    <w:rsid w:val="00880A82"/>
    <w:rsid w:val="00880C50"/>
    <w:rsid w:val="008822FB"/>
    <w:rsid w:val="0088295F"/>
    <w:rsid w:val="00883906"/>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1ACC"/>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B4C"/>
    <w:rsid w:val="008C5DE8"/>
    <w:rsid w:val="008C5E27"/>
    <w:rsid w:val="008C688D"/>
    <w:rsid w:val="008C6D42"/>
    <w:rsid w:val="008C6DD7"/>
    <w:rsid w:val="008C72E3"/>
    <w:rsid w:val="008C75FD"/>
    <w:rsid w:val="008C7956"/>
    <w:rsid w:val="008D0DA2"/>
    <w:rsid w:val="008D247B"/>
    <w:rsid w:val="008D27F2"/>
    <w:rsid w:val="008D5FF3"/>
    <w:rsid w:val="008D60CF"/>
    <w:rsid w:val="008D682D"/>
    <w:rsid w:val="008D6AF2"/>
    <w:rsid w:val="008D7570"/>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9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144C"/>
    <w:rsid w:val="00921498"/>
    <w:rsid w:val="00921DF0"/>
    <w:rsid w:val="00922770"/>
    <w:rsid w:val="009228D7"/>
    <w:rsid w:val="00923E05"/>
    <w:rsid w:val="00925FD1"/>
    <w:rsid w:val="00927BFF"/>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B5A"/>
    <w:rsid w:val="00944D80"/>
    <w:rsid w:val="009450BF"/>
    <w:rsid w:val="0094559A"/>
    <w:rsid w:val="00946967"/>
    <w:rsid w:val="00946AC9"/>
    <w:rsid w:val="009476A3"/>
    <w:rsid w:val="0094770C"/>
    <w:rsid w:val="00947D21"/>
    <w:rsid w:val="00947E70"/>
    <w:rsid w:val="009500A5"/>
    <w:rsid w:val="00950727"/>
    <w:rsid w:val="00952404"/>
    <w:rsid w:val="00953443"/>
    <w:rsid w:val="00955712"/>
    <w:rsid w:val="00956651"/>
    <w:rsid w:val="0095686E"/>
    <w:rsid w:val="0095780C"/>
    <w:rsid w:val="00961165"/>
    <w:rsid w:val="00961A6C"/>
    <w:rsid w:val="00961D2B"/>
    <w:rsid w:val="009623C6"/>
    <w:rsid w:val="0096245D"/>
    <w:rsid w:val="009633D4"/>
    <w:rsid w:val="00963940"/>
    <w:rsid w:val="00964250"/>
    <w:rsid w:val="009645D8"/>
    <w:rsid w:val="00965273"/>
    <w:rsid w:val="00966027"/>
    <w:rsid w:val="00966CBD"/>
    <w:rsid w:val="00966DEA"/>
    <w:rsid w:val="00967208"/>
    <w:rsid w:val="00967568"/>
    <w:rsid w:val="00967D09"/>
    <w:rsid w:val="009712F4"/>
    <w:rsid w:val="00971AC3"/>
    <w:rsid w:val="00972037"/>
    <w:rsid w:val="009736F9"/>
    <w:rsid w:val="0097381C"/>
    <w:rsid w:val="009740BA"/>
    <w:rsid w:val="00974A8E"/>
    <w:rsid w:val="0098058E"/>
    <w:rsid w:val="0098091F"/>
    <w:rsid w:val="0098274A"/>
    <w:rsid w:val="00982A25"/>
    <w:rsid w:val="00982CEB"/>
    <w:rsid w:val="009831F6"/>
    <w:rsid w:val="00983484"/>
    <w:rsid w:val="00984A61"/>
    <w:rsid w:val="00984B9F"/>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1C5"/>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12D3"/>
    <w:rsid w:val="009C2619"/>
    <w:rsid w:val="009C28C2"/>
    <w:rsid w:val="009C2EC9"/>
    <w:rsid w:val="009C3ABD"/>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A62"/>
    <w:rsid w:val="00A00F0B"/>
    <w:rsid w:val="00A0235E"/>
    <w:rsid w:val="00A0297F"/>
    <w:rsid w:val="00A02B63"/>
    <w:rsid w:val="00A04215"/>
    <w:rsid w:val="00A069B6"/>
    <w:rsid w:val="00A1016C"/>
    <w:rsid w:val="00A10A17"/>
    <w:rsid w:val="00A11F49"/>
    <w:rsid w:val="00A121A2"/>
    <w:rsid w:val="00A1535B"/>
    <w:rsid w:val="00A206EA"/>
    <w:rsid w:val="00A209BA"/>
    <w:rsid w:val="00A21220"/>
    <w:rsid w:val="00A21983"/>
    <w:rsid w:val="00A21A61"/>
    <w:rsid w:val="00A21A77"/>
    <w:rsid w:val="00A22303"/>
    <w:rsid w:val="00A223EA"/>
    <w:rsid w:val="00A2293E"/>
    <w:rsid w:val="00A23E63"/>
    <w:rsid w:val="00A246C8"/>
    <w:rsid w:val="00A24706"/>
    <w:rsid w:val="00A25980"/>
    <w:rsid w:val="00A25D8F"/>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404D6"/>
    <w:rsid w:val="00A40DAE"/>
    <w:rsid w:val="00A42049"/>
    <w:rsid w:val="00A4238E"/>
    <w:rsid w:val="00A42FE1"/>
    <w:rsid w:val="00A43146"/>
    <w:rsid w:val="00A450A8"/>
    <w:rsid w:val="00A45533"/>
    <w:rsid w:val="00A47A7E"/>
    <w:rsid w:val="00A47D82"/>
    <w:rsid w:val="00A5245C"/>
    <w:rsid w:val="00A53269"/>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71E2"/>
    <w:rsid w:val="00AA05AA"/>
    <w:rsid w:val="00AA0CCA"/>
    <w:rsid w:val="00AA1577"/>
    <w:rsid w:val="00AA3124"/>
    <w:rsid w:val="00AA3489"/>
    <w:rsid w:val="00AA398B"/>
    <w:rsid w:val="00AA4386"/>
    <w:rsid w:val="00AA5C6A"/>
    <w:rsid w:val="00AA687E"/>
    <w:rsid w:val="00AA72AD"/>
    <w:rsid w:val="00AB08BD"/>
    <w:rsid w:val="00AB1798"/>
    <w:rsid w:val="00AB2DF6"/>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6C74"/>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4D0"/>
    <w:rsid w:val="00B138C0"/>
    <w:rsid w:val="00B13E48"/>
    <w:rsid w:val="00B158D3"/>
    <w:rsid w:val="00B15F95"/>
    <w:rsid w:val="00B16818"/>
    <w:rsid w:val="00B17F92"/>
    <w:rsid w:val="00B21098"/>
    <w:rsid w:val="00B21A9F"/>
    <w:rsid w:val="00B223ED"/>
    <w:rsid w:val="00B227C6"/>
    <w:rsid w:val="00B22CE7"/>
    <w:rsid w:val="00B2300E"/>
    <w:rsid w:val="00B2432B"/>
    <w:rsid w:val="00B24EC5"/>
    <w:rsid w:val="00B250D7"/>
    <w:rsid w:val="00B2575E"/>
    <w:rsid w:val="00B26616"/>
    <w:rsid w:val="00B2675A"/>
    <w:rsid w:val="00B27901"/>
    <w:rsid w:val="00B30C40"/>
    <w:rsid w:val="00B3260C"/>
    <w:rsid w:val="00B3290F"/>
    <w:rsid w:val="00B32CAE"/>
    <w:rsid w:val="00B32FD9"/>
    <w:rsid w:val="00B33639"/>
    <w:rsid w:val="00B33E62"/>
    <w:rsid w:val="00B34A90"/>
    <w:rsid w:val="00B35483"/>
    <w:rsid w:val="00B3606E"/>
    <w:rsid w:val="00B37000"/>
    <w:rsid w:val="00B377AA"/>
    <w:rsid w:val="00B40034"/>
    <w:rsid w:val="00B40113"/>
    <w:rsid w:val="00B418DD"/>
    <w:rsid w:val="00B41EF2"/>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5580B"/>
    <w:rsid w:val="00B60DF5"/>
    <w:rsid w:val="00B60E1A"/>
    <w:rsid w:val="00B60E3B"/>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6A68"/>
    <w:rsid w:val="00B77529"/>
    <w:rsid w:val="00B77A8A"/>
    <w:rsid w:val="00B80401"/>
    <w:rsid w:val="00B82905"/>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2C3F"/>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914"/>
    <w:rsid w:val="00BB33E1"/>
    <w:rsid w:val="00BB3A2E"/>
    <w:rsid w:val="00BB40A4"/>
    <w:rsid w:val="00BB6CB0"/>
    <w:rsid w:val="00BB6EE8"/>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2F1C"/>
    <w:rsid w:val="00BD3518"/>
    <w:rsid w:val="00BD360C"/>
    <w:rsid w:val="00BD38A4"/>
    <w:rsid w:val="00BD3D25"/>
    <w:rsid w:val="00BD4357"/>
    <w:rsid w:val="00BD4469"/>
    <w:rsid w:val="00BD5C89"/>
    <w:rsid w:val="00BD61D3"/>
    <w:rsid w:val="00BD632F"/>
    <w:rsid w:val="00BD654C"/>
    <w:rsid w:val="00BD66C6"/>
    <w:rsid w:val="00BD6C06"/>
    <w:rsid w:val="00BD7785"/>
    <w:rsid w:val="00BE17C8"/>
    <w:rsid w:val="00BE1EF9"/>
    <w:rsid w:val="00BE2180"/>
    <w:rsid w:val="00BE2D12"/>
    <w:rsid w:val="00BE457C"/>
    <w:rsid w:val="00BE46D3"/>
    <w:rsid w:val="00BE508E"/>
    <w:rsid w:val="00BF0BEF"/>
    <w:rsid w:val="00BF1168"/>
    <w:rsid w:val="00BF2C58"/>
    <w:rsid w:val="00BF32CD"/>
    <w:rsid w:val="00BF3868"/>
    <w:rsid w:val="00BF3C82"/>
    <w:rsid w:val="00BF4E21"/>
    <w:rsid w:val="00BF6052"/>
    <w:rsid w:val="00BF61B5"/>
    <w:rsid w:val="00BF6FB4"/>
    <w:rsid w:val="00BF7305"/>
    <w:rsid w:val="00BF76F2"/>
    <w:rsid w:val="00C008C7"/>
    <w:rsid w:val="00C00ED4"/>
    <w:rsid w:val="00C01168"/>
    <w:rsid w:val="00C026D3"/>
    <w:rsid w:val="00C02D4E"/>
    <w:rsid w:val="00C036C7"/>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7D7"/>
    <w:rsid w:val="00C148A3"/>
    <w:rsid w:val="00C1516A"/>
    <w:rsid w:val="00C15FCE"/>
    <w:rsid w:val="00C1760B"/>
    <w:rsid w:val="00C17D71"/>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036B"/>
    <w:rsid w:val="00C4184F"/>
    <w:rsid w:val="00C4270C"/>
    <w:rsid w:val="00C4411B"/>
    <w:rsid w:val="00C44961"/>
    <w:rsid w:val="00C47A72"/>
    <w:rsid w:val="00C47C9E"/>
    <w:rsid w:val="00C509A3"/>
    <w:rsid w:val="00C5154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2B"/>
    <w:rsid w:val="00C67891"/>
    <w:rsid w:val="00C708DD"/>
    <w:rsid w:val="00C720D7"/>
    <w:rsid w:val="00C72A0F"/>
    <w:rsid w:val="00C72CDA"/>
    <w:rsid w:val="00C76A1A"/>
    <w:rsid w:val="00C76AA6"/>
    <w:rsid w:val="00C76BDB"/>
    <w:rsid w:val="00C8035B"/>
    <w:rsid w:val="00C816A3"/>
    <w:rsid w:val="00C81A0C"/>
    <w:rsid w:val="00C82841"/>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A5C0D"/>
    <w:rsid w:val="00CB0217"/>
    <w:rsid w:val="00CB17B9"/>
    <w:rsid w:val="00CB3812"/>
    <w:rsid w:val="00CB39B4"/>
    <w:rsid w:val="00CB3EF9"/>
    <w:rsid w:val="00CB50D3"/>
    <w:rsid w:val="00CB5647"/>
    <w:rsid w:val="00CB581C"/>
    <w:rsid w:val="00CB60E6"/>
    <w:rsid w:val="00CB6625"/>
    <w:rsid w:val="00CB7B82"/>
    <w:rsid w:val="00CB7D81"/>
    <w:rsid w:val="00CC05DF"/>
    <w:rsid w:val="00CC1F00"/>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31B"/>
    <w:rsid w:val="00CE1BF6"/>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38F0"/>
    <w:rsid w:val="00D146D1"/>
    <w:rsid w:val="00D148D0"/>
    <w:rsid w:val="00D14A87"/>
    <w:rsid w:val="00D14B84"/>
    <w:rsid w:val="00D14C8B"/>
    <w:rsid w:val="00D14F00"/>
    <w:rsid w:val="00D14F54"/>
    <w:rsid w:val="00D167D4"/>
    <w:rsid w:val="00D17B28"/>
    <w:rsid w:val="00D203F2"/>
    <w:rsid w:val="00D20503"/>
    <w:rsid w:val="00D2052C"/>
    <w:rsid w:val="00D205E8"/>
    <w:rsid w:val="00D21BD1"/>
    <w:rsid w:val="00D21C41"/>
    <w:rsid w:val="00D224F0"/>
    <w:rsid w:val="00D226CF"/>
    <w:rsid w:val="00D23956"/>
    <w:rsid w:val="00D24094"/>
    <w:rsid w:val="00D246EC"/>
    <w:rsid w:val="00D25364"/>
    <w:rsid w:val="00D254DB"/>
    <w:rsid w:val="00D25972"/>
    <w:rsid w:val="00D26147"/>
    <w:rsid w:val="00D266D3"/>
    <w:rsid w:val="00D27BA0"/>
    <w:rsid w:val="00D309A8"/>
    <w:rsid w:val="00D30ADA"/>
    <w:rsid w:val="00D317C9"/>
    <w:rsid w:val="00D31A57"/>
    <w:rsid w:val="00D32773"/>
    <w:rsid w:val="00D32E88"/>
    <w:rsid w:val="00D33F41"/>
    <w:rsid w:val="00D34712"/>
    <w:rsid w:val="00D34883"/>
    <w:rsid w:val="00D34E3D"/>
    <w:rsid w:val="00D3574C"/>
    <w:rsid w:val="00D371A2"/>
    <w:rsid w:val="00D3733A"/>
    <w:rsid w:val="00D37DEF"/>
    <w:rsid w:val="00D402F1"/>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68D5"/>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367"/>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5543"/>
    <w:rsid w:val="00DF63F1"/>
    <w:rsid w:val="00DF67D2"/>
    <w:rsid w:val="00DF7AF5"/>
    <w:rsid w:val="00E011D9"/>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4B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61F7"/>
    <w:rsid w:val="00E478FD"/>
    <w:rsid w:val="00E479F6"/>
    <w:rsid w:val="00E47EE1"/>
    <w:rsid w:val="00E50CEF"/>
    <w:rsid w:val="00E510E3"/>
    <w:rsid w:val="00E53796"/>
    <w:rsid w:val="00E5404D"/>
    <w:rsid w:val="00E54931"/>
    <w:rsid w:val="00E54FE3"/>
    <w:rsid w:val="00E55401"/>
    <w:rsid w:val="00E57AD2"/>
    <w:rsid w:val="00E57F2D"/>
    <w:rsid w:val="00E60383"/>
    <w:rsid w:val="00E606A4"/>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86DE7"/>
    <w:rsid w:val="00E9099A"/>
    <w:rsid w:val="00E920C1"/>
    <w:rsid w:val="00E945CA"/>
    <w:rsid w:val="00E946DA"/>
    <w:rsid w:val="00E94D82"/>
    <w:rsid w:val="00E94DBB"/>
    <w:rsid w:val="00E94F91"/>
    <w:rsid w:val="00E95E67"/>
    <w:rsid w:val="00E9795D"/>
    <w:rsid w:val="00EA0DCD"/>
    <w:rsid w:val="00EA13AD"/>
    <w:rsid w:val="00EA2236"/>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20DD"/>
    <w:rsid w:val="00EC3132"/>
    <w:rsid w:val="00EC5BCE"/>
    <w:rsid w:val="00EC61A3"/>
    <w:rsid w:val="00EC668A"/>
    <w:rsid w:val="00EC6D45"/>
    <w:rsid w:val="00ED040E"/>
    <w:rsid w:val="00ED08AF"/>
    <w:rsid w:val="00ED1646"/>
    <w:rsid w:val="00ED1B41"/>
    <w:rsid w:val="00ED1E2F"/>
    <w:rsid w:val="00ED303B"/>
    <w:rsid w:val="00ED4B9E"/>
    <w:rsid w:val="00ED4FF7"/>
    <w:rsid w:val="00ED5EDD"/>
    <w:rsid w:val="00ED7929"/>
    <w:rsid w:val="00ED7C87"/>
    <w:rsid w:val="00EE0F11"/>
    <w:rsid w:val="00EE1AF5"/>
    <w:rsid w:val="00EE1CF9"/>
    <w:rsid w:val="00EE33FB"/>
    <w:rsid w:val="00EE3D7B"/>
    <w:rsid w:val="00EE42A1"/>
    <w:rsid w:val="00EE5745"/>
    <w:rsid w:val="00EE6082"/>
    <w:rsid w:val="00EE6BB0"/>
    <w:rsid w:val="00EE6BBF"/>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2A8F"/>
    <w:rsid w:val="00F13837"/>
    <w:rsid w:val="00F13A8F"/>
    <w:rsid w:val="00F13B4D"/>
    <w:rsid w:val="00F1422C"/>
    <w:rsid w:val="00F1526F"/>
    <w:rsid w:val="00F1576D"/>
    <w:rsid w:val="00F16D8D"/>
    <w:rsid w:val="00F16EDC"/>
    <w:rsid w:val="00F17167"/>
    <w:rsid w:val="00F1760C"/>
    <w:rsid w:val="00F179FA"/>
    <w:rsid w:val="00F201AA"/>
    <w:rsid w:val="00F2162E"/>
    <w:rsid w:val="00F21D28"/>
    <w:rsid w:val="00F224FA"/>
    <w:rsid w:val="00F226B9"/>
    <w:rsid w:val="00F23ADB"/>
    <w:rsid w:val="00F23BD4"/>
    <w:rsid w:val="00F24F7B"/>
    <w:rsid w:val="00F25103"/>
    <w:rsid w:val="00F25240"/>
    <w:rsid w:val="00F26B6F"/>
    <w:rsid w:val="00F27A65"/>
    <w:rsid w:val="00F27E0E"/>
    <w:rsid w:val="00F31390"/>
    <w:rsid w:val="00F318D2"/>
    <w:rsid w:val="00F339EF"/>
    <w:rsid w:val="00F37290"/>
    <w:rsid w:val="00F373DB"/>
    <w:rsid w:val="00F37ACA"/>
    <w:rsid w:val="00F40F9F"/>
    <w:rsid w:val="00F428FD"/>
    <w:rsid w:val="00F44256"/>
    <w:rsid w:val="00F4771F"/>
    <w:rsid w:val="00F47D6C"/>
    <w:rsid w:val="00F50006"/>
    <w:rsid w:val="00F5081A"/>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0B4D"/>
    <w:rsid w:val="00F81AB3"/>
    <w:rsid w:val="00F82839"/>
    <w:rsid w:val="00F840D5"/>
    <w:rsid w:val="00F8441D"/>
    <w:rsid w:val="00F84B82"/>
    <w:rsid w:val="00F859AE"/>
    <w:rsid w:val="00F8618F"/>
    <w:rsid w:val="00F862A7"/>
    <w:rsid w:val="00F8651A"/>
    <w:rsid w:val="00F8696E"/>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4AE3"/>
    <w:rsid w:val="00FA54AB"/>
    <w:rsid w:val="00FA59B7"/>
    <w:rsid w:val="00FA5BB3"/>
    <w:rsid w:val="00FA5E95"/>
    <w:rsid w:val="00FA6D9B"/>
    <w:rsid w:val="00FB2060"/>
    <w:rsid w:val="00FB25EF"/>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66E7"/>
    <w:rsid w:val="00FC7199"/>
    <w:rsid w:val="00FC7824"/>
    <w:rsid w:val="00FD0301"/>
    <w:rsid w:val="00FD0F34"/>
    <w:rsid w:val="00FD109F"/>
    <w:rsid w:val="00FD2182"/>
    <w:rsid w:val="00FD22A0"/>
    <w:rsid w:val="00FD2A99"/>
    <w:rsid w:val="00FD4C38"/>
    <w:rsid w:val="00FD53C2"/>
    <w:rsid w:val="00FD6016"/>
    <w:rsid w:val="00FD6586"/>
    <w:rsid w:val="00FD6CD2"/>
    <w:rsid w:val="00FD750A"/>
    <w:rsid w:val="00FE05FC"/>
    <w:rsid w:val="00FE07A3"/>
    <w:rsid w:val="00FE136C"/>
    <w:rsid w:val="00FE1B0A"/>
    <w:rsid w:val="00FE2048"/>
    <w:rsid w:val="00FE33BE"/>
    <w:rsid w:val="00FE36F1"/>
    <w:rsid w:val="00FE3725"/>
    <w:rsid w:val="00FE5162"/>
    <w:rsid w:val="00FE58B2"/>
    <w:rsid w:val="00FE612A"/>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BEE4F48"/>
    <w:rsid w:val="43ADCD23"/>
    <w:rsid w:val="46411233"/>
    <w:rsid w:val="485B06FA"/>
    <w:rsid w:val="48CF7B85"/>
    <w:rsid w:val="4AA1D7B9"/>
    <w:rsid w:val="4C6E61C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UnresolvedMention">
    <w:name w:val="Unresolved Mention"/>
    <w:basedOn w:val="Kappaleenoletusfontti"/>
    <w:uiPriority w:val="99"/>
    <w:semiHidden/>
    <w:unhideWhenUsed/>
    <w:rsid w:val="004812D6"/>
    <w:rPr>
      <w:color w:val="605E5C"/>
      <w:shd w:val="clear" w:color="auto" w:fill="E1DFDD"/>
    </w:rPr>
  </w:style>
  <w:style w:type="character" w:styleId="Korostus">
    <w:name w:val="Emphasis"/>
    <w:basedOn w:val="Kappaleenoletusfontti"/>
    <w:qFormat/>
    <w:rsid w:val="00636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45490102">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874B79C67C40C046B9B0AE8346C0E00B" ma:contentTypeVersion="96" ma:contentTypeDescription="Luo uusi asiakirja." ma:contentTypeScope="" ma:versionID="372a38c9bb34741eea351c8a48cbde43">
  <xsd:schema xmlns:xsd="http://www.w3.org/2001/XMLSchema" xmlns:xs="http://www.w3.org/2001/XMLSchema" xmlns:p="http://schemas.microsoft.com/office/2006/metadata/properties" xmlns:ns2="28d5f0a3-ab75-4f37-b21c-c5486e890318" targetNamespace="http://schemas.microsoft.com/office/2006/metadata/properties" ma:root="true" ma:fieldsID="5275180250bf8ea33e1ac5b0de542fb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Reseptin projektit|1f5e150b-8072-4a30-94fe-9ed25dfc087d"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Reseptin projektit|3761bfbb-ba12-44ff-a4f6-bc560e2f79f9"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6</Value>
      <Value>5</Value>
      <Value>395</Value>
      <Value>16</Value>
      <Value>15</Value>
    </TaxCatchAl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59FDF-47F7-4F7D-95A5-13A2466CC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3.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4.xml><?xml version="1.0" encoding="utf-8"?>
<ds:datastoreItem xmlns:ds="http://schemas.openxmlformats.org/officeDocument/2006/customXml" ds:itemID="{C8547DC8-EF5E-470E-AD53-09FE74B15901}">
  <ds:schemaRefs>
    <ds:schemaRef ds:uri="http://purl.org/dc/terms/"/>
    <ds:schemaRef ds:uri="http://schemas.microsoft.com/office/2006/metadata/properties"/>
    <ds:schemaRef ds:uri="28d5f0a3-ab75-4f37-b21c-c5486e890318"/>
    <ds:schemaRef ds:uri="http://schemas.microsoft.com/office/infopath/2007/PartnerControls"/>
    <ds:schemaRef ds:uri="http://purl.org/dc/elements/1.1/"/>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9AD158F7-827B-4854-8C4C-8468198C3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2098</TotalTime>
  <Pages>103</Pages>
  <Words>17296</Words>
  <Characters>169418</Characters>
  <Application>Microsoft Office Word</Application>
  <DocSecurity>0</DocSecurity>
  <Lines>1411</Lines>
  <Paragraphs>372</Paragraphs>
  <ScaleCrop>false</ScaleCrop>
  <HeadingPairs>
    <vt:vector size="2" baseType="variant">
      <vt:variant>
        <vt:lpstr>Otsikko</vt:lpstr>
      </vt:variant>
      <vt:variant>
        <vt:i4>1</vt:i4>
      </vt:variant>
    </vt:vector>
  </HeadingPairs>
  <TitlesOfParts>
    <vt:vector size="1" baseType="lpstr">
      <vt:lpstr>Lääkemääräyksen sanomat CDAR2</vt:lpstr>
    </vt:vector>
  </TitlesOfParts>
  <Company>Kela</Company>
  <LinksUpToDate>false</LinksUpToDate>
  <CharactersWithSpaces>186342</CharactersWithSpaces>
  <SharedDoc>false</SharedDoc>
  <HLinks>
    <vt:vector size="876" baseType="variant">
      <vt:variant>
        <vt:i4>1376471</vt:i4>
      </vt:variant>
      <vt:variant>
        <vt:i4>789</vt:i4>
      </vt:variant>
      <vt:variant>
        <vt:i4>0</vt:i4>
      </vt:variant>
      <vt:variant>
        <vt:i4>5</vt:i4>
      </vt:variant>
      <vt:variant>
        <vt:lpwstr/>
      </vt:variant>
      <vt:variant>
        <vt:lpwstr>_Määrätyn_lääkkeen_yksilöivä_1</vt:lpwstr>
      </vt:variant>
      <vt:variant>
        <vt:i4>13369470</vt:i4>
      </vt:variant>
      <vt:variant>
        <vt:i4>786</vt:i4>
      </vt:variant>
      <vt:variant>
        <vt:i4>0</vt:i4>
      </vt:variant>
      <vt:variant>
        <vt:i4>5</vt:i4>
      </vt:variant>
      <vt:variant>
        <vt:lpwstr/>
      </vt:variant>
      <vt:variant>
        <vt:lpwstr>_Määrätyn_lääkkeen_osatunniste</vt:lpwstr>
      </vt:variant>
      <vt:variant>
        <vt:i4>2359432</vt:i4>
      </vt:variant>
      <vt:variant>
        <vt:i4>783</vt:i4>
      </vt:variant>
      <vt:variant>
        <vt:i4>0</vt:i4>
      </vt:variant>
      <vt:variant>
        <vt:i4>5</vt:i4>
      </vt:variant>
      <vt:variant>
        <vt:lpwstr/>
      </vt:variant>
      <vt:variant>
        <vt:lpwstr>_Määrätyn_lääkkeen_yksilöivä</vt:lpwstr>
      </vt:variant>
      <vt:variant>
        <vt:i4>12779617</vt:i4>
      </vt:variant>
      <vt:variant>
        <vt:i4>780</vt:i4>
      </vt:variant>
      <vt:variant>
        <vt:i4>0</vt:i4>
      </vt:variant>
      <vt:variant>
        <vt:i4>5</vt:i4>
      </vt:variant>
      <vt:variant>
        <vt:lpwstr/>
      </vt:variant>
      <vt:variant>
        <vt:lpwstr>_Määrätyn_lääkkeen_potilaskohtainen</vt:lpwstr>
      </vt:variant>
      <vt:variant>
        <vt:i4>2359432</vt:i4>
      </vt:variant>
      <vt:variant>
        <vt:i4>777</vt:i4>
      </vt:variant>
      <vt:variant>
        <vt:i4>0</vt:i4>
      </vt:variant>
      <vt:variant>
        <vt:i4>5</vt:i4>
      </vt:variant>
      <vt:variant>
        <vt:lpwstr/>
      </vt:variant>
      <vt:variant>
        <vt:lpwstr>_Määrätyn_lääkkeen_yksilöivä</vt:lpwstr>
      </vt:variant>
      <vt:variant>
        <vt:i4>552468642</vt:i4>
      </vt:variant>
      <vt:variant>
        <vt:i4>774</vt:i4>
      </vt:variant>
      <vt:variant>
        <vt:i4>0</vt:i4>
      </vt:variant>
      <vt:variant>
        <vt:i4>5</vt:i4>
      </vt:variant>
      <vt:variant>
        <vt:lpwstr/>
      </vt:variant>
      <vt:variant>
        <vt:lpwstr>_annosjakson_päivä_–</vt:lpwstr>
      </vt:variant>
      <vt:variant>
        <vt:i4>2228271</vt:i4>
      </vt:variant>
      <vt:variant>
        <vt:i4>771</vt:i4>
      </vt:variant>
      <vt:variant>
        <vt:i4>0</vt:i4>
      </vt:variant>
      <vt:variant>
        <vt:i4>5</vt:i4>
      </vt:variant>
      <vt:variant>
        <vt:lpwstr/>
      </vt:variant>
      <vt:variant>
        <vt:lpwstr>_annokset_substanceAdministration</vt:lpwstr>
      </vt:variant>
      <vt:variant>
        <vt:i4>8192002</vt:i4>
      </vt:variant>
      <vt:variant>
        <vt:i4>768</vt:i4>
      </vt:variant>
      <vt:variant>
        <vt:i4>0</vt:i4>
      </vt:variant>
      <vt:variant>
        <vt:i4>5</vt:i4>
      </vt:variant>
      <vt:variant>
        <vt:lpwstr/>
      </vt:variant>
      <vt:variant>
        <vt:lpwstr>_annokset_-_substanceAdministration</vt:lpwstr>
      </vt:variant>
      <vt:variant>
        <vt:i4>552468642</vt:i4>
      </vt:variant>
      <vt:variant>
        <vt:i4>765</vt:i4>
      </vt:variant>
      <vt:variant>
        <vt:i4>0</vt:i4>
      </vt:variant>
      <vt:variant>
        <vt:i4>5</vt:i4>
      </vt:variant>
      <vt:variant>
        <vt:lpwstr/>
      </vt:variant>
      <vt:variant>
        <vt:lpwstr>_annosjakson_päivä_–</vt:lpwstr>
      </vt:variant>
      <vt:variant>
        <vt:i4>598089</vt:i4>
      </vt:variant>
      <vt:variant>
        <vt:i4>762</vt:i4>
      </vt:variant>
      <vt:variant>
        <vt:i4>0</vt:i4>
      </vt:variant>
      <vt:variant>
        <vt:i4>5</vt:i4>
      </vt:variant>
      <vt:variant>
        <vt:lpwstr/>
      </vt:variant>
      <vt:variant>
        <vt:lpwstr>_annosajankohta_–_observation</vt:lpwstr>
      </vt:variant>
      <vt:variant>
        <vt:i4>3014673</vt:i4>
      </vt:variant>
      <vt:variant>
        <vt:i4>759</vt:i4>
      </vt:variant>
      <vt:variant>
        <vt:i4>0</vt:i4>
      </vt:variant>
      <vt:variant>
        <vt:i4>5</vt:i4>
      </vt:variant>
      <vt:variant>
        <vt:lpwstr/>
      </vt:variant>
      <vt:variant>
        <vt:lpwstr>_annos_tarvittaessa_–</vt:lpwstr>
      </vt:variant>
      <vt:variant>
        <vt:i4>1638498</vt:i4>
      </vt:variant>
      <vt:variant>
        <vt:i4>756</vt:i4>
      </vt:variant>
      <vt:variant>
        <vt:i4>0</vt:i4>
      </vt:variant>
      <vt:variant>
        <vt:i4>5</vt:i4>
      </vt:variant>
      <vt:variant>
        <vt:lpwstr/>
      </vt:variant>
      <vt:variant>
        <vt:lpwstr>_annostelukausi_-_substanceAdministr</vt:lpwstr>
      </vt:variant>
      <vt:variant>
        <vt:i4>1638498</vt:i4>
      </vt:variant>
      <vt:variant>
        <vt:i4>753</vt:i4>
      </vt:variant>
      <vt:variant>
        <vt:i4>0</vt:i4>
      </vt:variant>
      <vt:variant>
        <vt:i4>5</vt:i4>
      </vt:variant>
      <vt:variant>
        <vt:lpwstr/>
      </vt:variant>
      <vt:variant>
        <vt:lpwstr>_annostelukausi_-_substanceAdministr</vt:lpwstr>
      </vt:variant>
      <vt:variant>
        <vt:i4>1638498</vt:i4>
      </vt:variant>
      <vt:variant>
        <vt:i4>750</vt:i4>
      </vt:variant>
      <vt:variant>
        <vt:i4>0</vt:i4>
      </vt:variant>
      <vt:variant>
        <vt:i4>5</vt:i4>
      </vt:variant>
      <vt:variant>
        <vt:lpwstr/>
      </vt:variant>
      <vt:variant>
        <vt:lpwstr>_annostelukausi_-_substanceAdministr</vt:lpwstr>
      </vt:variant>
      <vt:variant>
        <vt:i4>552730802</vt:i4>
      </vt:variant>
      <vt:variant>
        <vt:i4>747</vt:i4>
      </vt:variant>
      <vt:variant>
        <vt:i4>0</vt:i4>
      </vt:variant>
      <vt:variant>
        <vt:i4>5</vt:i4>
      </vt:variant>
      <vt:variant>
        <vt:lpwstr/>
      </vt:variant>
      <vt:variant>
        <vt:lpwstr>_lääke_tauolla_–</vt:lpwstr>
      </vt:variant>
      <vt:variant>
        <vt:i4>1638498</vt:i4>
      </vt:variant>
      <vt:variant>
        <vt:i4>744</vt:i4>
      </vt:variant>
      <vt:variant>
        <vt:i4>0</vt:i4>
      </vt:variant>
      <vt:variant>
        <vt:i4>5</vt:i4>
      </vt:variant>
      <vt:variant>
        <vt:lpwstr/>
      </vt:variant>
      <vt:variant>
        <vt:lpwstr>_annostelukausi_-_substanceAdministr</vt:lpwstr>
      </vt:variant>
      <vt:variant>
        <vt:i4>1638498</vt:i4>
      </vt:variant>
      <vt:variant>
        <vt:i4>741</vt:i4>
      </vt:variant>
      <vt:variant>
        <vt:i4>0</vt:i4>
      </vt:variant>
      <vt:variant>
        <vt:i4>5</vt:i4>
      </vt:variant>
      <vt:variant>
        <vt:lpwstr/>
      </vt:variant>
      <vt:variant>
        <vt:lpwstr>_annostelukausi_-_substanceAdministr</vt:lpwstr>
      </vt:variant>
      <vt:variant>
        <vt:i4>1638498</vt:i4>
      </vt:variant>
      <vt:variant>
        <vt:i4>738</vt:i4>
      </vt:variant>
      <vt:variant>
        <vt:i4>0</vt:i4>
      </vt:variant>
      <vt:variant>
        <vt:i4>5</vt:i4>
      </vt:variant>
      <vt:variant>
        <vt:lpwstr/>
      </vt:variant>
      <vt:variant>
        <vt:lpwstr>_annostelukausi_-_substanceAdministr</vt:lpwstr>
      </vt:variant>
      <vt:variant>
        <vt:i4>2228271</vt:i4>
      </vt:variant>
      <vt:variant>
        <vt:i4>735</vt:i4>
      </vt:variant>
      <vt:variant>
        <vt:i4>0</vt:i4>
      </vt:variant>
      <vt:variant>
        <vt:i4>5</vt:i4>
      </vt:variant>
      <vt:variant>
        <vt:lpwstr/>
      </vt:variant>
      <vt:variant>
        <vt:lpwstr>_annokset_substanceAdministration</vt:lpwstr>
      </vt:variant>
      <vt:variant>
        <vt:i4>3014656</vt:i4>
      </vt:variant>
      <vt:variant>
        <vt:i4>732</vt:i4>
      </vt:variant>
      <vt:variant>
        <vt:i4>0</vt:i4>
      </vt:variant>
      <vt:variant>
        <vt:i4>5</vt:i4>
      </vt:variant>
      <vt:variant>
        <vt:lpwstr/>
      </vt:variant>
      <vt:variant>
        <vt:lpwstr>_annosjakson_pituus_–</vt:lpwstr>
      </vt:variant>
      <vt:variant>
        <vt:i4>542441483</vt:i4>
      </vt:variant>
      <vt:variant>
        <vt:i4>729</vt:i4>
      </vt:variant>
      <vt:variant>
        <vt:i4>0</vt:i4>
      </vt:variant>
      <vt:variant>
        <vt:i4>5</vt:i4>
      </vt:variant>
      <vt:variant>
        <vt:lpwstr/>
      </vt:variant>
      <vt:variant>
        <vt:lpwstr>_annostus_tarvittaessa_–</vt:lpwstr>
      </vt:variant>
      <vt:variant>
        <vt:i4>552730802</vt:i4>
      </vt:variant>
      <vt:variant>
        <vt:i4>726</vt:i4>
      </vt:variant>
      <vt:variant>
        <vt:i4>0</vt:i4>
      </vt:variant>
      <vt:variant>
        <vt:i4>5</vt:i4>
      </vt:variant>
      <vt:variant>
        <vt:lpwstr/>
      </vt:variant>
      <vt:variant>
        <vt:lpwstr>_lääke_tauolla_–</vt:lpwstr>
      </vt:variant>
      <vt:variant>
        <vt:i4>543359020</vt:i4>
      </vt:variant>
      <vt:variant>
        <vt:i4>723</vt:i4>
      </vt:variant>
      <vt:variant>
        <vt:i4>0</vt:i4>
      </vt:variant>
      <vt:variant>
        <vt:i4>5</vt:i4>
      </vt:variant>
      <vt:variant>
        <vt:lpwstr/>
      </vt:variant>
      <vt:variant>
        <vt:lpwstr>_annostelukauden_kesto_–</vt:lpwstr>
      </vt:variant>
      <vt:variant>
        <vt:i4>9830459</vt:i4>
      </vt:variant>
      <vt:variant>
        <vt:i4>720</vt:i4>
      </vt:variant>
      <vt:variant>
        <vt:i4>0</vt:i4>
      </vt:variant>
      <vt:variant>
        <vt:i4>5</vt:i4>
      </vt:variant>
      <vt:variant>
        <vt:lpwstr/>
      </vt:variant>
      <vt:variant>
        <vt:lpwstr>_käyttöohjeen_lisätieto_–</vt:lpwstr>
      </vt:variant>
      <vt:variant>
        <vt:i4>543359020</vt:i4>
      </vt:variant>
      <vt:variant>
        <vt:i4>717</vt:i4>
      </vt:variant>
      <vt:variant>
        <vt:i4>0</vt:i4>
      </vt:variant>
      <vt:variant>
        <vt:i4>5</vt:i4>
      </vt:variant>
      <vt:variant>
        <vt:lpwstr/>
      </vt:variant>
      <vt:variant>
        <vt:lpwstr>_annostelukauden_kesto_–</vt:lpwstr>
      </vt:variant>
      <vt:variant>
        <vt:i4>7208977</vt:i4>
      </vt:variant>
      <vt:variant>
        <vt:i4>714</vt:i4>
      </vt:variant>
      <vt:variant>
        <vt:i4>0</vt:i4>
      </vt:variant>
      <vt:variant>
        <vt:i4>5</vt:i4>
      </vt:variant>
      <vt:variant>
        <vt:lpwstr/>
      </vt:variant>
      <vt:variant>
        <vt:lpwstr>_Annososio_ja_jatko-osiot</vt:lpwstr>
      </vt:variant>
      <vt:variant>
        <vt:i4>5570681</vt:i4>
      </vt:variant>
      <vt:variant>
        <vt:i4>711</vt:i4>
      </vt:variant>
      <vt:variant>
        <vt:i4>0</vt:i4>
      </vt:variant>
      <vt:variant>
        <vt:i4>5</vt:i4>
      </vt:variant>
      <vt:variant>
        <vt:lpwstr/>
      </vt:variant>
      <vt:variant>
        <vt:lpwstr>_tekstimuotoinen_annostusohje_-</vt:lpwstr>
      </vt:variant>
      <vt:variant>
        <vt:i4>7864532</vt:i4>
      </vt:variant>
      <vt:variant>
        <vt:i4>708</vt:i4>
      </vt:variant>
      <vt:variant>
        <vt:i4>0</vt:i4>
      </vt:variant>
      <vt:variant>
        <vt:i4>5</vt:i4>
      </vt:variant>
      <vt:variant>
        <vt:lpwstr/>
      </vt:variant>
      <vt:variant>
        <vt:lpwstr>_SIC-merkintä_-_observation</vt:lpwstr>
      </vt:variant>
      <vt:variant>
        <vt:i4>7208977</vt:i4>
      </vt:variant>
      <vt:variant>
        <vt:i4>705</vt:i4>
      </vt:variant>
      <vt:variant>
        <vt:i4>0</vt:i4>
      </vt:variant>
      <vt:variant>
        <vt:i4>5</vt:i4>
      </vt:variant>
      <vt:variant>
        <vt:lpwstr/>
      </vt:variant>
      <vt:variant>
        <vt:lpwstr>_Annososio_ja_jatko-osiot</vt:lpwstr>
      </vt:variant>
      <vt:variant>
        <vt:i4>7208977</vt:i4>
      </vt:variant>
      <vt:variant>
        <vt:i4>702</vt:i4>
      </vt:variant>
      <vt:variant>
        <vt:i4>0</vt:i4>
      </vt:variant>
      <vt:variant>
        <vt:i4>5</vt:i4>
      </vt:variant>
      <vt:variant>
        <vt:lpwstr/>
      </vt:variant>
      <vt:variant>
        <vt:lpwstr>_Annososio_ja_jatko-osiot</vt:lpwstr>
      </vt:variant>
      <vt:variant>
        <vt:i4>1638498</vt:i4>
      </vt:variant>
      <vt:variant>
        <vt:i4>699</vt:i4>
      </vt:variant>
      <vt:variant>
        <vt:i4>0</vt:i4>
      </vt:variant>
      <vt:variant>
        <vt:i4>5</vt:i4>
      </vt:variant>
      <vt:variant>
        <vt:lpwstr/>
      </vt:variant>
      <vt:variant>
        <vt:lpwstr>_annostelukausi_-_substanceAdministr</vt:lpwstr>
      </vt:variant>
      <vt:variant>
        <vt:i4>5570681</vt:i4>
      </vt:variant>
      <vt:variant>
        <vt:i4>696</vt:i4>
      </vt:variant>
      <vt:variant>
        <vt:i4>0</vt:i4>
      </vt:variant>
      <vt:variant>
        <vt:i4>5</vt:i4>
      </vt:variant>
      <vt:variant>
        <vt:lpwstr/>
      </vt:variant>
      <vt:variant>
        <vt:lpwstr>_tekstimuotoinen_annostusohje_-</vt:lpwstr>
      </vt:variant>
      <vt:variant>
        <vt:i4>11993107</vt:i4>
      </vt:variant>
      <vt:variant>
        <vt:i4>693</vt:i4>
      </vt:variant>
      <vt:variant>
        <vt:i4>0</vt:i4>
      </vt:variant>
      <vt:variant>
        <vt:i4>5</vt:i4>
      </vt:variant>
      <vt:variant>
        <vt:lpwstr/>
      </vt:variant>
      <vt:variant>
        <vt:lpwstr>_annostelu_vain_tekstinä</vt:lpwstr>
      </vt:variant>
      <vt:variant>
        <vt:i4>589866</vt:i4>
      </vt:variant>
      <vt:variant>
        <vt:i4>690</vt:i4>
      </vt:variant>
      <vt:variant>
        <vt:i4>0</vt:i4>
      </vt:variant>
      <vt:variant>
        <vt:i4>5</vt:i4>
      </vt:variant>
      <vt:variant>
        <vt:lpwstr/>
      </vt:variant>
      <vt:variant>
        <vt:lpwstr>_Annostus</vt:lpwstr>
      </vt:variant>
      <vt:variant>
        <vt:i4>7208977</vt:i4>
      </vt:variant>
      <vt:variant>
        <vt:i4>687</vt:i4>
      </vt:variant>
      <vt:variant>
        <vt:i4>0</vt:i4>
      </vt:variant>
      <vt:variant>
        <vt:i4>5</vt:i4>
      </vt:variant>
      <vt:variant>
        <vt:lpwstr/>
      </vt:variant>
      <vt:variant>
        <vt:lpwstr>_Annososio_ja_jatko-osiot</vt:lpwstr>
      </vt:variant>
      <vt:variant>
        <vt:i4>1376471</vt:i4>
      </vt:variant>
      <vt:variant>
        <vt:i4>660</vt:i4>
      </vt:variant>
      <vt:variant>
        <vt:i4>0</vt:i4>
      </vt:variant>
      <vt:variant>
        <vt:i4>5</vt:i4>
      </vt:variant>
      <vt:variant>
        <vt:lpwstr/>
      </vt:variant>
      <vt:variant>
        <vt:lpwstr>_Määrätyn_lääkkeen_yksilöivä_1</vt:lpwstr>
      </vt:variant>
      <vt:variant>
        <vt:i4>538640429</vt:i4>
      </vt:variant>
      <vt:variant>
        <vt:i4>657</vt:i4>
      </vt:variant>
      <vt:variant>
        <vt:i4>0</vt:i4>
      </vt:variant>
      <vt:variant>
        <vt:i4>5</vt:i4>
      </vt:variant>
      <vt:variant>
        <vt:lpwstr/>
      </vt:variant>
      <vt:variant>
        <vt:lpwstr>_Osan_tunnus_–_1</vt:lpwstr>
      </vt:variant>
      <vt:variant>
        <vt:i4>12779617</vt:i4>
      </vt:variant>
      <vt:variant>
        <vt:i4>654</vt:i4>
      </vt:variant>
      <vt:variant>
        <vt:i4>0</vt:i4>
      </vt:variant>
      <vt:variant>
        <vt:i4>5</vt:i4>
      </vt:variant>
      <vt:variant>
        <vt:lpwstr/>
      </vt:variant>
      <vt:variant>
        <vt:lpwstr>_Määrätyn_lääkkeen_potilaskohtainen</vt:lpwstr>
      </vt:variant>
      <vt:variant>
        <vt:i4>2359432</vt:i4>
      </vt:variant>
      <vt:variant>
        <vt:i4>651</vt:i4>
      </vt:variant>
      <vt:variant>
        <vt:i4>0</vt:i4>
      </vt:variant>
      <vt:variant>
        <vt:i4>5</vt:i4>
      </vt:variant>
      <vt:variant>
        <vt:lpwstr/>
      </vt:variant>
      <vt:variant>
        <vt:lpwstr>_Määrätyn_lääkkeen_yksilöivä</vt:lpwstr>
      </vt:variant>
      <vt:variant>
        <vt:i4>1704002</vt:i4>
      </vt:variant>
      <vt:variant>
        <vt:i4>648</vt:i4>
      </vt:variant>
      <vt:variant>
        <vt:i4>0</vt:i4>
      </vt:variant>
      <vt:variant>
        <vt:i4>5</vt:i4>
      </vt:variant>
      <vt:variant>
        <vt:lpwstr>https://www.kanta.fi/</vt:lpwstr>
      </vt:variant>
      <vt:variant>
        <vt:lpwstr/>
      </vt:variant>
      <vt:variant>
        <vt:i4>1835060</vt:i4>
      </vt:variant>
      <vt:variant>
        <vt:i4>638</vt:i4>
      </vt:variant>
      <vt:variant>
        <vt:i4>0</vt:i4>
      </vt:variant>
      <vt:variant>
        <vt:i4>5</vt:i4>
      </vt:variant>
      <vt:variant>
        <vt:lpwstr/>
      </vt:variant>
      <vt:variant>
        <vt:lpwstr>_Toc30443906</vt:lpwstr>
      </vt:variant>
      <vt:variant>
        <vt:i4>2031668</vt:i4>
      </vt:variant>
      <vt:variant>
        <vt:i4>632</vt:i4>
      </vt:variant>
      <vt:variant>
        <vt:i4>0</vt:i4>
      </vt:variant>
      <vt:variant>
        <vt:i4>5</vt:i4>
      </vt:variant>
      <vt:variant>
        <vt:lpwstr/>
      </vt:variant>
      <vt:variant>
        <vt:lpwstr>_Toc30443905</vt:lpwstr>
      </vt:variant>
      <vt:variant>
        <vt:i4>1966132</vt:i4>
      </vt:variant>
      <vt:variant>
        <vt:i4>626</vt:i4>
      </vt:variant>
      <vt:variant>
        <vt:i4>0</vt:i4>
      </vt:variant>
      <vt:variant>
        <vt:i4>5</vt:i4>
      </vt:variant>
      <vt:variant>
        <vt:lpwstr/>
      </vt:variant>
      <vt:variant>
        <vt:lpwstr>_Toc30443904</vt:lpwstr>
      </vt:variant>
      <vt:variant>
        <vt:i4>1638452</vt:i4>
      </vt:variant>
      <vt:variant>
        <vt:i4>620</vt:i4>
      </vt:variant>
      <vt:variant>
        <vt:i4>0</vt:i4>
      </vt:variant>
      <vt:variant>
        <vt:i4>5</vt:i4>
      </vt:variant>
      <vt:variant>
        <vt:lpwstr/>
      </vt:variant>
      <vt:variant>
        <vt:lpwstr>_Toc30443903</vt:lpwstr>
      </vt:variant>
      <vt:variant>
        <vt:i4>1572916</vt:i4>
      </vt:variant>
      <vt:variant>
        <vt:i4>614</vt:i4>
      </vt:variant>
      <vt:variant>
        <vt:i4>0</vt:i4>
      </vt:variant>
      <vt:variant>
        <vt:i4>5</vt:i4>
      </vt:variant>
      <vt:variant>
        <vt:lpwstr/>
      </vt:variant>
      <vt:variant>
        <vt:lpwstr>_Toc30443902</vt:lpwstr>
      </vt:variant>
      <vt:variant>
        <vt:i4>1769524</vt:i4>
      </vt:variant>
      <vt:variant>
        <vt:i4>608</vt:i4>
      </vt:variant>
      <vt:variant>
        <vt:i4>0</vt:i4>
      </vt:variant>
      <vt:variant>
        <vt:i4>5</vt:i4>
      </vt:variant>
      <vt:variant>
        <vt:lpwstr/>
      </vt:variant>
      <vt:variant>
        <vt:lpwstr>_Toc30443901</vt:lpwstr>
      </vt:variant>
      <vt:variant>
        <vt:i4>1703988</vt:i4>
      </vt:variant>
      <vt:variant>
        <vt:i4>602</vt:i4>
      </vt:variant>
      <vt:variant>
        <vt:i4>0</vt:i4>
      </vt:variant>
      <vt:variant>
        <vt:i4>5</vt:i4>
      </vt:variant>
      <vt:variant>
        <vt:lpwstr/>
      </vt:variant>
      <vt:variant>
        <vt:lpwstr>_Toc30443900</vt:lpwstr>
      </vt:variant>
      <vt:variant>
        <vt:i4>1179709</vt:i4>
      </vt:variant>
      <vt:variant>
        <vt:i4>596</vt:i4>
      </vt:variant>
      <vt:variant>
        <vt:i4>0</vt:i4>
      </vt:variant>
      <vt:variant>
        <vt:i4>5</vt:i4>
      </vt:variant>
      <vt:variant>
        <vt:lpwstr/>
      </vt:variant>
      <vt:variant>
        <vt:lpwstr>_Toc30443899</vt:lpwstr>
      </vt:variant>
      <vt:variant>
        <vt:i4>1245245</vt:i4>
      </vt:variant>
      <vt:variant>
        <vt:i4>590</vt:i4>
      </vt:variant>
      <vt:variant>
        <vt:i4>0</vt:i4>
      </vt:variant>
      <vt:variant>
        <vt:i4>5</vt:i4>
      </vt:variant>
      <vt:variant>
        <vt:lpwstr/>
      </vt:variant>
      <vt:variant>
        <vt:lpwstr>_Toc30443898</vt:lpwstr>
      </vt:variant>
      <vt:variant>
        <vt:i4>1835069</vt:i4>
      </vt:variant>
      <vt:variant>
        <vt:i4>584</vt:i4>
      </vt:variant>
      <vt:variant>
        <vt:i4>0</vt:i4>
      </vt:variant>
      <vt:variant>
        <vt:i4>5</vt:i4>
      </vt:variant>
      <vt:variant>
        <vt:lpwstr/>
      </vt:variant>
      <vt:variant>
        <vt:lpwstr>_Toc30443897</vt:lpwstr>
      </vt:variant>
      <vt:variant>
        <vt:i4>1900605</vt:i4>
      </vt:variant>
      <vt:variant>
        <vt:i4>578</vt:i4>
      </vt:variant>
      <vt:variant>
        <vt:i4>0</vt:i4>
      </vt:variant>
      <vt:variant>
        <vt:i4>5</vt:i4>
      </vt:variant>
      <vt:variant>
        <vt:lpwstr/>
      </vt:variant>
      <vt:variant>
        <vt:lpwstr>_Toc30443896</vt:lpwstr>
      </vt:variant>
      <vt:variant>
        <vt:i4>1966141</vt:i4>
      </vt:variant>
      <vt:variant>
        <vt:i4>572</vt:i4>
      </vt:variant>
      <vt:variant>
        <vt:i4>0</vt:i4>
      </vt:variant>
      <vt:variant>
        <vt:i4>5</vt:i4>
      </vt:variant>
      <vt:variant>
        <vt:lpwstr/>
      </vt:variant>
      <vt:variant>
        <vt:lpwstr>_Toc30443895</vt:lpwstr>
      </vt:variant>
      <vt:variant>
        <vt:i4>2031677</vt:i4>
      </vt:variant>
      <vt:variant>
        <vt:i4>566</vt:i4>
      </vt:variant>
      <vt:variant>
        <vt:i4>0</vt:i4>
      </vt:variant>
      <vt:variant>
        <vt:i4>5</vt:i4>
      </vt:variant>
      <vt:variant>
        <vt:lpwstr/>
      </vt:variant>
      <vt:variant>
        <vt:lpwstr>_Toc30443894</vt:lpwstr>
      </vt:variant>
      <vt:variant>
        <vt:i4>1572925</vt:i4>
      </vt:variant>
      <vt:variant>
        <vt:i4>560</vt:i4>
      </vt:variant>
      <vt:variant>
        <vt:i4>0</vt:i4>
      </vt:variant>
      <vt:variant>
        <vt:i4>5</vt:i4>
      </vt:variant>
      <vt:variant>
        <vt:lpwstr/>
      </vt:variant>
      <vt:variant>
        <vt:lpwstr>_Toc30443893</vt:lpwstr>
      </vt:variant>
      <vt:variant>
        <vt:i4>1638461</vt:i4>
      </vt:variant>
      <vt:variant>
        <vt:i4>554</vt:i4>
      </vt:variant>
      <vt:variant>
        <vt:i4>0</vt:i4>
      </vt:variant>
      <vt:variant>
        <vt:i4>5</vt:i4>
      </vt:variant>
      <vt:variant>
        <vt:lpwstr/>
      </vt:variant>
      <vt:variant>
        <vt:lpwstr>_Toc30443892</vt:lpwstr>
      </vt:variant>
      <vt:variant>
        <vt:i4>1703997</vt:i4>
      </vt:variant>
      <vt:variant>
        <vt:i4>548</vt:i4>
      </vt:variant>
      <vt:variant>
        <vt:i4>0</vt:i4>
      </vt:variant>
      <vt:variant>
        <vt:i4>5</vt:i4>
      </vt:variant>
      <vt:variant>
        <vt:lpwstr/>
      </vt:variant>
      <vt:variant>
        <vt:lpwstr>_Toc30443891</vt:lpwstr>
      </vt:variant>
      <vt:variant>
        <vt:i4>1769533</vt:i4>
      </vt:variant>
      <vt:variant>
        <vt:i4>542</vt:i4>
      </vt:variant>
      <vt:variant>
        <vt:i4>0</vt:i4>
      </vt:variant>
      <vt:variant>
        <vt:i4>5</vt:i4>
      </vt:variant>
      <vt:variant>
        <vt:lpwstr/>
      </vt:variant>
      <vt:variant>
        <vt:lpwstr>_Toc30443890</vt:lpwstr>
      </vt:variant>
      <vt:variant>
        <vt:i4>1179708</vt:i4>
      </vt:variant>
      <vt:variant>
        <vt:i4>536</vt:i4>
      </vt:variant>
      <vt:variant>
        <vt:i4>0</vt:i4>
      </vt:variant>
      <vt:variant>
        <vt:i4>5</vt:i4>
      </vt:variant>
      <vt:variant>
        <vt:lpwstr/>
      </vt:variant>
      <vt:variant>
        <vt:lpwstr>_Toc30443889</vt:lpwstr>
      </vt:variant>
      <vt:variant>
        <vt:i4>1245244</vt:i4>
      </vt:variant>
      <vt:variant>
        <vt:i4>530</vt:i4>
      </vt:variant>
      <vt:variant>
        <vt:i4>0</vt:i4>
      </vt:variant>
      <vt:variant>
        <vt:i4>5</vt:i4>
      </vt:variant>
      <vt:variant>
        <vt:lpwstr/>
      </vt:variant>
      <vt:variant>
        <vt:lpwstr>_Toc30443888</vt:lpwstr>
      </vt:variant>
      <vt:variant>
        <vt:i4>1835068</vt:i4>
      </vt:variant>
      <vt:variant>
        <vt:i4>524</vt:i4>
      </vt:variant>
      <vt:variant>
        <vt:i4>0</vt:i4>
      </vt:variant>
      <vt:variant>
        <vt:i4>5</vt:i4>
      </vt:variant>
      <vt:variant>
        <vt:lpwstr/>
      </vt:variant>
      <vt:variant>
        <vt:lpwstr>_Toc30443887</vt:lpwstr>
      </vt:variant>
      <vt:variant>
        <vt:i4>1900604</vt:i4>
      </vt:variant>
      <vt:variant>
        <vt:i4>518</vt:i4>
      </vt:variant>
      <vt:variant>
        <vt:i4>0</vt:i4>
      </vt:variant>
      <vt:variant>
        <vt:i4>5</vt:i4>
      </vt:variant>
      <vt:variant>
        <vt:lpwstr/>
      </vt:variant>
      <vt:variant>
        <vt:lpwstr>_Toc30443886</vt:lpwstr>
      </vt:variant>
      <vt:variant>
        <vt:i4>1966140</vt:i4>
      </vt:variant>
      <vt:variant>
        <vt:i4>512</vt:i4>
      </vt:variant>
      <vt:variant>
        <vt:i4>0</vt:i4>
      </vt:variant>
      <vt:variant>
        <vt:i4>5</vt:i4>
      </vt:variant>
      <vt:variant>
        <vt:lpwstr/>
      </vt:variant>
      <vt:variant>
        <vt:lpwstr>_Toc30443885</vt:lpwstr>
      </vt:variant>
      <vt:variant>
        <vt:i4>2031676</vt:i4>
      </vt:variant>
      <vt:variant>
        <vt:i4>506</vt:i4>
      </vt:variant>
      <vt:variant>
        <vt:i4>0</vt:i4>
      </vt:variant>
      <vt:variant>
        <vt:i4>5</vt:i4>
      </vt:variant>
      <vt:variant>
        <vt:lpwstr/>
      </vt:variant>
      <vt:variant>
        <vt:lpwstr>_Toc30443884</vt:lpwstr>
      </vt:variant>
      <vt:variant>
        <vt:i4>1572924</vt:i4>
      </vt:variant>
      <vt:variant>
        <vt:i4>500</vt:i4>
      </vt:variant>
      <vt:variant>
        <vt:i4>0</vt:i4>
      </vt:variant>
      <vt:variant>
        <vt:i4>5</vt:i4>
      </vt:variant>
      <vt:variant>
        <vt:lpwstr/>
      </vt:variant>
      <vt:variant>
        <vt:lpwstr>_Toc30443883</vt:lpwstr>
      </vt:variant>
      <vt:variant>
        <vt:i4>1638460</vt:i4>
      </vt:variant>
      <vt:variant>
        <vt:i4>494</vt:i4>
      </vt:variant>
      <vt:variant>
        <vt:i4>0</vt:i4>
      </vt:variant>
      <vt:variant>
        <vt:i4>5</vt:i4>
      </vt:variant>
      <vt:variant>
        <vt:lpwstr/>
      </vt:variant>
      <vt:variant>
        <vt:lpwstr>_Toc30443882</vt:lpwstr>
      </vt:variant>
      <vt:variant>
        <vt:i4>1769532</vt:i4>
      </vt:variant>
      <vt:variant>
        <vt:i4>488</vt:i4>
      </vt:variant>
      <vt:variant>
        <vt:i4>0</vt:i4>
      </vt:variant>
      <vt:variant>
        <vt:i4>5</vt:i4>
      </vt:variant>
      <vt:variant>
        <vt:lpwstr/>
      </vt:variant>
      <vt:variant>
        <vt:lpwstr>_Toc30443880</vt:lpwstr>
      </vt:variant>
      <vt:variant>
        <vt:i4>1179699</vt:i4>
      </vt:variant>
      <vt:variant>
        <vt:i4>482</vt:i4>
      </vt:variant>
      <vt:variant>
        <vt:i4>0</vt:i4>
      </vt:variant>
      <vt:variant>
        <vt:i4>5</vt:i4>
      </vt:variant>
      <vt:variant>
        <vt:lpwstr/>
      </vt:variant>
      <vt:variant>
        <vt:lpwstr>_Toc30443879</vt:lpwstr>
      </vt:variant>
      <vt:variant>
        <vt:i4>1245235</vt:i4>
      </vt:variant>
      <vt:variant>
        <vt:i4>476</vt:i4>
      </vt:variant>
      <vt:variant>
        <vt:i4>0</vt:i4>
      </vt:variant>
      <vt:variant>
        <vt:i4>5</vt:i4>
      </vt:variant>
      <vt:variant>
        <vt:lpwstr/>
      </vt:variant>
      <vt:variant>
        <vt:lpwstr>_Toc30443878</vt:lpwstr>
      </vt:variant>
      <vt:variant>
        <vt:i4>1835059</vt:i4>
      </vt:variant>
      <vt:variant>
        <vt:i4>470</vt:i4>
      </vt:variant>
      <vt:variant>
        <vt:i4>0</vt:i4>
      </vt:variant>
      <vt:variant>
        <vt:i4>5</vt:i4>
      </vt:variant>
      <vt:variant>
        <vt:lpwstr/>
      </vt:variant>
      <vt:variant>
        <vt:lpwstr>_Toc30443877</vt:lpwstr>
      </vt:variant>
      <vt:variant>
        <vt:i4>1900595</vt:i4>
      </vt:variant>
      <vt:variant>
        <vt:i4>464</vt:i4>
      </vt:variant>
      <vt:variant>
        <vt:i4>0</vt:i4>
      </vt:variant>
      <vt:variant>
        <vt:i4>5</vt:i4>
      </vt:variant>
      <vt:variant>
        <vt:lpwstr/>
      </vt:variant>
      <vt:variant>
        <vt:lpwstr>_Toc30443876</vt:lpwstr>
      </vt:variant>
      <vt:variant>
        <vt:i4>1966131</vt:i4>
      </vt:variant>
      <vt:variant>
        <vt:i4>458</vt:i4>
      </vt:variant>
      <vt:variant>
        <vt:i4>0</vt:i4>
      </vt:variant>
      <vt:variant>
        <vt:i4>5</vt:i4>
      </vt:variant>
      <vt:variant>
        <vt:lpwstr/>
      </vt:variant>
      <vt:variant>
        <vt:lpwstr>_Toc30443875</vt:lpwstr>
      </vt:variant>
      <vt:variant>
        <vt:i4>2031667</vt:i4>
      </vt:variant>
      <vt:variant>
        <vt:i4>452</vt:i4>
      </vt:variant>
      <vt:variant>
        <vt:i4>0</vt:i4>
      </vt:variant>
      <vt:variant>
        <vt:i4>5</vt:i4>
      </vt:variant>
      <vt:variant>
        <vt:lpwstr/>
      </vt:variant>
      <vt:variant>
        <vt:lpwstr>_Toc30443874</vt:lpwstr>
      </vt:variant>
      <vt:variant>
        <vt:i4>1572915</vt:i4>
      </vt:variant>
      <vt:variant>
        <vt:i4>446</vt:i4>
      </vt:variant>
      <vt:variant>
        <vt:i4>0</vt:i4>
      </vt:variant>
      <vt:variant>
        <vt:i4>5</vt:i4>
      </vt:variant>
      <vt:variant>
        <vt:lpwstr/>
      </vt:variant>
      <vt:variant>
        <vt:lpwstr>_Toc30443873</vt:lpwstr>
      </vt:variant>
      <vt:variant>
        <vt:i4>1638451</vt:i4>
      </vt:variant>
      <vt:variant>
        <vt:i4>440</vt:i4>
      </vt:variant>
      <vt:variant>
        <vt:i4>0</vt:i4>
      </vt:variant>
      <vt:variant>
        <vt:i4>5</vt:i4>
      </vt:variant>
      <vt:variant>
        <vt:lpwstr/>
      </vt:variant>
      <vt:variant>
        <vt:lpwstr>_Toc30443872</vt:lpwstr>
      </vt:variant>
      <vt:variant>
        <vt:i4>1703987</vt:i4>
      </vt:variant>
      <vt:variant>
        <vt:i4>434</vt:i4>
      </vt:variant>
      <vt:variant>
        <vt:i4>0</vt:i4>
      </vt:variant>
      <vt:variant>
        <vt:i4>5</vt:i4>
      </vt:variant>
      <vt:variant>
        <vt:lpwstr/>
      </vt:variant>
      <vt:variant>
        <vt:lpwstr>_Toc30443871</vt:lpwstr>
      </vt:variant>
      <vt:variant>
        <vt:i4>1769523</vt:i4>
      </vt:variant>
      <vt:variant>
        <vt:i4>428</vt:i4>
      </vt:variant>
      <vt:variant>
        <vt:i4>0</vt:i4>
      </vt:variant>
      <vt:variant>
        <vt:i4>5</vt:i4>
      </vt:variant>
      <vt:variant>
        <vt:lpwstr/>
      </vt:variant>
      <vt:variant>
        <vt:lpwstr>_Toc30443870</vt:lpwstr>
      </vt:variant>
      <vt:variant>
        <vt:i4>1179698</vt:i4>
      </vt:variant>
      <vt:variant>
        <vt:i4>422</vt:i4>
      </vt:variant>
      <vt:variant>
        <vt:i4>0</vt:i4>
      </vt:variant>
      <vt:variant>
        <vt:i4>5</vt:i4>
      </vt:variant>
      <vt:variant>
        <vt:lpwstr/>
      </vt:variant>
      <vt:variant>
        <vt:lpwstr>_Toc30443869</vt:lpwstr>
      </vt:variant>
      <vt:variant>
        <vt:i4>1245234</vt:i4>
      </vt:variant>
      <vt:variant>
        <vt:i4>416</vt:i4>
      </vt:variant>
      <vt:variant>
        <vt:i4>0</vt:i4>
      </vt:variant>
      <vt:variant>
        <vt:i4>5</vt:i4>
      </vt:variant>
      <vt:variant>
        <vt:lpwstr/>
      </vt:variant>
      <vt:variant>
        <vt:lpwstr>_Toc30443868</vt:lpwstr>
      </vt:variant>
      <vt:variant>
        <vt:i4>1835058</vt:i4>
      </vt:variant>
      <vt:variant>
        <vt:i4>410</vt:i4>
      </vt:variant>
      <vt:variant>
        <vt:i4>0</vt:i4>
      </vt:variant>
      <vt:variant>
        <vt:i4>5</vt:i4>
      </vt:variant>
      <vt:variant>
        <vt:lpwstr/>
      </vt:variant>
      <vt:variant>
        <vt:lpwstr>_Toc30443867</vt:lpwstr>
      </vt:variant>
      <vt:variant>
        <vt:i4>1900594</vt:i4>
      </vt:variant>
      <vt:variant>
        <vt:i4>404</vt:i4>
      </vt:variant>
      <vt:variant>
        <vt:i4>0</vt:i4>
      </vt:variant>
      <vt:variant>
        <vt:i4>5</vt:i4>
      </vt:variant>
      <vt:variant>
        <vt:lpwstr/>
      </vt:variant>
      <vt:variant>
        <vt:lpwstr>_Toc30443866</vt:lpwstr>
      </vt:variant>
      <vt:variant>
        <vt:i4>1966130</vt:i4>
      </vt:variant>
      <vt:variant>
        <vt:i4>398</vt:i4>
      </vt:variant>
      <vt:variant>
        <vt:i4>0</vt:i4>
      </vt:variant>
      <vt:variant>
        <vt:i4>5</vt:i4>
      </vt:variant>
      <vt:variant>
        <vt:lpwstr/>
      </vt:variant>
      <vt:variant>
        <vt:lpwstr>_Toc30443865</vt:lpwstr>
      </vt:variant>
      <vt:variant>
        <vt:i4>2031666</vt:i4>
      </vt:variant>
      <vt:variant>
        <vt:i4>392</vt:i4>
      </vt:variant>
      <vt:variant>
        <vt:i4>0</vt:i4>
      </vt:variant>
      <vt:variant>
        <vt:i4>5</vt:i4>
      </vt:variant>
      <vt:variant>
        <vt:lpwstr/>
      </vt:variant>
      <vt:variant>
        <vt:lpwstr>_Toc30443864</vt:lpwstr>
      </vt:variant>
      <vt:variant>
        <vt:i4>1572914</vt:i4>
      </vt:variant>
      <vt:variant>
        <vt:i4>386</vt:i4>
      </vt:variant>
      <vt:variant>
        <vt:i4>0</vt:i4>
      </vt:variant>
      <vt:variant>
        <vt:i4>5</vt:i4>
      </vt:variant>
      <vt:variant>
        <vt:lpwstr/>
      </vt:variant>
      <vt:variant>
        <vt:lpwstr>_Toc30443863</vt:lpwstr>
      </vt:variant>
      <vt:variant>
        <vt:i4>1638450</vt:i4>
      </vt:variant>
      <vt:variant>
        <vt:i4>380</vt:i4>
      </vt:variant>
      <vt:variant>
        <vt:i4>0</vt:i4>
      </vt:variant>
      <vt:variant>
        <vt:i4>5</vt:i4>
      </vt:variant>
      <vt:variant>
        <vt:lpwstr/>
      </vt:variant>
      <vt:variant>
        <vt:lpwstr>_Toc30443862</vt:lpwstr>
      </vt:variant>
      <vt:variant>
        <vt:i4>1703986</vt:i4>
      </vt:variant>
      <vt:variant>
        <vt:i4>374</vt:i4>
      </vt:variant>
      <vt:variant>
        <vt:i4>0</vt:i4>
      </vt:variant>
      <vt:variant>
        <vt:i4>5</vt:i4>
      </vt:variant>
      <vt:variant>
        <vt:lpwstr/>
      </vt:variant>
      <vt:variant>
        <vt:lpwstr>_Toc30443861</vt:lpwstr>
      </vt:variant>
      <vt:variant>
        <vt:i4>1769522</vt:i4>
      </vt:variant>
      <vt:variant>
        <vt:i4>368</vt:i4>
      </vt:variant>
      <vt:variant>
        <vt:i4>0</vt:i4>
      </vt:variant>
      <vt:variant>
        <vt:i4>5</vt:i4>
      </vt:variant>
      <vt:variant>
        <vt:lpwstr/>
      </vt:variant>
      <vt:variant>
        <vt:lpwstr>_Toc30443860</vt:lpwstr>
      </vt:variant>
      <vt:variant>
        <vt:i4>1179697</vt:i4>
      </vt:variant>
      <vt:variant>
        <vt:i4>362</vt:i4>
      </vt:variant>
      <vt:variant>
        <vt:i4>0</vt:i4>
      </vt:variant>
      <vt:variant>
        <vt:i4>5</vt:i4>
      </vt:variant>
      <vt:variant>
        <vt:lpwstr/>
      </vt:variant>
      <vt:variant>
        <vt:lpwstr>_Toc30443859</vt:lpwstr>
      </vt:variant>
      <vt:variant>
        <vt:i4>1245233</vt:i4>
      </vt:variant>
      <vt:variant>
        <vt:i4>356</vt:i4>
      </vt:variant>
      <vt:variant>
        <vt:i4>0</vt:i4>
      </vt:variant>
      <vt:variant>
        <vt:i4>5</vt:i4>
      </vt:variant>
      <vt:variant>
        <vt:lpwstr/>
      </vt:variant>
      <vt:variant>
        <vt:lpwstr>_Toc30443858</vt:lpwstr>
      </vt:variant>
      <vt:variant>
        <vt:i4>1835057</vt:i4>
      </vt:variant>
      <vt:variant>
        <vt:i4>350</vt:i4>
      </vt:variant>
      <vt:variant>
        <vt:i4>0</vt:i4>
      </vt:variant>
      <vt:variant>
        <vt:i4>5</vt:i4>
      </vt:variant>
      <vt:variant>
        <vt:lpwstr/>
      </vt:variant>
      <vt:variant>
        <vt:lpwstr>_Toc30443857</vt:lpwstr>
      </vt:variant>
      <vt:variant>
        <vt:i4>1900593</vt:i4>
      </vt:variant>
      <vt:variant>
        <vt:i4>344</vt:i4>
      </vt:variant>
      <vt:variant>
        <vt:i4>0</vt:i4>
      </vt:variant>
      <vt:variant>
        <vt:i4>5</vt:i4>
      </vt:variant>
      <vt:variant>
        <vt:lpwstr/>
      </vt:variant>
      <vt:variant>
        <vt:lpwstr>_Toc30443856</vt:lpwstr>
      </vt:variant>
      <vt:variant>
        <vt:i4>1966129</vt:i4>
      </vt:variant>
      <vt:variant>
        <vt:i4>338</vt:i4>
      </vt:variant>
      <vt:variant>
        <vt:i4>0</vt:i4>
      </vt:variant>
      <vt:variant>
        <vt:i4>5</vt:i4>
      </vt:variant>
      <vt:variant>
        <vt:lpwstr/>
      </vt:variant>
      <vt:variant>
        <vt:lpwstr>_Toc30443855</vt:lpwstr>
      </vt:variant>
      <vt:variant>
        <vt:i4>2031665</vt:i4>
      </vt:variant>
      <vt:variant>
        <vt:i4>332</vt:i4>
      </vt:variant>
      <vt:variant>
        <vt:i4>0</vt:i4>
      </vt:variant>
      <vt:variant>
        <vt:i4>5</vt:i4>
      </vt:variant>
      <vt:variant>
        <vt:lpwstr/>
      </vt:variant>
      <vt:variant>
        <vt:lpwstr>_Toc30443854</vt:lpwstr>
      </vt:variant>
      <vt:variant>
        <vt:i4>1572913</vt:i4>
      </vt:variant>
      <vt:variant>
        <vt:i4>326</vt:i4>
      </vt:variant>
      <vt:variant>
        <vt:i4>0</vt:i4>
      </vt:variant>
      <vt:variant>
        <vt:i4>5</vt:i4>
      </vt:variant>
      <vt:variant>
        <vt:lpwstr/>
      </vt:variant>
      <vt:variant>
        <vt:lpwstr>_Toc30443853</vt:lpwstr>
      </vt:variant>
      <vt:variant>
        <vt:i4>1638449</vt:i4>
      </vt:variant>
      <vt:variant>
        <vt:i4>320</vt:i4>
      </vt:variant>
      <vt:variant>
        <vt:i4>0</vt:i4>
      </vt:variant>
      <vt:variant>
        <vt:i4>5</vt:i4>
      </vt:variant>
      <vt:variant>
        <vt:lpwstr/>
      </vt:variant>
      <vt:variant>
        <vt:lpwstr>_Toc30443852</vt:lpwstr>
      </vt:variant>
      <vt:variant>
        <vt:i4>1703985</vt:i4>
      </vt:variant>
      <vt:variant>
        <vt:i4>314</vt:i4>
      </vt:variant>
      <vt:variant>
        <vt:i4>0</vt:i4>
      </vt:variant>
      <vt:variant>
        <vt:i4>5</vt:i4>
      </vt:variant>
      <vt:variant>
        <vt:lpwstr/>
      </vt:variant>
      <vt:variant>
        <vt:lpwstr>_Toc30443851</vt:lpwstr>
      </vt:variant>
      <vt:variant>
        <vt:i4>1769521</vt:i4>
      </vt:variant>
      <vt:variant>
        <vt:i4>308</vt:i4>
      </vt:variant>
      <vt:variant>
        <vt:i4>0</vt:i4>
      </vt:variant>
      <vt:variant>
        <vt:i4>5</vt:i4>
      </vt:variant>
      <vt:variant>
        <vt:lpwstr/>
      </vt:variant>
      <vt:variant>
        <vt:lpwstr>_Toc30443850</vt:lpwstr>
      </vt:variant>
      <vt:variant>
        <vt:i4>1179696</vt:i4>
      </vt:variant>
      <vt:variant>
        <vt:i4>302</vt:i4>
      </vt:variant>
      <vt:variant>
        <vt:i4>0</vt:i4>
      </vt:variant>
      <vt:variant>
        <vt:i4>5</vt:i4>
      </vt:variant>
      <vt:variant>
        <vt:lpwstr/>
      </vt:variant>
      <vt:variant>
        <vt:lpwstr>_Toc30443849</vt:lpwstr>
      </vt:variant>
      <vt:variant>
        <vt:i4>1245232</vt:i4>
      </vt:variant>
      <vt:variant>
        <vt:i4>296</vt:i4>
      </vt:variant>
      <vt:variant>
        <vt:i4>0</vt:i4>
      </vt:variant>
      <vt:variant>
        <vt:i4>5</vt:i4>
      </vt:variant>
      <vt:variant>
        <vt:lpwstr/>
      </vt:variant>
      <vt:variant>
        <vt:lpwstr>_Toc30443848</vt:lpwstr>
      </vt:variant>
      <vt:variant>
        <vt:i4>1835056</vt:i4>
      </vt:variant>
      <vt:variant>
        <vt:i4>290</vt:i4>
      </vt:variant>
      <vt:variant>
        <vt:i4>0</vt:i4>
      </vt:variant>
      <vt:variant>
        <vt:i4>5</vt:i4>
      </vt:variant>
      <vt:variant>
        <vt:lpwstr/>
      </vt:variant>
      <vt:variant>
        <vt:lpwstr>_Toc30443847</vt:lpwstr>
      </vt:variant>
      <vt:variant>
        <vt:i4>1900592</vt:i4>
      </vt:variant>
      <vt:variant>
        <vt:i4>284</vt:i4>
      </vt:variant>
      <vt:variant>
        <vt:i4>0</vt:i4>
      </vt:variant>
      <vt:variant>
        <vt:i4>5</vt:i4>
      </vt:variant>
      <vt:variant>
        <vt:lpwstr/>
      </vt:variant>
      <vt:variant>
        <vt:lpwstr>_Toc30443846</vt:lpwstr>
      </vt:variant>
      <vt:variant>
        <vt:i4>1966128</vt:i4>
      </vt:variant>
      <vt:variant>
        <vt:i4>278</vt:i4>
      </vt:variant>
      <vt:variant>
        <vt:i4>0</vt:i4>
      </vt:variant>
      <vt:variant>
        <vt:i4>5</vt:i4>
      </vt:variant>
      <vt:variant>
        <vt:lpwstr/>
      </vt:variant>
      <vt:variant>
        <vt:lpwstr>_Toc30443845</vt:lpwstr>
      </vt:variant>
      <vt:variant>
        <vt:i4>2031664</vt:i4>
      </vt:variant>
      <vt:variant>
        <vt:i4>272</vt:i4>
      </vt:variant>
      <vt:variant>
        <vt:i4>0</vt:i4>
      </vt:variant>
      <vt:variant>
        <vt:i4>5</vt:i4>
      </vt:variant>
      <vt:variant>
        <vt:lpwstr/>
      </vt:variant>
      <vt:variant>
        <vt:lpwstr>_Toc30443844</vt:lpwstr>
      </vt:variant>
      <vt:variant>
        <vt:i4>1572912</vt:i4>
      </vt:variant>
      <vt:variant>
        <vt:i4>266</vt:i4>
      </vt:variant>
      <vt:variant>
        <vt:i4>0</vt:i4>
      </vt:variant>
      <vt:variant>
        <vt:i4>5</vt:i4>
      </vt:variant>
      <vt:variant>
        <vt:lpwstr/>
      </vt:variant>
      <vt:variant>
        <vt:lpwstr>_Toc30443843</vt:lpwstr>
      </vt:variant>
      <vt:variant>
        <vt:i4>1638448</vt:i4>
      </vt:variant>
      <vt:variant>
        <vt:i4>260</vt:i4>
      </vt:variant>
      <vt:variant>
        <vt:i4>0</vt:i4>
      </vt:variant>
      <vt:variant>
        <vt:i4>5</vt:i4>
      </vt:variant>
      <vt:variant>
        <vt:lpwstr/>
      </vt:variant>
      <vt:variant>
        <vt:lpwstr>_Toc30443842</vt:lpwstr>
      </vt:variant>
      <vt:variant>
        <vt:i4>2031671</vt:i4>
      </vt:variant>
      <vt:variant>
        <vt:i4>254</vt:i4>
      </vt:variant>
      <vt:variant>
        <vt:i4>0</vt:i4>
      </vt:variant>
      <vt:variant>
        <vt:i4>5</vt:i4>
      </vt:variant>
      <vt:variant>
        <vt:lpwstr/>
      </vt:variant>
      <vt:variant>
        <vt:lpwstr>_Toc30443834</vt:lpwstr>
      </vt:variant>
      <vt:variant>
        <vt:i4>1572919</vt:i4>
      </vt:variant>
      <vt:variant>
        <vt:i4>248</vt:i4>
      </vt:variant>
      <vt:variant>
        <vt:i4>0</vt:i4>
      </vt:variant>
      <vt:variant>
        <vt:i4>5</vt:i4>
      </vt:variant>
      <vt:variant>
        <vt:lpwstr/>
      </vt:variant>
      <vt:variant>
        <vt:lpwstr>_Toc30443833</vt:lpwstr>
      </vt:variant>
      <vt:variant>
        <vt:i4>1638455</vt:i4>
      </vt:variant>
      <vt:variant>
        <vt:i4>242</vt:i4>
      </vt:variant>
      <vt:variant>
        <vt:i4>0</vt:i4>
      </vt:variant>
      <vt:variant>
        <vt:i4>5</vt:i4>
      </vt:variant>
      <vt:variant>
        <vt:lpwstr/>
      </vt:variant>
      <vt:variant>
        <vt:lpwstr>_Toc30443832</vt:lpwstr>
      </vt:variant>
      <vt:variant>
        <vt:i4>1703991</vt:i4>
      </vt:variant>
      <vt:variant>
        <vt:i4>236</vt:i4>
      </vt:variant>
      <vt:variant>
        <vt:i4>0</vt:i4>
      </vt:variant>
      <vt:variant>
        <vt:i4>5</vt:i4>
      </vt:variant>
      <vt:variant>
        <vt:lpwstr/>
      </vt:variant>
      <vt:variant>
        <vt:lpwstr>_Toc30443831</vt:lpwstr>
      </vt:variant>
      <vt:variant>
        <vt:i4>1769527</vt:i4>
      </vt:variant>
      <vt:variant>
        <vt:i4>230</vt:i4>
      </vt:variant>
      <vt:variant>
        <vt:i4>0</vt:i4>
      </vt:variant>
      <vt:variant>
        <vt:i4>5</vt:i4>
      </vt:variant>
      <vt:variant>
        <vt:lpwstr/>
      </vt:variant>
      <vt:variant>
        <vt:lpwstr>_Toc30443830</vt:lpwstr>
      </vt:variant>
      <vt:variant>
        <vt:i4>1179702</vt:i4>
      </vt:variant>
      <vt:variant>
        <vt:i4>224</vt:i4>
      </vt:variant>
      <vt:variant>
        <vt:i4>0</vt:i4>
      </vt:variant>
      <vt:variant>
        <vt:i4>5</vt:i4>
      </vt:variant>
      <vt:variant>
        <vt:lpwstr/>
      </vt:variant>
      <vt:variant>
        <vt:lpwstr>_Toc30443829</vt:lpwstr>
      </vt:variant>
      <vt:variant>
        <vt:i4>1245238</vt:i4>
      </vt:variant>
      <vt:variant>
        <vt:i4>218</vt:i4>
      </vt:variant>
      <vt:variant>
        <vt:i4>0</vt:i4>
      </vt:variant>
      <vt:variant>
        <vt:i4>5</vt:i4>
      </vt:variant>
      <vt:variant>
        <vt:lpwstr/>
      </vt:variant>
      <vt:variant>
        <vt:lpwstr>_Toc30443828</vt:lpwstr>
      </vt:variant>
      <vt:variant>
        <vt:i4>1835062</vt:i4>
      </vt:variant>
      <vt:variant>
        <vt:i4>212</vt:i4>
      </vt:variant>
      <vt:variant>
        <vt:i4>0</vt:i4>
      </vt:variant>
      <vt:variant>
        <vt:i4>5</vt:i4>
      </vt:variant>
      <vt:variant>
        <vt:lpwstr/>
      </vt:variant>
      <vt:variant>
        <vt:lpwstr>_Toc30443827</vt:lpwstr>
      </vt:variant>
      <vt:variant>
        <vt:i4>1900598</vt:i4>
      </vt:variant>
      <vt:variant>
        <vt:i4>206</vt:i4>
      </vt:variant>
      <vt:variant>
        <vt:i4>0</vt:i4>
      </vt:variant>
      <vt:variant>
        <vt:i4>5</vt:i4>
      </vt:variant>
      <vt:variant>
        <vt:lpwstr/>
      </vt:variant>
      <vt:variant>
        <vt:lpwstr>_Toc30443826</vt:lpwstr>
      </vt:variant>
      <vt:variant>
        <vt:i4>1966134</vt:i4>
      </vt:variant>
      <vt:variant>
        <vt:i4>200</vt:i4>
      </vt:variant>
      <vt:variant>
        <vt:i4>0</vt:i4>
      </vt:variant>
      <vt:variant>
        <vt:i4>5</vt:i4>
      </vt:variant>
      <vt:variant>
        <vt:lpwstr/>
      </vt:variant>
      <vt:variant>
        <vt:lpwstr>_Toc30443825</vt:lpwstr>
      </vt:variant>
      <vt:variant>
        <vt:i4>2031670</vt:i4>
      </vt:variant>
      <vt:variant>
        <vt:i4>194</vt:i4>
      </vt:variant>
      <vt:variant>
        <vt:i4>0</vt:i4>
      </vt:variant>
      <vt:variant>
        <vt:i4>5</vt:i4>
      </vt:variant>
      <vt:variant>
        <vt:lpwstr/>
      </vt:variant>
      <vt:variant>
        <vt:lpwstr>_Toc30443824</vt:lpwstr>
      </vt:variant>
      <vt:variant>
        <vt:i4>1638454</vt:i4>
      </vt:variant>
      <vt:variant>
        <vt:i4>188</vt:i4>
      </vt:variant>
      <vt:variant>
        <vt:i4>0</vt:i4>
      </vt:variant>
      <vt:variant>
        <vt:i4>5</vt:i4>
      </vt:variant>
      <vt:variant>
        <vt:lpwstr/>
      </vt:variant>
      <vt:variant>
        <vt:lpwstr>_Toc30443822</vt:lpwstr>
      </vt:variant>
      <vt:variant>
        <vt:i4>1703990</vt:i4>
      </vt:variant>
      <vt:variant>
        <vt:i4>182</vt:i4>
      </vt:variant>
      <vt:variant>
        <vt:i4>0</vt:i4>
      </vt:variant>
      <vt:variant>
        <vt:i4>5</vt:i4>
      </vt:variant>
      <vt:variant>
        <vt:lpwstr/>
      </vt:variant>
      <vt:variant>
        <vt:lpwstr>_Toc30443821</vt:lpwstr>
      </vt:variant>
      <vt:variant>
        <vt:i4>1769526</vt:i4>
      </vt:variant>
      <vt:variant>
        <vt:i4>176</vt:i4>
      </vt:variant>
      <vt:variant>
        <vt:i4>0</vt:i4>
      </vt:variant>
      <vt:variant>
        <vt:i4>5</vt:i4>
      </vt:variant>
      <vt:variant>
        <vt:lpwstr/>
      </vt:variant>
      <vt:variant>
        <vt:lpwstr>_Toc30443820</vt:lpwstr>
      </vt:variant>
      <vt:variant>
        <vt:i4>1179701</vt:i4>
      </vt:variant>
      <vt:variant>
        <vt:i4>170</vt:i4>
      </vt:variant>
      <vt:variant>
        <vt:i4>0</vt:i4>
      </vt:variant>
      <vt:variant>
        <vt:i4>5</vt:i4>
      </vt:variant>
      <vt:variant>
        <vt:lpwstr/>
      </vt:variant>
      <vt:variant>
        <vt:lpwstr>_Toc30443819</vt:lpwstr>
      </vt:variant>
      <vt:variant>
        <vt:i4>1245237</vt:i4>
      </vt:variant>
      <vt:variant>
        <vt:i4>164</vt:i4>
      </vt:variant>
      <vt:variant>
        <vt:i4>0</vt:i4>
      </vt:variant>
      <vt:variant>
        <vt:i4>5</vt:i4>
      </vt:variant>
      <vt:variant>
        <vt:lpwstr/>
      </vt:variant>
      <vt:variant>
        <vt:lpwstr>_Toc30443818</vt:lpwstr>
      </vt:variant>
      <vt:variant>
        <vt:i4>1835061</vt:i4>
      </vt:variant>
      <vt:variant>
        <vt:i4>158</vt:i4>
      </vt:variant>
      <vt:variant>
        <vt:i4>0</vt:i4>
      </vt:variant>
      <vt:variant>
        <vt:i4>5</vt:i4>
      </vt:variant>
      <vt:variant>
        <vt:lpwstr/>
      </vt:variant>
      <vt:variant>
        <vt:lpwstr>_Toc30443817</vt:lpwstr>
      </vt:variant>
      <vt:variant>
        <vt:i4>1900597</vt:i4>
      </vt:variant>
      <vt:variant>
        <vt:i4>152</vt:i4>
      </vt:variant>
      <vt:variant>
        <vt:i4>0</vt:i4>
      </vt:variant>
      <vt:variant>
        <vt:i4>5</vt:i4>
      </vt:variant>
      <vt:variant>
        <vt:lpwstr/>
      </vt:variant>
      <vt:variant>
        <vt:lpwstr>_Toc30443816</vt:lpwstr>
      </vt:variant>
      <vt:variant>
        <vt:i4>1966133</vt:i4>
      </vt:variant>
      <vt:variant>
        <vt:i4>146</vt:i4>
      </vt:variant>
      <vt:variant>
        <vt:i4>0</vt:i4>
      </vt:variant>
      <vt:variant>
        <vt:i4>5</vt:i4>
      </vt:variant>
      <vt:variant>
        <vt:lpwstr/>
      </vt:variant>
      <vt:variant>
        <vt:lpwstr>_Toc30443815</vt:lpwstr>
      </vt:variant>
      <vt:variant>
        <vt:i4>2031669</vt:i4>
      </vt:variant>
      <vt:variant>
        <vt:i4>140</vt:i4>
      </vt:variant>
      <vt:variant>
        <vt:i4>0</vt:i4>
      </vt:variant>
      <vt:variant>
        <vt:i4>5</vt:i4>
      </vt:variant>
      <vt:variant>
        <vt:lpwstr/>
      </vt:variant>
      <vt:variant>
        <vt:lpwstr>_Toc30443814</vt:lpwstr>
      </vt:variant>
      <vt:variant>
        <vt:i4>1572917</vt:i4>
      </vt:variant>
      <vt:variant>
        <vt:i4>134</vt:i4>
      </vt:variant>
      <vt:variant>
        <vt:i4>0</vt:i4>
      </vt:variant>
      <vt:variant>
        <vt:i4>5</vt:i4>
      </vt:variant>
      <vt:variant>
        <vt:lpwstr/>
      </vt:variant>
      <vt:variant>
        <vt:lpwstr>_Toc30443813</vt:lpwstr>
      </vt:variant>
      <vt:variant>
        <vt:i4>1638453</vt:i4>
      </vt:variant>
      <vt:variant>
        <vt:i4>128</vt:i4>
      </vt:variant>
      <vt:variant>
        <vt:i4>0</vt:i4>
      </vt:variant>
      <vt:variant>
        <vt:i4>5</vt:i4>
      </vt:variant>
      <vt:variant>
        <vt:lpwstr/>
      </vt:variant>
      <vt:variant>
        <vt:lpwstr>_Toc30443812</vt:lpwstr>
      </vt:variant>
      <vt:variant>
        <vt:i4>1703989</vt:i4>
      </vt:variant>
      <vt:variant>
        <vt:i4>122</vt:i4>
      </vt:variant>
      <vt:variant>
        <vt:i4>0</vt:i4>
      </vt:variant>
      <vt:variant>
        <vt:i4>5</vt:i4>
      </vt:variant>
      <vt:variant>
        <vt:lpwstr/>
      </vt:variant>
      <vt:variant>
        <vt:lpwstr>_Toc30443811</vt:lpwstr>
      </vt:variant>
      <vt:variant>
        <vt:i4>1179700</vt:i4>
      </vt:variant>
      <vt:variant>
        <vt:i4>116</vt:i4>
      </vt:variant>
      <vt:variant>
        <vt:i4>0</vt:i4>
      </vt:variant>
      <vt:variant>
        <vt:i4>5</vt:i4>
      </vt:variant>
      <vt:variant>
        <vt:lpwstr/>
      </vt:variant>
      <vt:variant>
        <vt:lpwstr>_Toc30443809</vt:lpwstr>
      </vt:variant>
      <vt:variant>
        <vt:i4>1245236</vt:i4>
      </vt:variant>
      <vt:variant>
        <vt:i4>110</vt:i4>
      </vt:variant>
      <vt:variant>
        <vt:i4>0</vt:i4>
      </vt:variant>
      <vt:variant>
        <vt:i4>5</vt:i4>
      </vt:variant>
      <vt:variant>
        <vt:lpwstr/>
      </vt:variant>
      <vt:variant>
        <vt:lpwstr>_Toc30443808</vt:lpwstr>
      </vt:variant>
      <vt:variant>
        <vt:i4>1900596</vt:i4>
      </vt:variant>
      <vt:variant>
        <vt:i4>104</vt:i4>
      </vt:variant>
      <vt:variant>
        <vt:i4>0</vt:i4>
      </vt:variant>
      <vt:variant>
        <vt:i4>5</vt:i4>
      </vt:variant>
      <vt:variant>
        <vt:lpwstr/>
      </vt:variant>
      <vt:variant>
        <vt:lpwstr>_Toc30443806</vt:lpwstr>
      </vt:variant>
      <vt:variant>
        <vt:i4>1966132</vt:i4>
      </vt:variant>
      <vt:variant>
        <vt:i4>98</vt:i4>
      </vt:variant>
      <vt:variant>
        <vt:i4>0</vt:i4>
      </vt:variant>
      <vt:variant>
        <vt:i4>5</vt:i4>
      </vt:variant>
      <vt:variant>
        <vt:lpwstr/>
      </vt:variant>
      <vt:variant>
        <vt:lpwstr>_Toc30443805</vt:lpwstr>
      </vt:variant>
      <vt:variant>
        <vt:i4>2031668</vt:i4>
      </vt:variant>
      <vt:variant>
        <vt:i4>92</vt:i4>
      </vt:variant>
      <vt:variant>
        <vt:i4>0</vt:i4>
      </vt:variant>
      <vt:variant>
        <vt:i4>5</vt:i4>
      </vt:variant>
      <vt:variant>
        <vt:lpwstr/>
      </vt:variant>
      <vt:variant>
        <vt:lpwstr>_Toc30443804</vt:lpwstr>
      </vt:variant>
      <vt:variant>
        <vt:i4>1572916</vt:i4>
      </vt:variant>
      <vt:variant>
        <vt:i4>86</vt:i4>
      </vt:variant>
      <vt:variant>
        <vt:i4>0</vt:i4>
      </vt:variant>
      <vt:variant>
        <vt:i4>5</vt:i4>
      </vt:variant>
      <vt:variant>
        <vt:lpwstr/>
      </vt:variant>
      <vt:variant>
        <vt:lpwstr>_Toc30443803</vt:lpwstr>
      </vt:variant>
      <vt:variant>
        <vt:i4>1638452</vt:i4>
      </vt:variant>
      <vt:variant>
        <vt:i4>80</vt:i4>
      </vt:variant>
      <vt:variant>
        <vt:i4>0</vt:i4>
      </vt:variant>
      <vt:variant>
        <vt:i4>5</vt:i4>
      </vt:variant>
      <vt:variant>
        <vt:lpwstr/>
      </vt:variant>
      <vt:variant>
        <vt:lpwstr>_Toc30443802</vt:lpwstr>
      </vt:variant>
      <vt:variant>
        <vt:i4>1703988</vt:i4>
      </vt:variant>
      <vt:variant>
        <vt:i4>74</vt:i4>
      </vt:variant>
      <vt:variant>
        <vt:i4>0</vt:i4>
      </vt:variant>
      <vt:variant>
        <vt:i4>5</vt:i4>
      </vt:variant>
      <vt:variant>
        <vt:lpwstr/>
      </vt:variant>
      <vt:variant>
        <vt:lpwstr>_Toc30443801</vt:lpwstr>
      </vt:variant>
      <vt:variant>
        <vt:i4>1769524</vt:i4>
      </vt:variant>
      <vt:variant>
        <vt:i4>68</vt:i4>
      </vt:variant>
      <vt:variant>
        <vt:i4>0</vt:i4>
      </vt:variant>
      <vt:variant>
        <vt:i4>5</vt:i4>
      </vt:variant>
      <vt:variant>
        <vt:lpwstr/>
      </vt:variant>
      <vt:variant>
        <vt:lpwstr>_Toc30443800</vt:lpwstr>
      </vt:variant>
      <vt:variant>
        <vt:i4>1900605</vt:i4>
      </vt:variant>
      <vt:variant>
        <vt:i4>62</vt:i4>
      </vt:variant>
      <vt:variant>
        <vt:i4>0</vt:i4>
      </vt:variant>
      <vt:variant>
        <vt:i4>5</vt:i4>
      </vt:variant>
      <vt:variant>
        <vt:lpwstr/>
      </vt:variant>
      <vt:variant>
        <vt:lpwstr>_Toc30443799</vt:lpwstr>
      </vt:variant>
      <vt:variant>
        <vt:i4>1835069</vt:i4>
      </vt:variant>
      <vt:variant>
        <vt:i4>56</vt:i4>
      </vt:variant>
      <vt:variant>
        <vt:i4>0</vt:i4>
      </vt:variant>
      <vt:variant>
        <vt:i4>5</vt:i4>
      </vt:variant>
      <vt:variant>
        <vt:lpwstr/>
      </vt:variant>
      <vt:variant>
        <vt:lpwstr>_Toc30443798</vt:lpwstr>
      </vt:variant>
      <vt:variant>
        <vt:i4>1245245</vt:i4>
      </vt:variant>
      <vt:variant>
        <vt:i4>50</vt:i4>
      </vt:variant>
      <vt:variant>
        <vt:i4>0</vt:i4>
      </vt:variant>
      <vt:variant>
        <vt:i4>5</vt:i4>
      </vt:variant>
      <vt:variant>
        <vt:lpwstr/>
      </vt:variant>
      <vt:variant>
        <vt:lpwstr>_Toc30443797</vt:lpwstr>
      </vt:variant>
      <vt:variant>
        <vt:i4>1179709</vt:i4>
      </vt:variant>
      <vt:variant>
        <vt:i4>44</vt:i4>
      </vt:variant>
      <vt:variant>
        <vt:i4>0</vt:i4>
      </vt:variant>
      <vt:variant>
        <vt:i4>5</vt:i4>
      </vt:variant>
      <vt:variant>
        <vt:lpwstr/>
      </vt:variant>
      <vt:variant>
        <vt:lpwstr>_Toc30443796</vt:lpwstr>
      </vt:variant>
      <vt:variant>
        <vt:i4>1114173</vt:i4>
      </vt:variant>
      <vt:variant>
        <vt:i4>38</vt:i4>
      </vt:variant>
      <vt:variant>
        <vt:i4>0</vt:i4>
      </vt:variant>
      <vt:variant>
        <vt:i4>5</vt:i4>
      </vt:variant>
      <vt:variant>
        <vt:lpwstr/>
      </vt:variant>
      <vt:variant>
        <vt:lpwstr>_Toc30443795</vt:lpwstr>
      </vt:variant>
      <vt:variant>
        <vt:i4>1048637</vt:i4>
      </vt:variant>
      <vt:variant>
        <vt:i4>32</vt:i4>
      </vt:variant>
      <vt:variant>
        <vt:i4>0</vt:i4>
      </vt:variant>
      <vt:variant>
        <vt:i4>5</vt:i4>
      </vt:variant>
      <vt:variant>
        <vt:lpwstr/>
      </vt:variant>
      <vt:variant>
        <vt:lpwstr>_Toc30443794</vt:lpwstr>
      </vt:variant>
      <vt:variant>
        <vt:i4>1507389</vt:i4>
      </vt:variant>
      <vt:variant>
        <vt:i4>26</vt:i4>
      </vt:variant>
      <vt:variant>
        <vt:i4>0</vt:i4>
      </vt:variant>
      <vt:variant>
        <vt:i4>5</vt:i4>
      </vt:variant>
      <vt:variant>
        <vt:lpwstr/>
      </vt:variant>
      <vt:variant>
        <vt:lpwstr>_Toc30443793</vt:lpwstr>
      </vt:variant>
      <vt:variant>
        <vt:i4>1441853</vt:i4>
      </vt:variant>
      <vt:variant>
        <vt:i4>20</vt:i4>
      </vt:variant>
      <vt:variant>
        <vt:i4>0</vt:i4>
      </vt:variant>
      <vt:variant>
        <vt:i4>5</vt:i4>
      </vt:variant>
      <vt:variant>
        <vt:lpwstr/>
      </vt:variant>
      <vt:variant>
        <vt:lpwstr>_Toc30443792</vt:lpwstr>
      </vt:variant>
      <vt:variant>
        <vt:i4>1376317</vt:i4>
      </vt:variant>
      <vt:variant>
        <vt:i4>14</vt:i4>
      </vt:variant>
      <vt:variant>
        <vt:i4>0</vt:i4>
      </vt:variant>
      <vt:variant>
        <vt:i4>5</vt:i4>
      </vt:variant>
      <vt:variant>
        <vt:lpwstr/>
      </vt:variant>
      <vt:variant>
        <vt:lpwstr>_Toc30443791</vt:lpwstr>
      </vt:variant>
      <vt:variant>
        <vt:i4>3211271</vt:i4>
      </vt:variant>
      <vt:variant>
        <vt:i4>2128</vt:i4>
      </vt:variant>
      <vt:variant>
        <vt:i4>1026</vt:i4>
      </vt:variant>
      <vt:variant>
        <vt:i4>1</vt:i4>
      </vt:variant>
      <vt:variant>
        <vt:lpwstr>cid:image001.png@01D5059E.78D6C390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dc:title>
  <dc:subject/>
  <dc:creator>Salivirta Oy</dc:creator>
  <cp:keywords/>
  <cp:lastModifiedBy>Ahonen Annu</cp:lastModifiedBy>
  <cp:revision>49</cp:revision>
  <cp:lastPrinted>2015-08-02T04:32:00Z</cp:lastPrinted>
  <dcterms:created xsi:type="dcterms:W3CDTF">2021-05-11T08:02:00Z</dcterms:created>
  <dcterms:modified xsi:type="dcterms:W3CDTF">2022-12-21T11:54:00Z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0x010100B5B0C7C8E89E4B24A1DD48391A5B64DF00112FE0083EA64F2EB8D4961C8BE8602F002DF000B45F04491AAD572C387F6B60E000874B79C67C40C046B9B0AE8346C0E00B</vt:lpwstr>
  </property>
  <property fmtid="{D5CDD505-2E9C-101B-9397-08002B2CF9AE}" pid="7" name="TaxKeyword">
    <vt:lpwstr/>
  </property>
  <property fmtid="{D5CDD505-2E9C-101B-9397-08002B2CF9AE}" pid="8" name="KelaOmaLuokitus">
    <vt:lpwstr/>
  </property>
  <property fmtid="{D5CDD505-2E9C-101B-9397-08002B2CF9AE}" pid="9" name="KelaNavigaatiotermi">
    <vt:lpwstr>6;#Reseptin projektit|3761bfbb-ba12-44ff-a4f6-bc560e2f79f9</vt:lpwstr>
  </property>
  <property fmtid="{D5CDD505-2E9C-101B-9397-08002B2CF9AE}" pid="10" name="KelaProjekti">
    <vt:lpwstr>5;#Reseptin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395;#Reseptin määrittelyt_HL7|1bae9729-4396-4b7c-81eb-cb3f06c9c8f6</vt:lpwstr>
  </property>
  <property fmtid="{D5CDD505-2E9C-101B-9397-08002B2CF9AE}" pid="17" name="KelaAsiasanat">
    <vt:lpwstr/>
  </property>
</Properties>
</file>